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CF9" w:rsidRDefault="00846CF9" w:rsidP="00411E67">
      <w:pPr>
        <w:spacing w:line="360" w:lineRule="auto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5 do Ogłoszenia</w:t>
      </w:r>
    </w:p>
    <w:p w:rsidR="00846CF9" w:rsidRPr="0033168F" w:rsidRDefault="00846CF9" w:rsidP="006C5B1B">
      <w:pPr>
        <w:spacing w:line="360" w:lineRule="auto"/>
        <w:jc w:val="center"/>
        <w:rPr>
          <w:rFonts w:ascii="Times New Roman" w:hAnsi="Times New Roman"/>
          <w:b/>
          <w:color w:val="000000"/>
        </w:rPr>
      </w:pPr>
      <w:r w:rsidRPr="0033168F">
        <w:rPr>
          <w:rFonts w:ascii="Times New Roman" w:hAnsi="Times New Roman"/>
          <w:b/>
          <w:color w:val="000000"/>
        </w:rPr>
        <w:t>OPIS PRZEDMIOTU ZAMÓWIENIA</w:t>
      </w:r>
    </w:p>
    <w:p w:rsidR="00846CF9" w:rsidRPr="0033168F" w:rsidRDefault="00846CF9" w:rsidP="006C5B1B">
      <w:pPr>
        <w:pStyle w:val="ListParagraph"/>
        <w:spacing w:line="360" w:lineRule="auto"/>
        <w:jc w:val="center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b/>
          <w:bCs/>
        </w:rPr>
        <w:t>§</w:t>
      </w:r>
      <w:r w:rsidRPr="0033168F">
        <w:rPr>
          <w:rFonts w:ascii="Times New Roman" w:hAnsi="Times New Roman"/>
          <w:color w:val="000000"/>
        </w:rPr>
        <w:t>1</w:t>
      </w:r>
    </w:p>
    <w:p w:rsidR="00846CF9" w:rsidRPr="0033168F" w:rsidRDefault="00846CF9" w:rsidP="000F33C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Przedmiotem zamówienia jest kompleksowa obsługa cateringowa świadczona w ramach  projektu pn. „</w:t>
      </w:r>
      <w:r>
        <w:rPr>
          <w:rFonts w:ascii="Times New Roman" w:hAnsi="Times New Roman"/>
          <w:color w:val="000000"/>
        </w:rPr>
        <w:t>Akademia kreatywności – pomysł, potencjał, przedsiębiorca</w:t>
      </w:r>
      <w:r w:rsidRPr="0033168F">
        <w:rPr>
          <w:rFonts w:ascii="Times New Roman" w:hAnsi="Times New Roman"/>
          <w:color w:val="000000"/>
        </w:rPr>
        <w:t>", współfinansowanego ze środków Unii Europejskiej w ramach Europejskiego Funduszu Społecznego.</w:t>
      </w:r>
    </w:p>
    <w:p w:rsidR="00846CF9" w:rsidRPr="0033168F" w:rsidRDefault="00846CF9" w:rsidP="000F33C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 xml:space="preserve">Miejsce </w:t>
      </w:r>
      <w:r>
        <w:rPr>
          <w:rFonts w:ascii="Times New Roman" w:hAnsi="Times New Roman"/>
          <w:color w:val="000000"/>
        </w:rPr>
        <w:t>świadczenia usługi</w:t>
      </w:r>
      <w:r w:rsidRPr="0033168F">
        <w:rPr>
          <w:rFonts w:ascii="Times New Roman" w:hAnsi="Times New Roman"/>
          <w:color w:val="000000"/>
        </w:rPr>
        <w:t xml:space="preserve"> będzie znajdowało się na terenie Kampusu UEK (Kraków, ul. Rakowicka 27) w pomieszczeniu wskazanym przez Zamawiającego, z dostępem do prądu oraz windy.</w:t>
      </w:r>
    </w:p>
    <w:p w:rsidR="00846CF9" w:rsidRDefault="00846CF9" w:rsidP="000F33C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 xml:space="preserve">W ramach usługi Wykonawca zapewnia </w:t>
      </w:r>
      <w:r>
        <w:rPr>
          <w:rFonts w:ascii="Times New Roman" w:hAnsi="Times New Roman"/>
          <w:color w:val="000000"/>
        </w:rPr>
        <w:t>uczestnikom projektu (dwie grupy uczestników G1 i G2)</w:t>
      </w:r>
      <w:r w:rsidRPr="0033168F">
        <w:rPr>
          <w:rFonts w:ascii="Times New Roman" w:hAnsi="Times New Roman"/>
          <w:color w:val="000000"/>
        </w:rPr>
        <w:t>:</w:t>
      </w:r>
    </w:p>
    <w:p w:rsidR="00846CF9" w:rsidRPr="0033168F" w:rsidRDefault="00846CF9" w:rsidP="006C5B1B">
      <w:pPr>
        <w:pStyle w:val="ListParagraph"/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- poczęstunek podczas przerwy kawowej,</w:t>
      </w:r>
    </w:p>
    <w:p w:rsidR="00846CF9" w:rsidRPr="0033168F" w:rsidRDefault="00846CF9" w:rsidP="006C5B1B">
      <w:pPr>
        <w:pStyle w:val="ListParagraph"/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- obiad</w:t>
      </w:r>
      <w:r>
        <w:rPr>
          <w:rFonts w:ascii="Times New Roman" w:hAnsi="Times New Roman"/>
          <w:color w:val="000000"/>
        </w:rPr>
        <w:t xml:space="preserve"> (z wyłączeniem spotkań na których przewidziana jest tylko przerwa kawowa)</w:t>
      </w:r>
      <w:r w:rsidRPr="0033168F">
        <w:rPr>
          <w:rFonts w:ascii="Times New Roman" w:hAnsi="Times New Roman"/>
          <w:color w:val="000000"/>
        </w:rPr>
        <w:t>.</w:t>
      </w:r>
    </w:p>
    <w:p w:rsidR="00846CF9" w:rsidRPr="0033168F" w:rsidRDefault="00846CF9" w:rsidP="000F33C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Szczegółowe terminy, godziny oraz menu serwowanych posiłków zawarte są w:</w:t>
      </w:r>
    </w:p>
    <w:p w:rsidR="00846CF9" w:rsidRPr="0033168F" w:rsidRDefault="00846CF9" w:rsidP="000F33C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harmonogramie  stanowiącym załącznik nr 1 do Opisu Przedmiotu Zamówienia.</w:t>
      </w:r>
    </w:p>
    <w:p w:rsidR="00846CF9" w:rsidRPr="0033168F" w:rsidRDefault="00846CF9" w:rsidP="000F33C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opisie menu stanowiącym załącznik nr 2 do Opisu Przedmiotu Zamówienia.</w:t>
      </w:r>
    </w:p>
    <w:p w:rsidR="00846CF9" w:rsidRPr="0033168F" w:rsidRDefault="00846CF9" w:rsidP="006C5B1B">
      <w:pPr>
        <w:pStyle w:val="ListParagraph"/>
        <w:spacing w:line="360" w:lineRule="auto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 xml:space="preserve">Zgodnie z Wykazem dopuszczalnych stawek dla towarów i usług „Taryfikator” obowiązujących dla konkursów Programu Operacyjnego Wiedza Edukacja Rozwój dla projektów współfinansowanych z EFS zamówienia (obiad, przerwa kawowa) przedstawione </w:t>
      </w:r>
      <w:r>
        <w:rPr>
          <w:rFonts w:ascii="Times New Roman" w:hAnsi="Times New Roman"/>
          <w:color w:val="000000"/>
        </w:rPr>
        <w:br/>
      </w:r>
      <w:r w:rsidRPr="0033168F">
        <w:rPr>
          <w:rFonts w:ascii="Times New Roman" w:hAnsi="Times New Roman"/>
          <w:color w:val="000000"/>
        </w:rPr>
        <w:t>w ofercie stawki nie mogą przewyższać maksymalnych stawek wskazanych w Wykazie tj.:</w:t>
      </w:r>
    </w:p>
    <w:p w:rsidR="00846CF9" w:rsidRPr="0033168F" w:rsidRDefault="00846CF9" w:rsidP="006C5B1B">
      <w:pPr>
        <w:pStyle w:val="ListParagraph"/>
        <w:spacing w:line="360" w:lineRule="auto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- przerwa kawowa - 15 zł brutto/osoba/dzień</w:t>
      </w:r>
    </w:p>
    <w:p w:rsidR="00846CF9" w:rsidRDefault="00846CF9" w:rsidP="006C5B1B">
      <w:pPr>
        <w:pStyle w:val="ListParagraph"/>
        <w:spacing w:line="360" w:lineRule="auto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- obiad - 35 zł brutto/osoba/dzień</w:t>
      </w:r>
    </w:p>
    <w:p w:rsidR="00846CF9" w:rsidRPr="00DF66C6" w:rsidRDefault="00846CF9" w:rsidP="006C5B1B">
      <w:pPr>
        <w:pStyle w:val="ListParagraph"/>
        <w:spacing w:line="360" w:lineRule="auto"/>
        <w:ind w:left="426"/>
        <w:jc w:val="both"/>
        <w:rPr>
          <w:rFonts w:ascii="Times New Roman" w:hAnsi="Times New Roman"/>
          <w:color w:val="000000"/>
        </w:rPr>
      </w:pPr>
      <w:r w:rsidRPr="00DF66C6">
        <w:rPr>
          <w:rFonts w:ascii="Times New Roman" w:hAnsi="Times New Roman"/>
          <w:b/>
          <w:color w:val="000000"/>
        </w:rPr>
        <w:t>7.</w:t>
      </w:r>
      <w:r w:rsidRPr="00DF66C6">
        <w:rPr>
          <w:rFonts w:ascii="Times New Roman" w:hAnsi="Times New Roman"/>
          <w:color w:val="000000"/>
        </w:rPr>
        <w:t xml:space="preserve"> Stosownie do art. 29 ust. 3a ustawy Prawo zamówień publicznych, Zamawiający wymaga, aby Wykonawca lub podwykonawca, jeżeli dany zakres zamówienia powierzono do wykonania podwykonawcy, zatrudniał na podstawie umowy o pracę w rozumieniu przepisów ustawy z dnia 26 czerwca 1974 r. - Kodeks pracy (t.j. Dz. U. z 2018 r. poz. 108, z późn. zm.) co najmniej: 2 osoby wykonujące w trakcie realizacji za</w:t>
      </w:r>
      <w:r w:rsidRPr="00DF66C6">
        <w:rPr>
          <w:rFonts w:ascii="Times New Roman" w:hAnsi="Times New Roman"/>
        </w:rPr>
        <w:t>mówienia czynności polegające na przygotowywaniu posiłków.</w:t>
      </w:r>
    </w:p>
    <w:p w:rsidR="00846CF9" w:rsidRPr="0033168F" w:rsidRDefault="00846CF9" w:rsidP="006C5B1B">
      <w:pPr>
        <w:pStyle w:val="ListParagraph"/>
        <w:spacing w:line="360" w:lineRule="auto"/>
        <w:ind w:left="1080"/>
        <w:rPr>
          <w:rFonts w:ascii="Times New Roman" w:hAnsi="Times New Roman"/>
          <w:color w:val="000000"/>
        </w:rPr>
      </w:pPr>
    </w:p>
    <w:p w:rsidR="00846CF9" w:rsidRPr="0033168F" w:rsidRDefault="00846CF9" w:rsidP="006C5B1B">
      <w:pPr>
        <w:pStyle w:val="ListParagraph"/>
        <w:spacing w:line="360" w:lineRule="auto"/>
        <w:jc w:val="center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b/>
          <w:bCs/>
        </w:rPr>
        <w:t>§</w:t>
      </w:r>
      <w:r w:rsidRPr="0033168F">
        <w:rPr>
          <w:rFonts w:ascii="Times New Roman" w:hAnsi="Times New Roman"/>
          <w:color w:val="000000"/>
        </w:rPr>
        <w:t>2</w:t>
      </w:r>
    </w:p>
    <w:p w:rsidR="00846CF9" w:rsidRPr="0033168F" w:rsidRDefault="00846CF9" w:rsidP="000F33CA">
      <w:pPr>
        <w:pStyle w:val="BodyText"/>
        <w:numPr>
          <w:ilvl w:val="0"/>
          <w:numId w:val="6"/>
        </w:numPr>
        <w:ind w:hanging="76"/>
        <w:rPr>
          <w:sz w:val="22"/>
          <w:szCs w:val="22"/>
        </w:rPr>
      </w:pPr>
      <w:r w:rsidRPr="0033168F">
        <w:rPr>
          <w:color w:val="000000"/>
          <w:sz w:val="22"/>
          <w:szCs w:val="22"/>
        </w:rPr>
        <w:t xml:space="preserve">W ramach wykonywanej usługi Wykonawca </w:t>
      </w:r>
      <w:r w:rsidRPr="0033168F">
        <w:rPr>
          <w:sz w:val="22"/>
          <w:szCs w:val="22"/>
        </w:rPr>
        <w:t xml:space="preserve">zobowiązuje się: </w:t>
      </w:r>
    </w:p>
    <w:p w:rsidR="00846CF9" w:rsidRPr="00DE70CD" w:rsidRDefault="00846CF9" w:rsidP="0090306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</w:rPr>
        <w:t xml:space="preserve">zapewnić dowóz cateringu w terminach i godzinach zgodnych z harmonogramem stanowiącym załącznik nr 1 do Opisu Przedmiotu Zamówienia, </w:t>
      </w:r>
      <w:r w:rsidRPr="0033168F">
        <w:rPr>
          <w:rFonts w:ascii="Times New Roman" w:hAnsi="Times New Roman"/>
          <w:color w:val="000000"/>
        </w:rPr>
        <w:t xml:space="preserve"> </w:t>
      </w:r>
      <w:r w:rsidRPr="00DE70CD">
        <w:rPr>
          <w:rFonts w:ascii="Times New Roman" w:hAnsi="Times New Roman"/>
          <w:color w:val="000000"/>
        </w:rPr>
        <w:t xml:space="preserve">w przypadku serwisu kawowego nie wcześniej niż na godzinę przed rozpoczęciem serwowania, najpóźniej na 30 minut przed zaplanowaną godziną ich serwowania; w przypadku serwisu obiadowego nie wcześniej niż na 30 minut przed rozpoczęciem serwowania, najpóźniej na 15 minut przed zaplanowaną godziną ich serwowania;  </w:t>
      </w:r>
    </w:p>
    <w:p w:rsidR="00846CF9" w:rsidRPr="0033168F" w:rsidRDefault="00846CF9" w:rsidP="000F33CA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33168F">
        <w:rPr>
          <w:sz w:val="22"/>
          <w:szCs w:val="22"/>
        </w:rPr>
        <w:t>uwzględnić w cenie oferty koszt dowozu</w:t>
      </w:r>
      <w:r>
        <w:rPr>
          <w:sz w:val="22"/>
          <w:szCs w:val="22"/>
        </w:rPr>
        <w:t xml:space="preserve"> i serwowania</w:t>
      </w:r>
      <w:r w:rsidRPr="0033168F">
        <w:rPr>
          <w:sz w:val="22"/>
          <w:szCs w:val="22"/>
        </w:rPr>
        <w:t xml:space="preserve"> posiłków;</w:t>
      </w:r>
    </w:p>
    <w:p w:rsidR="00846CF9" w:rsidRPr="0090306A" w:rsidRDefault="00846CF9" w:rsidP="0090306A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90306A">
        <w:rPr>
          <w:sz w:val="22"/>
          <w:szCs w:val="22"/>
        </w:rPr>
        <w:t>posił</w:t>
      </w:r>
      <w:r>
        <w:rPr>
          <w:sz w:val="22"/>
          <w:szCs w:val="22"/>
        </w:rPr>
        <w:t>k</w:t>
      </w:r>
      <w:r w:rsidRPr="0090306A">
        <w:rPr>
          <w:sz w:val="22"/>
          <w:szCs w:val="22"/>
        </w:rPr>
        <w:t>i dodatk</w:t>
      </w:r>
      <w:r>
        <w:rPr>
          <w:sz w:val="22"/>
          <w:szCs w:val="22"/>
        </w:rPr>
        <w:t>i muszą być</w:t>
      </w:r>
      <w:r w:rsidRPr="0090306A">
        <w:rPr>
          <w:sz w:val="22"/>
          <w:szCs w:val="22"/>
        </w:rPr>
        <w:t xml:space="preserve"> przygotowan</w:t>
      </w:r>
      <w:r>
        <w:rPr>
          <w:sz w:val="22"/>
          <w:szCs w:val="22"/>
        </w:rPr>
        <w:t>e</w:t>
      </w:r>
      <w:r w:rsidRPr="0090306A">
        <w:rPr>
          <w:sz w:val="22"/>
          <w:szCs w:val="22"/>
        </w:rPr>
        <w:t xml:space="preserve"> ze świeżych, naturalnych produktów, </w:t>
      </w:r>
    </w:p>
    <w:p w:rsidR="00846CF9" w:rsidRPr="00704C1F" w:rsidRDefault="00846CF9" w:rsidP="00BD2D39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704C1F">
        <w:rPr>
          <w:sz w:val="22"/>
          <w:szCs w:val="22"/>
        </w:rPr>
        <w:t xml:space="preserve">przygotowanie </w:t>
      </w:r>
      <w:r>
        <w:rPr>
          <w:sz w:val="22"/>
          <w:szCs w:val="22"/>
        </w:rPr>
        <w:t>posiłków</w:t>
      </w:r>
      <w:r w:rsidRPr="00704C1F">
        <w:rPr>
          <w:sz w:val="22"/>
          <w:szCs w:val="22"/>
        </w:rPr>
        <w:t xml:space="preserve"> metodą tradycyjną (Zamawiający nie dopuszcza produktów typu instant oraz produktów gotowych np. dania mrożone), </w:t>
      </w:r>
    </w:p>
    <w:p w:rsidR="00846CF9" w:rsidRPr="000E23D5" w:rsidRDefault="00846CF9" w:rsidP="00BD2D39">
      <w:pPr>
        <w:pStyle w:val="BodyText"/>
        <w:numPr>
          <w:ilvl w:val="0"/>
          <w:numId w:val="3"/>
        </w:numPr>
        <w:rPr>
          <w:iCs/>
        </w:rPr>
      </w:pPr>
      <w:r w:rsidRPr="000E23D5">
        <w:rPr>
          <w:iCs/>
        </w:rPr>
        <w:t>z</w:t>
      </w:r>
      <w:r w:rsidRPr="00DE5C67">
        <w:rPr>
          <w:iCs/>
        </w:rPr>
        <w:t>apewnienie zastawy i sztućców (Zamawiający nie dopuszcza stosowania sztućców i zastaw</w:t>
      </w:r>
      <w:r w:rsidRPr="000E23D5">
        <w:rPr>
          <w:iCs/>
        </w:rPr>
        <w:t xml:space="preserve">y </w:t>
      </w:r>
      <w:r w:rsidRPr="00DE5C67">
        <w:rPr>
          <w:iCs/>
          <w:sz w:val="22"/>
          <w:szCs w:val="22"/>
        </w:rPr>
        <w:t>jednorazowego użytku, z plastiku)</w:t>
      </w:r>
      <w:r>
        <w:rPr>
          <w:iCs/>
          <w:sz w:val="22"/>
          <w:szCs w:val="22"/>
        </w:rPr>
        <w:t>,</w:t>
      </w:r>
    </w:p>
    <w:p w:rsidR="00846CF9" w:rsidRPr="00BD2D39" w:rsidRDefault="00846CF9" w:rsidP="00BD2D39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BD2D39">
        <w:rPr>
          <w:sz w:val="22"/>
          <w:szCs w:val="22"/>
        </w:rPr>
        <w:t xml:space="preserve">transportować posiłki środkami transportu przystosowanymi do przewozu żywności, </w:t>
      </w:r>
      <w:r w:rsidRPr="00BD2D39">
        <w:rPr>
          <w:sz w:val="22"/>
          <w:szCs w:val="22"/>
        </w:rPr>
        <w:br/>
      </w:r>
      <w:r w:rsidRPr="00C90F3E">
        <w:rPr>
          <w:sz w:val="22"/>
          <w:szCs w:val="22"/>
        </w:rPr>
        <w:t>w termosach termoizolacyjnych, zapewniających właściwą ochronę i temperaturę;</w:t>
      </w:r>
    </w:p>
    <w:p w:rsidR="00846CF9" w:rsidRPr="0033168F" w:rsidRDefault="00846CF9" w:rsidP="000F33C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 xml:space="preserve">zapewnić liczbę pracowników zapewniającą sprawną obsługę cateringu;  </w:t>
      </w:r>
    </w:p>
    <w:p w:rsidR="00846CF9" w:rsidRPr="0033168F" w:rsidRDefault="00846CF9" w:rsidP="000F33CA">
      <w:pPr>
        <w:pStyle w:val="BodyTex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Pr="0033168F">
        <w:rPr>
          <w:sz w:val="22"/>
          <w:szCs w:val="22"/>
        </w:rPr>
        <w:t xml:space="preserve">apewnić wszystko, co jest niezbędne do prawidłowej realizacji usługi, w tym własne naczynia (termosy/podgrzewacze, talerzyki, sztućce, szklanki, serwetki itp.), zgodnie z wymaganiami menu oraz </w:t>
      </w:r>
      <w:r w:rsidRPr="0033168F">
        <w:rPr>
          <w:color w:val="000000"/>
          <w:sz w:val="22"/>
          <w:szCs w:val="22"/>
        </w:rPr>
        <w:t xml:space="preserve">w ilości uwzględniającej potrzeby przewidywanej liczby uczestników </w:t>
      </w:r>
      <w:r>
        <w:rPr>
          <w:color w:val="000000"/>
        </w:rPr>
        <w:t>warsztatów</w:t>
      </w:r>
      <w:r w:rsidRPr="0033168F">
        <w:rPr>
          <w:color w:val="000000"/>
          <w:sz w:val="22"/>
          <w:szCs w:val="22"/>
        </w:rPr>
        <w:t>;</w:t>
      </w:r>
      <w:r w:rsidRPr="0033168F">
        <w:rPr>
          <w:sz w:val="22"/>
          <w:szCs w:val="22"/>
        </w:rPr>
        <w:t xml:space="preserve"> zamawiający nie dopuszcza możliwości użycia naczyń i sztućców </w:t>
      </w:r>
      <w:r>
        <w:rPr>
          <w:sz w:val="22"/>
          <w:szCs w:val="22"/>
        </w:rPr>
        <w:t>jednorazowych (papierowych lub plastikowych)</w:t>
      </w:r>
      <w:r w:rsidRPr="0033168F">
        <w:rPr>
          <w:sz w:val="22"/>
          <w:szCs w:val="22"/>
        </w:rPr>
        <w:t>;</w:t>
      </w:r>
    </w:p>
    <w:p w:rsidR="00846CF9" w:rsidRPr="0033168F" w:rsidRDefault="00846CF9" w:rsidP="000F33CA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33168F">
        <w:rPr>
          <w:color w:val="000000"/>
          <w:sz w:val="22"/>
          <w:szCs w:val="22"/>
        </w:rPr>
        <w:t>przygotowywać posiłki w zakładzie, spełniającym wymagania higieniczno-sanitarne odpowiednie dla zakładów produkujących lub wprowadzających do obrotu środki spożywcze.</w:t>
      </w:r>
    </w:p>
    <w:p w:rsidR="00846CF9" w:rsidRPr="0033168F" w:rsidRDefault="00846CF9" w:rsidP="000F33CA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33168F">
        <w:rPr>
          <w:sz w:val="22"/>
          <w:szCs w:val="22"/>
        </w:rPr>
        <w:t>zadbać o estetykę usługi cateringowej i jakość serwowanych dań, tj. zapewnić przygotowanie poczęstunków i dań przy użyciu składników najwyższej jakości, ze świeżych produktów z ważnymi terminami przydatności do spożycia;</w:t>
      </w:r>
    </w:p>
    <w:p w:rsidR="00846CF9" w:rsidRPr="0033168F" w:rsidRDefault="00846CF9" w:rsidP="000F33CA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33168F">
        <w:rPr>
          <w:color w:val="000000"/>
          <w:sz w:val="22"/>
          <w:szCs w:val="22"/>
        </w:rPr>
        <w:t xml:space="preserve">dbać o czystość w trakcie i w miejscu świadczenia usługi, a także uprzątnąć pomieszczenia ze śmieci i resztek jedzenia </w:t>
      </w:r>
      <w:r w:rsidRPr="0033168F">
        <w:rPr>
          <w:sz w:val="22"/>
          <w:szCs w:val="22"/>
        </w:rPr>
        <w:t>najpóźniej 30 minut po zakończeniu jedzenia;</w:t>
      </w:r>
    </w:p>
    <w:p w:rsidR="00846CF9" w:rsidRPr="0033168F" w:rsidRDefault="00846CF9" w:rsidP="000F33CA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33168F">
        <w:rPr>
          <w:color w:val="000000"/>
          <w:sz w:val="22"/>
          <w:szCs w:val="22"/>
        </w:rPr>
        <w:t>przechowywać próbki pokarmowe ze wszystkich przygotowanych i dostarczonych posiłków przez okres 72 godzin od ich dostarczenia, z oznaczeniem daty, godziny, zawartości próbki pokarmowej oraz podpisem osoby odpowiedzialnej za pobieranie tych próbek;</w:t>
      </w:r>
    </w:p>
    <w:p w:rsidR="00846CF9" w:rsidRPr="0033168F" w:rsidRDefault="00846CF9" w:rsidP="000F33CA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33168F">
        <w:rPr>
          <w:color w:val="000000"/>
          <w:sz w:val="22"/>
          <w:szCs w:val="22"/>
        </w:rPr>
        <w:t xml:space="preserve">przygotowywać posiłki zgodnie z zasadami określonymi w ustawie o bezpieczeństwie żywności i żywienia (Dz. U. z 2010 r. Nr 136, poz. 914, z późn. zm.);  </w:t>
      </w:r>
    </w:p>
    <w:p w:rsidR="00846CF9" w:rsidRPr="00DF66C6" w:rsidRDefault="00846CF9" w:rsidP="000F33CA">
      <w:pPr>
        <w:pStyle w:val="BodyText"/>
        <w:numPr>
          <w:ilvl w:val="0"/>
          <w:numId w:val="3"/>
        </w:numPr>
        <w:rPr>
          <w:sz w:val="22"/>
          <w:szCs w:val="22"/>
        </w:rPr>
      </w:pPr>
      <w:r w:rsidRPr="0033168F">
        <w:rPr>
          <w:color w:val="000000"/>
          <w:sz w:val="22"/>
          <w:szCs w:val="22"/>
        </w:rPr>
        <w:t>przestrzegać przepisów sanitarno-epidemiologicznych, BHP i p.poż. oraz wewnętrznych przepisów obowiązujących na terenie świadczenia usługi;</w:t>
      </w:r>
      <w:r w:rsidRPr="0033168F">
        <w:rPr>
          <w:sz w:val="22"/>
          <w:szCs w:val="22"/>
        </w:rPr>
        <w:t xml:space="preserve"> w przypadku naruszeń, nałożone przez właściwe organy sankcje, obciążają Wykonawcę. </w:t>
      </w:r>
    </w:p>
    <w:p w:rsidR="00846CF9" w:rsidRDefault="00846CF9" w:rsidP="000F33CA">
      <w:pPr>
        <w:pStyle w:val="BodyText"/>
        <w:numPr>
          <w:ilvl w:val="0"/>
          <w:numId w:val="6"/>
        </w:numPr>
        <w:rPr>
          <w:color w:val="000000"/>
          <w:sz w:val="22"/>
          <w:szCs w:val="22"/>
        </w:rPr>
      </w:pPr>
      <w:r w:rsidRPr="0033168F">
        <w:rPr>
          <w:color w:val="000000"/>
          <w:sz w:val="22"/>
          <w:szCs w:val="22"/>
        </w:rPr>
        <w:t xml:space="preserve">Wykonawca zapewnia, że jego pracownicy, podwykonawcy oraz inne osoby, które w imieniu Wykonawcy będą brały udział w wykonywaniu przedmiotu umowy, posiadają należyte przygotowanie do wykonywanych czynności, w tym stosowną wiedzę, </w:t>
      </w:r>
      <w:r>
        <w:rPr>
          <w:color w:val="000000"/>
          <w:sz w:val="22"/>
          <w:szCs w:val="22"/>
        </w:rPr>
        <w:t>kwalifikacje i doświadczenie oraz</w:t>
      </w:r>
      <w:r w:rsidRPr="0033168F">
        <w:rPr>
          <w:color w:val="000000"/>
          <w:sz w:val="22"/>
          <w:szCs w:val="22"/>
        </w:rPr>
        <w:t xml:space="preserve"> wymagane prawem badania.</w:t>
      </w:r>
    </w:p>
    <w:p w:rsidR="00846CF9" w:rsidRDefault="00846CF9" w:rsidP="006C5B1B">
      <w:pPr>
        <w:pStyle w:val="BodyText"/>
        <w:rPr>
          <w:color w:val="000000"/>
          <w:sz w:val="22"/>
          <w:szCs w:val="22"/>
        </w:rPr>
      </w:pPr>
    </w:p>
    <w:p w:rsidR="00846CF9" w:rsidRPr="00DF66C6" w:rsidRDefault="00846CF9" w:rsidP="006C5B1B">
      <w:pPr>
        <w:pStyle w:val="ListParagraph"/>
        <w:spacing w:line="360" w:lineRule="auto"/>
        <w:jc w:val="center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b/>
          <w:bCs/>
        </w:rPr>
        <w:t>§</w:t>
      </w:r>
      <w:r>
        <w:rPr>
          <w:rFonts w:ascii="Times New Roman" w:hAnsi="Times New Roman"/>
          <w:color w:val="000000"/>
        </w:rPr>
        <w:t>3</w:t>
      </w:r>
    </w:p>
    <w:p w:rsidR="00846CF9" w:rsidRPr="00DF66C6" w:rsidRDefault="00846CF9" w:rsidP="000F33CA">
      <w:pPr>
        <w:pStyle w:val="ListParagraph"/>
        <w:numPr>
          <w:ilvl w:val="0"/>
          <w:numId w:val="7"/>
        </w:numPr>
        <w:tabs>
          <w:tab w:val="left" w:pos="600"/>
        </w:tabs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DF66C6">
        <w:rPr>
          <w:rFonts w:ascii="Times New Roman" w:hAnsi="Times New Roman"/>
        </w:rPr>
        <w:t xml:space="preserve">Zamawiający zobowiązuje się najpóźniej na 2 dni przed planowanym terminem danych </w:t>
      </w:r>
      <w:r>
        <w:rPr>
          <w:rFonts w:ascii="Times New Roman" w:hAnsi="Times New Roman"/>
          <w:color w:val="000000"/>
        </w:rPr>
        <w:t>warsztatów</w:t>
      </w:r>
      <w:r w:rsidRPr="00DF66C6">
        <w:rPr>
          <w:rFonts w:ascii="Times New Roman" w:hAnsi="Times New Roman"/>
        </w:rPr>
        <w:t xml:space="preserve"> przekazać wykonawcy, w formie elektronicznej (e-mail), ostateczną liczbę uczestników.</w:t>
      </w:r>
    </w:p>
    <w:p w:rsidR="00846CF9" w:rsidRPr="00DF66C6" w:rsidRDefault="00846CF9" w:rsidP="000F33CA">
      <w:pPr>
        <w:pStyle w:val="ListParagraph"/>
        <w:numPr>
          <w:ilvl w:val="0"/>
          <w:numId w:val="7"/>
        </w:numPr>
        <w:tabs>
          <w:tab w:val="left" w:pos="600"/>
        </w:tabs>
        <w:spacing w:after="0" w:line="360" w:lineRule="auto"/>
        <w:jc w:val="both"/>
        <w:rPr>
          <w:rFonts w:ascii="Times New Roman" w:hAnsi="Times New Roman"/>
        </w:rPr>
      </w:pPr>
      <w:r w:rsidRPr="00DF66C6">
        <w:rPr>
          <w:rFonts w:ascii="Times New Roman" w:hAnsi="Times New Roman"/>
          <w:bCs/>
        </w:rPr>
        <w:t xml:space="preserve"> Zamawiający zastrzega sobie prawo, iż</w:t>
      </w:r>
      <w:r w:rsidRPr="00DF66C6">
        <w:rPr>
          <w:rFonts w:ascii="Times New Roman" w:hAnsi="Times New Roman"/>
        </w:rPr>
        <w:t xml:space="preserve"> </w:t>
      </w:r>
      <w:r w:rsidRPr="00DF66C6">
        <w:rPr>
          <w:rFonts w:ascii="Times New Roman" w:hAnsi="Times New Roman"/>
          <w:bCs/>
        </w:rPr>
        <w:t xml:space="preserve">zostanie obciążony jedynie kosztami za ostatecznie zgłoszoną liczbę osób. Całkowite wynagrodzenie </w:t>
      </w:r>
      <w:r>
        <w:rPr>
          <w:rFonts w:ascii="Times New Roman" w:hAnsi="Times New Roman"/>
          <w:bCs/>
        </w:rPr>
        <w:t xml:space="preserve">wybranego Wykonawcy, może ulec </w:t>
      </w:r>
      <w:r w:rsidRPr="00DF66C6">
        <w:rPr>
          <w:rFonts w:ascii="Times New Roman" w:hAnsi="Times New Roman"/>
          <w:bCs/>
        </w:rPr>
        <w:t>odpowiednio zmniejszeniu, w stosunku do ostatecznej liczby osób biorących udział w projekcie.</w:t>
      </w:r>
    </w:p>
    <w:p w:rsidR="00846CF9" w:rsidRPr="00DE70CD" w:rsidRDefault="00846CF9" w:rsidP="00DE70CD">
      <w:pPr>
        <w:pStyle w:val="ListParagraph"/>
        <w:numPr>
          <w:ilvl w:val="0"/>
          <w:numId w:val="7"/>
        </w:numPr>
        <w:tabs>
          <w:tab w:val="left" w:pos="600"/>
        </w:tabs>
        <w:spacing w:line="360" w:lineRule="auto"/>
        <w:jc w:val="both"/>
        <w:rPr>
          <w:rFonts w:ascii="Times New Roman" w:hAnsi="Times New Roman"/>
        </w:rPr>
      </w:pPr>
      <w:r w:rsidRPr="00DF66C6">
        <w:rPr>
          <w:rFonts w:ascii="Times New Roman" w:hAnsi="Times New Roman"/>
        </w:rPr>
        <w:t>Zamawiający ma możliwość rezygnacji</w:t>
      </w:r>
      <w:r w:rsidRPr="00DF66C6">
        <w:rPr>
          <w:rStyle w:val="Strong"/>
          <w:rFonts w:ascii="Times New Roman" w:hAnsi="Times New Roman"/>
        </w:rPr>
        <w:t xml:space="preserve"> </w:t>
      </w:r>
      <w:r w:rsidRPr="00034C81">
        <w:rPr>
          <w:rStyle w:val="Strong"/>
          <w:rFonts w:ascii="Times New Roman" w:hAnsi="Times New Roman"/>
          <w:b w:val="0"/>
        </w:rPr>
        <w:t>lub zamiany w zależności od potrzeb</w:t>
      </w:r>
      <w:r w:rsidRPr="00DF66C6">
        <w:rPr>
          <w:rFonts w:ascii="Times New Roman" w:hAnsi="Times New Roman"/>
        </w:rPr>
        <w:t xml:space="preserve">  każdej zamówionej usługi cateringowej, o czym powiadomi Wykonawcę ze stosownym wyprzedzeniem w formie elektronicznej (e-mail), najpóźniej na 3 dni przed planowanymi </w:t>
      </w:r>
      <w:r>
        <w:rPr>
          <w:rFonts w:ascii="Times New Roman" w:hAnsi="Times New Roman"/>
        </w:rPr>
        <w:t>warsztatami</w:t>
      </w:r>
      <w:r w:rsidRPr="00DF66C6">
        <w:rPr>
          <w:rFonts w:ascii="Times New Roman" w:hAnsi="Times New Roman"/>
        </w:rPr>
        <w:t xml:space="preserve">. Wykonawcy nie przysługuje roszczenie wobec Zamawiającego w razie dokonanej przedmiotowej rezygnacji. Zamawiający gwarantuje, iż takiej rezygnacji lub zamiany nie dokona więcej </w:t>
      </w:r>
      <w:r w:rsidRPr="00DE70CD">
        <w:rPr>
          <w:rFonts w:ascii="Times New Roman" w:hAnsi="Times New Roman"/>
        </w:rPr>
        <w:t>w stosunku do 6 terminów usług cateringowych.</w:t>
      </w:r>
    </w:p>
    <w:p w:rsidR="00846CF9" w:rsidRPr="00DE70CD" w:rsidRDefault="00846CF9" w:rsidP="00DE70CD">
      <w:pPr>
        <w:pStyle w:val="ListParagraph"/>
        <w:numPr>
          <w:ilvl w:val="0"/>
          <w:numId w:val="7"/>
        </w:numPr>
        <w:tabs>
          <w:tab w:val="left" w:pos="600"/>
        </w:tabs>
        <w:spacing w:after="0" w:line="360" w:lineRule="auto"/>
        <w:jc w:val="both"/>
        <w:rPr>
          <w:rFonts w:ascii="Times New Roman" w:hAnsi="Times New Roman"/>
          <w:color w:val="000000"/>
        </w:rPr>
      </w:pPr>
      <w:r w:rsidRPr="00DE70CD">
        <w:rPr>
          <w:rFonts w:ascii="Times New Roman" w:hAnsi="Times New Roman"/>
          <w:color w:val="000000"/>
        </w:rPr>
        <w:t xml:space="preserve">W razie konieczności podania uczestnikom posiłku dietetycznego </w:t>
      </w:r>
      <w:r w:rsidRPr="00DE70CD">
        <w:rPr>
          <w:rFonts w:ascii="Times New Roman" w:hAnsi="Times New Roman"/>
          <w:bCs/>
          <w:color w:val="000000"/>
        </w:rPr>
        <w:t xml:space="preserve">(wegańskiego lub bezglutenowego) Wykonawca zobowiązuje się dostarczyć odpowiednią ilość takich posiłków na podstawie informacji przekazanej mu przynajmniej na 2 dni robocze przed datą </w:t>
      </w:r>
      <w:r>
        <w:rPr>
          <w:rFonts w:ascii="Times New Roman" w:hAnsi="Times New Roman"/>
          <w:bCs/>
          <w:color w:val="000000"/>
        </w:rPr>
        <w:t>warsztatów</w:t>
      </w:r>
      <w:r w:rsidRPr="00DE70CD">
        <w:rPr>
          <w:rFonts w:ascii="Times New Roman" w:hAnsi="Times New Roman"/>
          <w:bCs/>
          <w:color w:val="000000"/>
        </w:rPr>
        <w:t xml:space="preserve"> przez Zamawiającego. </w:t>
      </w:r>
    </w:p>
    <w:p w:rsidR="00846CF9" w:rsidRPr="00DF66C6" w:rsidRDefault="00846CF9" w:rsidP="006C5B1B">
      <w:pPr>
        <w:spacing w:line="360" w:lineRule="auto"/>
        <w:ind w:left="360"/>
        <w:rPr>
          <w:rFonts w:ascii="Times New Roman" w:hAnsi="Times New Roman"/>
          <w:color w:val="000000"/>
        </w:rPr>
      </w:pPr>
    </w:p>
    <w:p w:rsidR="00846CF9" w:rsidRDefault="00846CF9" w:rsidP="006C5B1B">
      <w:pPr>
        <w:spacing w:line="360" w:lineRule="auto"/>
        <w:ind w:left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Załączniki:</w:t>
      </w:r>
    </w:p>
    <w:p w:rsidR="00846CF9" w:rsidRDefault="00846CF9" w:rsidP="006C5B1B">
      <w:pPr>
        <w:spacing w:line="360" w:lineRule="auto"/>
        <w:ind w:firstLine="360"/>
        <w:rPr>
          <w:rFonts w:ascii="Times New Roman" w:hAnsi="Times New Roman"/>
          <w:color w:val="000000"/>
        </w:rPr>
      </w:pPr>
      <w:r w:rsidRPr="00DF66C6">
        <w:rPr>
          <w:rFonts w:ascii="Times New Roman" w:hAnsi="Times New Roman"/>
          <w:color w:val="000000"/>
        </w:rPr>
        <w:t>Załącznik nr 1</w:t>
      </w:r>
      <w:r>
        <w:rPr>
          <w:rFonts w:ascii="Times New Roman" w:hAnsi="Times New Roman"/>
          <w:color w:val="000000"/>
        </w:rPr>
        <w:t xml:space="preserve"> – Harmonogram warsztatów</w:t>
      </w:r>
    </w:p>
    <w:p w:rsidR="00846CF9" w:rsidRPr="00DF66C6" w:rsidRDefault="00846CF9" w:rsidP="006C5B1B">
      <w:pPr>
        <w:spacing w:line="360" w:lineRule="auto"/>
        <w:ind w:firstLine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Załącznik nr 2 – Specyfikacja menu</w:t>
      </w:r>
    </w:p>
    <w:p w:rsidR="00846CF9" w:rsidRPr="00DF66C6" w:rsidRDefault="00846CF9" w:rsidP="006C5B1B">
      <w:pPr>
        <w:spacing w:line="360" w:lineRule="auto"/>
        <w:ind w:firstLine="360"/>
        <w:rPr>
          <w:rFonts w:ascii="Times New Roman" w:hAnsi="Times New Roman"/>
          <w:color w:val="000000"/>
        </w:rPr>
      </w:pPr>
    </w:p>
    <w:p w:rsidR="00846CF9" w:rsidRPr="0033168F" w:rsidRDefault="00846CF9" w:rsidP="006C5B1B">
      <w:pPr>
        <w:spacing w:line="360" w:lineRule="auto"/>
        <w:ind w:left="360"/>
        <w:jc w:val="both"/>
        <w:rPr>
          <w:rFonts w:ascii="Times New Roman" w:hAnsi="Times New Roman"/>
          <w:color w:val="000000"/>
        </w:rPr>
      </w:pPr>
    </w:p>
    <w:p w:rsidR="00846CF9" w:rsidRDefault="00846CF9" w:rsidP="006C5B1B">
      <w:pPr>
        <w:pStyle w:val="ListParagraph"/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pStyle w:val="ListParagraph"/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pStyle w:val="ListParagraph"/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pStyle w:val="ListParagraph"/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pStyle w:val="ListParagraph"/>
        <w:spacing w:line="360" w:lineRule="auto"/>
        <w:rPr>
          <w:rFonts w:ascii="Times New Roman" w:hAnsi="Times New Roman"/>
          <w:color w:val="000000"/>
        </w:rPr>
      </w:pPr>
    </w:p>
    <w:p w:rsidR="00846CF9" w:rsidRPr="0033168F" w:rsidRDefault="00846CF9" w:rsidP="006C5B1B">
      <w:pPr>
        <w:pStyle w:val="ListParagraph"/>
        <w:spacing w:line="360" w:lineRule="auto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Załącznik nr 1</w:t>
      </w:r>
    </w:p>
    <w:p w:rsidR="00846CF9" w:rsidRPr="0033168F" w:rsidRDefault="00846CF9" w:rsidP="006C5B1B">
      <w:pPr>
        <w:spacing w:line="360" w:lineRule="auto"/>
        <w:ind w:firstLine="708"/>
        <w:jc w:val="center"/>
        <w:rPr>
          <w:rFonts w:ascii="Times New Roman" w:hAnsi="Times New Roman"/>
          <w:b/>
          <w:color w:val="000000"/>
        </w:rPr>
      </w:pPr>
      <w:r w:rsidRPr="0033168F">
        <w:rPr>
          <w:rFonts w:ascii="Times New Roman" w:hAnsi="Times New Roman"/>
          <w:b/>
          <w:color w:val="000000"/>
        </w:rPr>
        <w:t xml:space="preserve">HARMONOGRAM </w:t>
      </w:r>
      <w:r>
        <w:rPr>
          <w:rFonts w:ascii="Times New Roman" w:hAnsi="Times New Roman"/>
          <w:b/>
          <w:color w:val="000000"/>
        </w:rPr>
        <w:t>WARSZTATÓW</w:t>
      </w:r>
    </w:p>
    <w:p w:rsidR="00846CF9" w:rsidRDefault="00846CF9" w:rsidP="00DF2DC8">
      <w:pPr>
        <w:pStyle w:val="ListParagraph"/>
        <w:spacing w:line="360" w:lineRule="auto"/>
      </w:pPr>
    </w:p>
    <w:p w:rsidR="00846CF9" w:rsidRPr="00034C81" w:rsidRDefault="00846CF9" w:rsidP="00034C81">
      <w:pPr>
        <w:pStyle w:val="ListParagraph"/>
        <w:numPr>
          <w:ilvl w:val="0"/>
          <w:numId w:val="12"/>
        </w:numPr>
        <w:spacing w:line="360" w:lineRule="auto"/>
        <w:rPr>
          <w:b/>
        </w:rPr>
      </w:pPr>
      <w:r w:rsidRPr="00034C81">
        <w:rPr>
          <w:b/>
        </w:rPr>
        <w:t>Grupa G1:</w:t>
      </w:r>
    </w:p>
    <w:p w:rsidR="00846CF9" w:rsidRPr="00DF2DC8" w:rsidRDefault="00846CF9" w:rsidP="000F33CA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/>
          <w:color w:val="000000"/>
        </w:rPr>
      </w:pPr>
      <w:r w:rsidRPr="00DF2DC8">
        <w:rPr>
          <w:rFonts w:ascii="Times New Roman" w:hAnsi="Times New Roman"/>
          <w:color w:val="000000"/>
        </w:rPr>
        <w:t>Godziny wydawania posiłków:</w:t>
      </w:r>
    </w:p>
    <w:p w:rsidR="00846CF9" w:rsidRPr="0033168F" w:rsidRDefault="00846CF9" w:rsidP="00DF2DC8">
      <w:pPr>
        <w:pStyle w:val="ListParagraph"/>
        <w:spacing w:line="360" w:lineRule="auto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–  przerwa kawowa – w godzinach 11:00 – 11:30,</w:t>
      </w:r>
    </w:p>
    <w:p w:rsidR="00846CF9" w:rsidRPr="0033168F" w:rsidRDefault="00846CF9" w:rsidP="00DF2DC8">
      <w:pPr>
        <w:pStyle w:val="ListParagraph"/>
        <w:spacing w:line="360" w:lineRule="auto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–  obiad – w godzinach 12:45 – 13:45.</w:t>
      </w:r>
    </w:p>
    <w:p w:rsidR="00846CF9" w:rsidRPr="00DF2DC8" w:rsidRDefault="00846CF9" w:rsidP="00DF2DC8">
      <w:pPr>
        <w:pStyle w:val="ListParagraph"/>
        <w:spacing w:line="360" w:lineRule="auto"/>
        <w:rPr>
          <w:rStyle w:val="object"/>
          <w:rFonts w:ascii="Times New Roman" w:hAnsi="Times New Roman"/>
          <w:color w:val="000000"/>
        </w:rPr>
      </w:pPr>
      <w:r>
        <w:rPr>
          <w:rStyle w:val="object"/>
          <w:rFonts w:ascii="Times New Roman" w:hAnsi="Times New Roman"/>
          <w:color w:val="000000"/>
        </w:rPr>
        <w:t>b)</w:t>
      </w:r>
      <w:r w:rsidRPr="00DF2DC8">
        <w:rPr>
          <w:rFonts w:ascii="Times New Roman" w:hAnsi="Times New Roman"/>
          <w:color w:val="000000"/>
        </w:rPr>
        <w:t xml:space="preserve"> </w:t>
      </w:r>
      <w:r w:rsidRPr="0033168F">
        <w:rPr>
          <w:rFonts w:ascii="Times New Roman" w:hAnsi="Times New Roman"/>
          <w:color w:val="000000"/>
        </w:rPr>
        <w:t xml:space="preserve">Daty prowadzenia </w:t>
      </w:r>
      <w:r>
        <w:rPr>
          <w:rFonts w:ascii="Times New Roman" w:hAnsi="Times New Roman"/>
          <w:color w:val="000000"/>
        </w:rPr>
        <w:t>warsztatów, ilość uczestników</w:t>
      </w:r>
      <w:r w:rsidRPr="0033168F">
        <w:rPr>
          <w:rFonts w:ascii="Times New Roman" w:hAnsi="Times New Roman"/>
          <w:color w:val="00000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709"/>
        <w:gridCol w:w="2835"/>
        <w:gridCol w:w="2552"/>
        <w:gridCol w:w="1275"/>
        <w:gridCol w:w="1701"/>
      </w:tblGrid>
      <w:tr w:rsidR="00846CF9" w:rsidRPr="00D909EE" w:rsidTr="00DF2DC8">
        <w:trPr>
          <w:trHeight w:val="300"/>
        </w:trPr>
        <w:tc>
          <w:tcPr>
            <w:tcW w:w="709" w:type="dxa"/>
            <w:vAlign w:val="bottom"/>
          </w:tcPr>
          <w:p w:rsidR="00846CF9" w:rsidRPr="008C6FA2" w:rsidRDefault="00846CF9" w:rsidP="00CF0EEB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l.p</w:t>
            </w:r>
          </w:p>
        </w:tc>
        <w:tc>
          <w:tcPr>
            <w:tcW w:w="2835" w:type="dxa"/>
            <w:noWrap/>
            <w:vAlign w:val="bottom"/>
          </w:tcPr>
          <w:p w:rsidR="00846CF9" w:rsidRPr="008C6FA2" w:rsidRDefault="00846CF9" w:rsidP="00CF0EEB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b/>
                <w:bCs/>
                <w:color w:val="000000"/>
                <w:lang w:eastAsia="pl-PL"/>
              </w:rPr>
              <w:t>data</w:t>
            </w:r>
          </w:p>
        </w:tc>
        <w:tc>
          <w:tcPr>
            <w:tcW w:w="2552" w:type="dxa"/>
          </w:tcPr>
          <w:p w:rsidR="00846CF9" w:rsidRPr="0020130E" w:rsidRDefault="00846CF9" w:rsidP="00CF0EEB">
            <w:pPr>
              <w:spacing w:after="0" w:line="240" w:lineRule="auto"/>
              <w:rPr>
                <w:rFonts w:cs="Calibri"/>
                <w:b/>
                <w:color w:val="000000"/>
                <w:lang w:eastAsia="pl-PL"/>
              </w:rPr>
            </w:pPr>
            <w:r w:rsidRPr="0020130E">
              <w:rPr>
                <w:rFonts w:cs="Calibri"/>
                <w:b/>
                <w:color w:val="000000"/>
                <w:lang w:eastAsia="pl-PL"/>
              </w:rPr>
              <w:t>rodzaj posiłku</w:t>
            </w:r>
          </w:p>
        </w:tc>
        <w:tc>
          <w:tcPr>
            <w:tcW w:w="1275" w:type="dxa"/>
          </w:tcPr>
          <w:p w:rsidR="00846CF9" w:rsidRPr="0020130E" w:rsidRDefault="00846CF9" w:rsidP="00CF0EEB">
            <w:pPr>
              <w:spacing w:after="0" w:line="240" w:lineRule="auto"/>
              <w:rPr>
                <w:rFonts w:cs="Calibri"/>
                <w:b/>
                <w:color w:val="000000"/>
                <w:lang w:eastAsia="pl-PL"/>
              </w:rPr>
            </w:pPr>
            <w:r w:rsidRPr="0020130E">
              <w:rPr>
                <w:rFonts w:cs="Calibri"/>
                <w:b/>
                <w:color w:val="000000"/>
                <w:lang w:eastAsia="pl-PL"/>
              </w:rPr>
              <w:t>Ilość osób</w:t>
            </w:r>
          </w:p>
        </w:tc>
        <w:tc>
          <w:tcPr>
            <w:tcW w:w="1701" w:type="dxa"/>
          </w:tcPr>
          <w:p w:rsidR="00846CF9" w:rsidRPr="0020130E" w:rsidRDefault="00846CF9" w:rsidP="00CF0EEB">
            <w:pPr>
              <w:spacing w:after="0" w:line="240" w:lineRule="auto"/>
              <w:rPr>
                <w:rFonts w:cs="Calibri"/>
                <w:b/>
                <w:color w:val="000000"/>
                <w:lang w:eastAsia="pl-PL"/>
              </w:rPr>
            </w:pPr>
            <w:r w:rsidRPr="0020130E">
              <w:rPr>
                <w:rFonts w:cs="Calibri"/>
                <w:b/>
                <w:color w:val="000000"/>
                <w:lang w:eastAsia="pl-PL"/>
              </w:rPr>
              <w:t>menu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27.09.2019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04.10.2019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11.10.2019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18.10.2019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5.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25.10.2019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6.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15.11.2019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7.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22.11.2019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8.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29.11.2019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9.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06.12.2019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10.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13.12.2019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11.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10.01.2020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12.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17.01.2020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13.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24.01.2020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14.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14.02.2020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15.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21.02.2020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16.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28.02.2020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17.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06.03.2020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18.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13.03.2020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19.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20.03.2020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20.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27.03.2020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21.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03.04.2020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166"/>
        </w:trPr>
        <w:tc>
          <w:tcPr>
            <w:tcW w:w="709" w:type="dxa"/>
          </w:tcPr>
          <w:p w:rsidR="00846CF9" w:rsidRDefault="00846CF9" w:rsidP="00DE70CD">
            <w:pPr>
              <w:spacing w:after="0" w:line="240" w:lineRule="auto"/>
              <w:ind w:left="-915"/>
              <w:rPr>
                <w:rFonts w:cs="Calibri"/>
                <w:color w:val="000000"/>
                <w:lang w:eastAsia="pl-PL"/>
              </w:rPr>
            </w:pPr>
            <w:r w:rsidRPr="00DE70CD">
              <w:rPr>
                <w:rFonts w:cs="Calibri"/>
                <w:color w:val="000000"/>
                <w:lang w:eastAsia="pl-PL"/>
              </w:rPr>
              <w:t>22</w:t>
            </w:r>
            <w:r>
              <w:rPr>
                <w:rFonts w:cs="Calibri"/>
                <w:color w:val="000000"/>
                <w:lang w:eastAsia="pl-PL"/>
              </w:rPr>
              <w:t>22</w:t>
            </w:r>
          </w:p>
          <w:p w:rsidR="00846CF9" w:rsidRPr="00411E67" w:rsidRDefault="00846CF9" w:rsidP="00411E67">
            <w:pPr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22.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17.04.2020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23.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24.04.2020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24.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08.05.2020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25.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15.05.2020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  <w:tr w:rsidR="00846CF9" w:rsidRPr="00D909EE" w:rsidTr="00DF2DC8">
        <w:trPr>
          <w:trHeight w:val="300"/>
        </w:trPr>
        <w:tc>
          <w:tcPr>
            <w:tcW w:w="709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26.</w:t>
            </w:r>
          </w:p>
        </w:tc>
        <w:tc>
          <w:tcPr>
            <w:tcW w:w="2835" w:type="dxa"/>
            <w:noWrap/>
            <w:vAlign w:val="bottom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640EB9">
              <w:rPr>
                <w:rFonts w:cs="Calibri"/>
                <w:color w:val="000000"/>
                <w:lang w:eastAsia="pl-PL"/>
              </w:rPr>
              <w:t>22.05.2020</w:t>
            </w:r>
            <w:r w:rsidRPr="008C6FA2">
              <w:rPr>
                <w:rFonts w:cs="Calibri"/>
                <w:color w:val="000000"/>
                <w:lang w:eastAsia="pl-PL"/>
              </w:rPr>
              <w:t xml:space="preserve"> piątek</w:t>
            </w:r>
          </w:p>
        </w:tc>
        <w:tc>
          <w:tcPr>
            <w:tcW w:w="2552" w:type="dxa"/>
          </w:tcPr>
          <w:p w:rsidR="00846CF9" w:rsidRPr="00640EB9" w:rsidRDefault="00846CF9" w:rsidP="00DE70CD">
            <w:pPr>
              <w:spacing w:after="0" w:line="240" w:lineRule="auto"/>
              <w:jc w:val="right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75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:rsidR="00846CF9" w:rsidRPr="00640EB9" w:rsidRDefault="00846CF9" w:rsidP="00DE70CD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 i wegańskie</w:t>
            </w:r>
          </w:p>
        </w:tc>
      </w:tr>
    </w:tbl>
    <w:p w:rsidR="00846CF9" w:rsidRPr="00E50352" w:rsidRDefault="00846CF9" w:rsidP="00F9616B">
      <w:pPr>
        <w:spacing w:line="360" w:lineRule="auto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</w:rPr>
        <w:t>* każdorazową ilość posiłków w ramach menu, w tym menu wegańskiego i wegetariańskiego Zamawiający przekaże na 2 dni przed terminem realizacji usługi.</w:t>
      </w:r>
    </w:p>
    <w:p w:rsidR="00846CF9" w:rsidRDefault="00846CF9" w:rsidP="00DF2DC8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Default="00846CF9" w:rsidP="00DF2DC8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Default="00846CF9" w:rsidP="00DF2DC8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Pr="00034C81" w:rsidRDefault="00846CF9" w:rsidP="00034C81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/>
          <w:b/>
          <w:color w:val="000000"/>
        </w:rPr>
      </w:pPr>
      <w:r w:rsidRPr="00034C81">
        <w:rPr>
          <w:rFonts w:ascii="Times New Roman" w:hAnsi="Times New Roman"/>
          <w:b/>
          <w:color w:val="000000"/>
        </w:rPr>
        <w:t>Grupa G2</w:t>
      </w:r>
    </w:p>
    <w:p w:rsidR="00846CF9" w:rsidRPr="00DF2DC8" w:rsidRDefault="00846CF9" w:rsidP="000F33CA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color w:val="000000"/>
        </w:rPr>
      </w:pPr>
      <w:r w:rsidRPr="00DF2DC8">
        <w:rPr>
          <w:rFonts w:ascii="Times New Roman" w:hAnsi="Times New Roman"/>
          <w:color w:val="000000"/>
        </w:rPr>
        <w:t>Godziny wydawania posiłków:</w:t>
      </w:r>
    </w:p>
    <w:p w:rsidR="00846CF9" w:rsidRPr="0033168F" w:rsidRDefault="00846CF9" w:rsidP="00DF2DC8">
      <w:pPr>
        <w:pStyle w:val="ListParagraph"/>
        <w:spacing w:line="360" w:lineRule="auto"/>
        <w:ind w:left="1080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–  przerwa kawowa – w</w:t>
      </w:r>
      <w:r>
        <w:rPr>
          <w:rFonts w:ascii="Times New Roman" w:hAnsi="Times New Roman"/>
          <w:color w:val="000000"/>
        </w:rPr>
        <w:t xml:space="preserve"> piątki w godzinach 18:00 – 18</w:t>
      </w:r>
      <w:r w:rsidRPr="0033168F">
        <w:rPr>
          <w:rFonts w:ascii="Times New Roman" w:hAnsi="Times New Roman"/>
          <w:color w:val="000000"/>
        </w:rPr>
        <w:t>:30</w:t>
      </w:r>
      <w:r>
        <w:rPr>
          <w:rFonts w:ascii="Times New Roman" w:hAnsi="Times New Roman"/>
          <w:color w:val="000000"/>
        </w:rPr>
        <w:t xml:space="preserve"> </w:t>
      </w:r>
      <w:r w:rsidRPr="0033168F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w soboty w godzinach </w:t>
      </w:r>
      <w:r w:rsidRPr="0033168F">
        <w:rPr>
          <w:rFonts w:ascii="Times New Roman" w:hAnsi="Times New Roman"/>
          <w:color w:val="000000"/>
        </w:rPr>
        <w:t>11:00 – 11:30</w:t>
      </w:r>
    </w:p>
    <w:p w:rsidR="00846CF9" w:rsidRPr="0033168F" w:rsidRDefault="00846CF9" w:rsidP="00DF2DC8">
      <w:pPr>
        <w:pStyle w:val="ListParagraph"/>
        <w:spacing w:line="360" w:lineRule="auto"/>
        <w:ind w:left="1080"/>
        <w:rPr>
          <w:rFonts w:ascii="Times New Roman" w:hAnsi="Times New Roman"/>
          <w:color w:val="000000"/>
        </w:rPr>
      </w:pPr>
      <w:r w:rsidRPr="0033168F">
        <w:rPr>
          <w:rFonts w:ascii="Times New Roman" w:hAnsi="Times New Roman"/>
          <w:color w:val="000000"/>
        </w:rPr>
        <w:t>–  obiad – w godzinach 12:45 – 13:45.</w:t>
      </w:r>
    </w:p>
    <w:p w:rsidR="00846CF9" w:rsidRPr="00034C81" w:rsidRDefault="00846CF9" w:rsidP="00034C81">
      <w:pPr>
        <w:pStyle w:val="ListParagraph"/>
        <w:spacing w:line="360" w:lineRule="auto"/>
        <w:rPr>
          <w:rFonts w:ascii="Times New Roman" w:hAnsi="Times New Roman"/>
          <w:color w:val="000000"/>
        </w:rPr>
      </w:pPr>
      <w:r>
        <w:rPr>
          <w:rStyle w:val="object"/>
          <w:rFonts w:ascii="Times New Roman" w:hAnsi="Times New Roman"/>
          <w:color w:val="000000"/>
        </w:rPr>
        <w:t>b)</w:t>
      </w:r>
      <w:r w:rsidRPr="00DF2DC8">
        <w:rPr>
          <w:rFonts w:ascii="Times New Roman" w:hAnsi="Times New Roman"/>
          <w:color w:val="000000"/>
        </w:rPr>
        <w:t xml:space="preserve"> </w:t>
      </w:r>
      <w:r w:rsidRPr="0033168F">
        <w:rPr>
          <w:rFonts w:ascii="Times New Roman" w:hAnsi="Times New Roman"/>
          <w:color w:val="000000"/>
        </w:rPr>
        <w:t xml:space="preserve">Daty prowadzenia </w:t>
      </w:r>
      <w:r>
        <w:rPr>
          <w:rFonts w:ascii="Times New Roman" w:hAnsi="Times New Roman"/>
          <w:color w:val="000000"/>
        </w:rPr>
        <w:t>warsztatów, ilość uczestników</w:t>
      </w:r>
      <w:r w:rsidRPr="0033168F">
        <w:rPr>
          <w:rFonts w:ascii="Times New Roman" w:hAnsi="Times New Roman"/>
          <w:color w:val="000000"/>
        </w:rPr>
        <w:t>:</w:t>
      </w:r>
    </w:p>
    <w:tbl>
      <w:tblPr>
        <w:tblW w:w="9072" w:type="dxa"/>
        <w:tblCellMar>
          <w:left w:w="70" w:type="dxa"/>
          <w:right w:w="70" w:type="dxa"/>
        </w:tblCellMar>
        <w:tblLook w:val="00A0"/>
      </w:tblPr>
      <w:tblGrid>
        <w:gridCol w:w="709"/>
        <w:gridCol w:w="2835"/>
        <w:gridCol w:w="2547"/>
        <w:gridCol w:w="1280"/>
        <w:gridCol w:w="1701"/>
      </w:tblGrid>
      <w:tr w:rsidR="00846CF9" w:rsidRPr="00D909EE" w:rsidTr="00CF0EEB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46CF9" w:rsidRPr="008C6FA2" w:rsidRDefault="00846CF9" w:rsidP="00CF0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46CF9" w:rsidRPr="008C6FA2" w:rsidRDefault="00846CF9" w:rsidP="00CF0EEB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CF9" w:rsidRPr="008C6FA2" w:rsidRDefault="00846CF9" w:rsidP="00CF0EEB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CF9" w:rsidRPr="008C6FA2" w:rsidRDefault="00846CF9" w:rsidP="00CF0EEB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CF9" w:rsidRPr="008C6FA2" w:rsidRDefault="00846CF9" w:rsidP="00CF0EEB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</w:tr>
      <w:tr w:rsidR="00846CF9" w:rsidRPr="00D909EE" w:rsidTr="00CF0EEB">
        <w:trPr>
          <w:trHeight w:val="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CF0EEB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l.p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CF9" w:rsidRPr="008C6FA2" w:rsidRDefault="00846CF9" w:rsidP="00CF0EEB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b/>
                <w:bCs/>
                <w:color w:val="000000"/>
                <w:lang w:eastAsia="pl-PL"/>
              </w:rPr>
              <w:t>data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20130E" w:rsidRDefault="00846CF9" w:rsidP="00CF0EEB">
            <w:pPr>
              <w:spacing w:after="0" w:line="240" w:lineRule="auto"/>
              <w:rPr>
                <w:rFonts w:cs="Calibri"/>
                <w:b/>
                <w:color w:val="000000"/>
                <w:lang w:eastAsia="pl-PL"/>
              </w:rPr>
            </w:pPr>
            <w:r w:rsidRPr="0020130E">
              <w:rPr>
                <w:rFonts w:cs="Calibri"/>
                <w:b/>
                <w:color w:val="000000"/>
                <w:lang w:eastAsia="pl-PL"/>
              </w:rPr>
              <w:t xml:space="preserve"> rodzaj posiłku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20130E" w:rsidRDefault="00846CF9" w:rsidP="00CF0EEB">
            <w:pPr>
              <w:spacing w:after="0" w:line="240" w:lineRule="auto"/>
              <w:rPr>
                <w:rFonts w:cs="Calibri"/>
                <w:b/>
                <w:color w:val="000000"/>
                <w:lang w:eastAsia="pl-PL"/>
              </w:rPr>
            </w:pPr>
            <w:r w:rsidRPr="0020130E">
              <w:rPr>
                <w:rFonts w:cs="Calibri"/>
                <w:b/>
                <w:color w:val="000000"/>
                <w:lang w:eastAsia="pl-PL"/>
              </w:rPr>
              <w:t>Ilość osób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20130E" w:rsidRDefault="00846CF9" w:rsidP="00CF0EEB">
            <w:pPr>
              <w:spacing w:after="0" w:line="240" w:lineRule="auto"/>
              <w:rPr>
                <w:rFonts w:cs="Calibri"/>
                <w:b/>
                <w:color w:val="000000"/>
                <w:lang w:eastAsia="pl-PL"/>
              </w:rPr>
            </w:pPr>
            <w:r w:rsidRPr="0020130E">
              <w:rPr>
                <w:rFonts w:cs="Calibri"/>
                <w:b/>
                <w:color w:val="000000"/>
                <w:lang w:eastAsia="pl-PL"/>
              </w:rPr>
              <w:t>Menu</w:t>
            </w:r>
            <w:r>
              <w:rPr>
                <w:rFonts w:cs="Calibri"/>
                <w:b/>
                <w:color w:val="000000"/>
                <w:lang w:eastAsia="pl-PL"/>
              </w:rPr>
              <w:t>*</w:t>
            </w:r>
          </w:p>
        </w:tc>
      </w:tr>
      <w:tr w:rsidR="00846CF9" w:rsidRPr="00D909EE" w:rsidTr="00354822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18.10.2019 piątek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19.10.2019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26.10.2019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16.11.2019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23.11.2019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30.11.2019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07.12.2019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14.12.2019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354822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10.01.2020 piątek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18.01.2020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354822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21.02.2020 piątek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22.02.2020</w:t>
            </w:r>
            <w:r>
              <w:rPr>
                <w:rFonts w:cs="Calibri"/>
                <w:color w:val="000000"/>
                <w:lang w:eastAsia="pl-PL"/>
              </w:rPr>
              <w:t xml:space="preserve"> 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29.02.2020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07.03.2020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14.03.2020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21.03.2020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28.03.2020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CF0EEB">
        <w:trPr>
          <w:trHeight w:val="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6CF9" w:rsidRPr="00640EB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04.04.2020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V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  <w:tr w:rsidR="00846CF9" w:rsidRPr="00D909EE" w:rsidTr="00354822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 xml:space="preserve">17.04.2020 piątek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</w:tr>
      <w:tr w:rsidR="00846CF9" w:rsidRPr="00D909EE" w:rsidTr="00CF0EE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20.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8C6FA2">
              <w:rPr>
                <w:rFonts w:cs="Calibri"/>
                <w:color w:val="000000"/>
                <w:lang w:eastAsia="pl-PL"/>
              </w:rPr>
              <w:t>18.04.2020</w:t>
            </w:r>
            <w:r>
              <w:rPr>
                <w:rFonts w:cs="Calibri"/>
                <w:color w:val="000000"/>
                <w:lang w:eastAsia="pl-PL"/>
              </w:rPr>
              <w:t xml:space="preserve"> sobota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Pr="008C6FA2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przerwa kawowa + obiad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CF9" w:rsidRDefault="00846CF9" w:rsidP="00D80D9C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Menu II</w:t>
            </w:r>
            <w:r w:rsidRPr="00D909EE">
              <w:rPr>
                <w:rFonts w:ascii="Times New Roman" w:hAnsi="Times New Roman"/>
                <w:color w:val="000000"/>
              </w:rPr>
              <w:t xml:space="preserve"> oraz menu wegańskie</w:t>
            </w:r>
          </w:p>
        </w:tc>
      </w:tr>
    </w:tbl>
    <w:p w:rsidR="00846CF9" w:rsidRPr="0033168F" w:rsidRDefault="00846CF9" w:rsidP="00DF2DC8">
      <w:pPr>
        <w:spacing w:line="360" w:lineRule="auto"/>
        <w:ind w:left="851"/>
        <w:rPr>
          <w:rFonts w:ascii="Times New Roman" w:hAnsi="Times New Roman"/>
          <w:color w:val="000000"/>
          <w:sz w:val="20"/>
        </w:rPr>
      </w:pPr>
    </w:p>
    <w:p w:rsidR="00846CF9" w:rsidRDefault="00846CF9" w:rsidP="006C5B1B">
      <w:pPr>
        <w:spacing w:line="360" w:lineRule="auto"/>
        <w:rPr>
          <w:rFonts w:ascii="Times New Roman" w:hAnsi="Times New Roman"/>
        </w:rPr>
      </w:pPr>
      <w:r w:rsidRPr="00E50352">
        <w:rPr>
          <w:rFonts w:ascii="Times New Roman" w:hAnsi="Times New Roman"/>
        </w:rPr>
        <w:t xml:space="preserve">*zgodnie z tabelą </w:t>
      </w:r>
      <w:r>
        <w:rPr>
          <w:rFonts w:ascii="Times New Roman" w:hAnsi="Times New Roman"/>
        </w:rPr>
        <w:t>w</w:t>
      </w:r>
      <w:r w:rsidRPr="00E50352">
        <w:rPr>
          <w:rFonts w:ascii="Times New Roman" w:hAnsi="Times New Roman"/>
        </w:rPr>
        <w:t xml:space="preserve"> załącznik</w:t>
      </w:r>
      <w:r>
        <w:rPr>
          <w:rFonts w:ascii="Times New Roman" w:hAnsi="Times New Roman"/>
        </w:rPr>
        <w:t>u</w:t>
      </w:r>
      <w:r w:rsidRPr="00E50352">
        <w:rPr>
          <w:rFonts w:ascii="Times New Roman" w:hAnsi="Times New Roman"/>
        </w:rPr>
        <w:t xml:space="preserve"> nr </w:t>
      </w:r>
      <w:bookmarkStart w:id="0" w:name="_GoBack"/>
      <w:bookmarkEnd w:id="0"/>
      <w:r w:rsidRPr="00E50352">
        <w:rPr>
          <w:rFonts w:ascii="Times New Roman" w:hAnsi="Times New Roman"/>
        </w:rPr>
        <w:t>2</w:t>
      </w:r>
    </w:p>
    <w:p w:rsidR="00846CF9" w:rsidRPr="00E50352" w:rsidRDefault="00846CF9" w:rsidP="00F9616B">
      <w:pPr>
        <w:spacing w:line="360" w:lineRule="auto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</w:rPr>
        <w:t>* każdorazową ilość posiłków w ramach menu, w tym menu wegańskiego i wegetariańskiego Zamawiający przekaże na 2 dni przed terminem realizacji usługi.</w:t>
      </w:r>
    </w:p>
    <w:p w:rsidR="00846CF9" w:rsidRPr="00E50352" w:rsidRDefault="00846CF9" w:rsidP="006C5B1B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Pr="0033168F" w:rsidRDefault="00846CF9" w:rsidP="006C5B1B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Pr="0033168F" w:rsidRDefault="00846CF9" w:rsidP="006C5B1B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Pr="0033168F" w:rsidRDefault="00846CF9" w:rsidP="006C5B1B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Pr="0033168F" w:rsidRDefault="00846CF9" w:rsidP="006C5B1B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Pr="0033168F" w:rsidRDefault="00846CF9" w:rsidP="006C5B1B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Pr="0033168F" w:rsidRDefault="00846CF9" w:rsidP="006C5B1B">
      <w:pPr>
        <w:spacing w:line="360" w:lineRule="auto"/>
        <w:rPr>
          <w:rFonts w:ascii="Times New Roman" w:hAnsi="Times New Roman"/>
          <w:color w:val="000000"/>
          <w:sz w:val="20"/>
        </w:rPr>
      </w:pPr>
    </w:p>
    <w:p w:rsidR="00846CF9" w:rsidRDefault="00846CF9" w:rsidP="006C5B1B">
      <w:pPr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spacing w:line="360" w:lineRule="auto"/>
        <w:rPr>
          <w:rFonts w:ascii="Times New Roman" w:hAnsi="Times New Roman"/>
          <w:color w:val="000000"/>
        </w:rPr>
      </w:pPr>
    </w:p>
    <w:p w:rsidR="00846CF9" w:rsidRDefault="00846CF9" w:rsidP="006C5B1B">
      <w:pPr>
        <w:spacing w:line="360" w:lineRule="auto"/>
        <w:rPr>
          <w:rFonts w:ascii="Times New Roman" w:hAnsi="Times New Roman"/>
          <w:color w:val="000000"/>
        </w:rPr>
      </w:pPr>
    </w:p>
    <w:p w:rsidR="00846CF9" w:rsidRPr="00E50352" w:rsidRDefault="00846CF9" w:rsidP="006C5B1B">
      <w:pPr>
        <w:spacing w:line="360" w:lineRule="auto"/>
        <w:rPr>
          <w:rFonts w:ascii="Times New Roman" w:hAnsi="Times New Roman"/>
          <w:color w:val="000000"/>
        </w:rPr>
      </w:pPr>
      <w:r w:rsidRPr="00E50352">
        <w:rPr>
          <w:rFonts w:ascii="Times New Roman" w:hAnsi="Times New Roman"/>
          <w:color w:val="000000"/>
        </w:rPr>
        <w:t xml:space="preserve">Załącznik nr 2 </w:t>
      </w:r>
    </w:p>
    <w:p w:rsidR="00846CF9" w:rsidRPr="00E50352" w:rsidRDefault="00846CF9" w:rsidP="006C5B1B">
      <w:pPr>
        <w:spacing w:line="360" w:lineRule="auto"/>
        <w:jc w:val="center"/>
        <w:rPr>
          <w:rFonts w:ascii="Times New Roman" w:hAnsi="Times New Roman"/>
          <w:b/>
          <w:color w:val="000000"/>
        </w:rPr>
      </w:pPr>
      <w:r w:rsidRPr="00E50352">
        <w:rPr>
          <w:rFonts w:ascii="Times New Roman" w:hAnsi="Times New Roman"/>
          <w:b/>
          <w:color w:val="000000"/>
        </w:rPr>
        <w:t>SPECYFIKACJA MENU</w:t>
      </w:r>
    </w:p>
    <w:p w:rsidR="00846CF9" w:rsidRPr="00E50352" w:rsidRDefault="00846CF9" w:rsidP="000F33C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color w:val="000000"/>
        </w:rPr>
      </w:pPr>
      <w:r w:rsidRPr="00E50352">
        <w:rPr>
          <w:rFonts w:ascii="Times New Roman" w:hAnsi="Times New Roman"/>
          <w:color w:val="000000"/>
        </w:rPr>
        <w:t>Zamawiający wymaga aby przerwa kawowa każdorazowo składała się z:</w:t>
      </w:r>
    </w:p>
    <w:p w:rsidR="00846CF9" w:rsidRPr="00E50352" w:rsidRDefault="00846CF9" w:rsidP="000F33CA">
      <w:pPr>
        <w:pStyle w:val="Default"/>
        <w:numPr>
          <w:ilvl w:val="0"/>
          <w:numId w:val="1"/>
        </w:numPr>
        <w:spacing w:after="80" w:line="360" w:lineRule="auto"/>
        <w:jc w:val="both"/>
        <w:rPr>
          <w:sz w:val="22"/>
          <w:szCs w:val="22"/>
        </w:rPr>
      </w:pPr>
      <w:r w:rsidRPr="00E50352">
        <w:rPr>
          <w:sz w:val="22"/>
          <w:szCs w:val="22"/>
        </w:rPr>
        <w:t xml:space="preserve">gorąca kawa podawana w termosach (co najmniej 250 ml na osobę), </w:t>
      </w:r>
    </w:p>
    <w:p w:rsidR="00846CF9" w:rsidRPr="00E50352" w:rsidRDefault="00846CF9" w:rsidP="000F33CA">
      <w:pPr>
        <w:pStyle w:val="Default"/>
        <w:numPr>
          <w:ilvl w:val="0"/>
          <w:numId w:val="1"/>
        </w:numPr>
        <w:spacing w:after="80" w:line="360" w:lineRule="auto"/>
        <w:jc w:val="both"/>
        <w:rPr>
          <w:sz w:val="22"/>
          <w:szCs w:val="22"/>
        </w:rPr>
      </w:pPr>
      <w:r w:rsidRPr="00E50352">
        <w:rPr>
          <w:sz w:val="22"/>
          <w:szCs w:val="22"/>
        </w:rPr>
        <w:t xml:space="preserve">herbata w torebkach, minimum dwa rodzaje, w tym co najmniej: 1 rodzaj herbaty czarnej i jeden rodzaj herbaty owocowej (2 torebki na osobę), </w:t>
      </w:r>
    </w:p>
    <w:p w:rsidR="00846CF9" w:rsidRPr="00E50352" w:rsidRDefault="00846CF9" w:rsidP="000F33CA">
      <w:pPr>
        <w:pStyle w:val="Default"/>
        <w:numPr>
          <w:ilvl w:val="0"/>
          <w:numId w:val="1"/>
        </w:numPr>
        <w:spacing w:after="80" w:line="360" w:lineRule="auto"/>
        <w:jc w:val="both"/>
        <w:rPr>
          <w:sz w:val="22"/>
          <w:szCs w:val="22"/>
        </w:rPr>
      </w:pPr>
      <w:r w:rsidRPr="00E50352">
        <w:rPr>
          <w:sz w:val="22"/>
          <w:szCs w:val="22"/>
        </w:rPr>
        <w:t xml:space="preserve">gorąca woda do herbaty podawana w termosach (wg potrzeb, adekwatnie do liczby uczestników spotkania), </w:t>
      </w:r>
    </w:p>
    <w:p w:rsidR="00846CF9" w:rsidRPr="00E50352" w:rsidRDefault="00846CF9" w:rsidP="000F33CA">
      <w:pPr>
        <w:pStyle w:val="Default"/>
        <w:numPr>
          <w:ilvl w:val="0"/>
          <w:numId w:val="1"/>
        </w:numPr>
        <w:spacing w:after="80" w:line="360" w:lineRule="auto"/>
        <w:jc w:val="both"/>
        <w:rPr>
          <w:sz w:val="22"/>
          <w:szCs w:val="22"/>
        </w:rPr>
      </w:pPr>
      <w:r w:rsidRPr="00E50352">
        <w:rPr>
          <w:sz w:val="22"/>
          <w:szCs w:val="22"/>
        </w:rPr>
        <w:t xml:space="preserve">soki owocowe 100% </w:t>
      </w:r>
      <w:r w:rsidRPr="00F244B7">
        <w:rPr>
          <w:sz w:val="22"/>
          <w:szCs w:val="22"/>
        </w:rPr>
        <w:t>bez dodatku cukru</w:t>
      </w:r>
      <w:r>
        <w:rPr>
          <w:sz w:val="22"/>
          <w:szCs w:val="22"/>
        </w:rPr>
        <w:t>,</w:t>
      </w:r>
      <w:r w:rsidRPr="00E50352">
        <w:rPr>
          <w:sz w:val="22"/>
          <w:szCs w:val="22"/>
        </w:rPr>
        <w:t xml:space="preserve"> 2 rodzaje (co najmniej 300 ml na osobę, nie dopuszcza się napojów owocowych i nektarów), </w:t>
      </w:r>
    </w:p>
    <w:p w:rsidR="00846CF9" w:rsidRPr="00E50352" w:rsidRDefault="00846CF9" w:rsidP="000F33CA">
      <w:pPr>
        <w:pStyle w:val="Default"/>
        <w:numPr>
          <w:ilvl w:val="0"/>
          <w:numId w:val="1"/>
        </w:numPr>
        <w:spacing w:after="80" w:line="360" w:lineRule="auto"/>
        <w:jc w:val="both"/>
        <w:rPr>
          <w:sz w:val="22"/>
          <w:szCs w:val="22"/>
        </w:rPr>
      </w:pPr>
      <w:r w:rsidRPr="00E50352">
        <w:rPr>
          <w:sz w:val="22"/>
          <w:szCs w:val="22"/>
        </w:rPr>
        <w:t>wybór ciastek deserowych, słonych przekąsek, co na</w:t>
      </w:r>
      <w:r>
        <w:rPr>
          <w:sz w:val="22"/>
          <w:szCs w:val="22"/>
        </w:rPr>
        <w:t>jmniej 4 rodzaje (co najmniej 20</w:t>
      </w:r>
      <w:r w:rsidRPr="00E50352">
        <w:rPr>
          <w:sz w:val="22"/>
          <w:szCs w:val="22"/>
        </w:rPr>
        <w:t xml:space="preserve">0 g na osobę), </w:t>
      </w:r>
    </w:p>
    <w:p w:rsidR="00846CF9" w:rsidRPr="00E50352" w:rsidRDefault="00846CF9" w:rsidP="000F33CA">
      <w:pPr>
        <w:pStyle w:val="Default"/>
        <w:numPr>
          <w:ilvl w:val="0"/>
          <w:numId w:val="1"/>
        </w:numPr>
        <w:spacing w:after="80" w:line="360" w:lineRule="auto"/>
        <w:jc w:val="both"/>
        <w:rPr>
          <w:sz w:val="22"/>
          <w:szCs w:val="22"/>
        </w:rPr>
      </w:pPr>
      <w:r w:rsidRPr="00E50352">
        <w:rPr>
          <w:sz w:val="22"/>
          <w:szCs w:val="22"/>
        </w:rPr>
        <w:t>dodatki do napojów ciepłych – cukier, mleko do kawy, cytryna, słodzik (wg potrzeb, adekwatnie do liczby uczestników spotkania),</w:t>
      </w:r>
    </w:p>
    <w:p w:rsidR="00846CF9" w:rsidRPr="00E50352" w:rsidRDefault="00846CF9" w:rsidP="000F33CA">
      <w:pPr>
        <w:pStyle w:val="Default"/>
        <w:numPr>
          <w:ilvl w:val="0"/>
          <w:numId w:val="1"/>
        </w:numPr>
        <w:spacing w:after="80" w:line="360" w:lineRule="auto"/>
        <w:jc w:val="both"/>
        <w:rPr>
          <w:sz w:val="22"/>
          <w:szCs w:val="22"/>
        </w:rPr>
      </w:pPr>
      <w:r w:rsidRPr="00E50352">
        <w:rPr>
          <w:sz w:val="22"/>
          <w:szCs w:val="22"/>
        </w:rPr>
        <w:t>woda niegazowana i gazowana, podawaną w butelkach o pojemności nie większe</w:t>
      </w:r>
      <w:r>
        <w:rPr>
          <w:sz w:val="22"/>
          <w:szCs w:val="22"/>
        </w:rPr>
        <w:t xml:space="preserve">j niż 500 ml, </w:t>
      </w:r>
      <w:r w:rsidRPr="00E50352">
        <w:rPr>
          <w:sz w:val="22"/>
          <w:szCs w:val="22"/>
        </w:rPr>
        <w:t>ilość wody niegazowanej powinna być dwukrotnie większa niż ilość wody gazowanej  (co najmniej 500 ml na osobę).</w:t>
      </w:r>
    </w:p>
    <w:p w:rsidR="00846CF9" w:rsidRDefault="00846CF9" w:rsidP="000F33C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color w:val="000000"/>
        </w:rPr>
      </w:pPr>
      <w:r w:rsidRPr="00E50352">
        <w:rPr>
          <w:rFonts w:ascii="Times New Roman" w:hAnsi="Times New Roman"/>
          <w:color w:val="000000"/>
        </w:rPr>
        <w:t>Zamawiający wymaga</w:t>
      </w:r>
      <w:r>
        <w:rPr>
          <w:rFonts w:ascii="Times New Roman" w:hAnsi="Times New Roman"/>
          <w:color w:val="000000"/>
        </w:rPr>
        <w:t>,</w:t>
      </w:r>
      <w:r w:rsidRPr="00E50352">
        <w:rPr>
          <w:rFonts w:ascii="Times New Roman" w:hAnsi="Times New Roman"/>
          <w:color w:val="000000"/>
        </w:rPr>
        <w:t xml:space="preserve"> aby obiad serwowany był zgodnie z menu zamieszczonym </w:t>
      </w:r>
      <w:r>
        <w:rPr>
          <w:rFonts w:ascii="Times New Roman" w:hAnsi="Times New Roman"/>
          <w:color w:val="000000"/>
        </w:rPr>
        <w:br/>
      </w:r>
      <w:r w:rsidRPr="00E50352">
        <w:rPr>
          <w:rFonts w:ascii="Times New Roman" w:hAnsi="Times New Roman"/>
          <w:color w:val="000000"/>
        </w:rPr>
        <w:t>w tabeli nr 2.</w:t>
      </w:r>
    </w:p>
    <w:p w:rsidR="00846CF9" w:rsidRPr="00E50352" w:rsidRDefault="00846CF9" w:rsidP="000F33C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color w:val="000000"/>
        </w:rPr>
      </w:pPr>
      <w:r w:rsidRPr="00E50352">
        <w:rPr>
          <w:rFonts w:ascii="Times New Roman" w:hAnsi="Times New Roman"/>
          <w:color w:val="000000"/>
        </w:rPr>
        <w:t xml:space="preserve">Zgodnie z </w:t>
      </w:r>
      <w:r>
        <w:rPr>
          <w:rFonts w:ascii="Times New Roman" w:hAnsi="Times New Roman"/>
          <w:color w:val="000000"/>
        </w:rPr>
        <w:t>harmonogramem (</w:t>
      </w:r>
      <w:r w:rsidRPr="00E50352">
        <w:rPr>
          <w:rFonts w:ascii="Times New Roman" w:hAnsi="Times New Roman"/>
          <w:color w:val="000000"/>
        </w:rPr>
        <w:t xml:space="preserve">Załącznik nr 1 do Opisu Przedmiotu zamówienia) w poszczególnych dniach </w:t>
      </w:r>
      <w:r>
        <w:rPr>
          <w:rFonts w:ascii="Times New Roman" w:hAnsi="Times New Roman"/>
          <w:color w:val="000000"/>
        </w:rPr>
        <w:t>prowadzenia warsztatów</w:t>
      </w:r>
      <w:r w:rsidRPr="00E50352">
        <w:rPr>
          <w:rFonts w:ascii="Times New Roman" w:hAnsi="Times New Roman"/>
          <w:color w:val="000000"/>
        </w:rPr>
        <w:t xml:space="preserve"> serwowane będzi</w:t>
      </w:r>
      <w:r>
        <w:rPr>
          <w:rFonts w:ascii="Times New Roman" w:hAnsi="Times New Roman"/>
          <w:color w:val="000000"/>
        </w:rPr>
        <w:t xml:space="preserve">e menu wskazane w tabeli w </w:t>
      </w:r>
      <w:r w:rsidRPr="00E50352">
        <w:rPr>
          <w:rFonts w:ascii="Times New Roman" w:hAnsi="Times New Roman"/>
          <w:color w:val="000000"/>
        </w:rPr>
        <w:t>Załącznik</w:t>
      </w:r>
      <w:r>
        <w:rPr>
          <w:rFonts w:ascii="Times New Roman" w:hAnsi="Times New Roman"/>
          <w:color w:val="000000"/>
        </w:rPr>
        <w:t>u</w:t>
      </w:r>
      <w:r w:rsidRPr="00E50352">
        <w:rPr>
          <w:rFonts w:ascii="Times New Roman" w:hAnsi="Times New Roman"/>
          <w:color w:val="000000"/>
        </w:rPr>
        <w:t xml:space="preserve"> nr 2 do Opisu Przedmiotu zamówienia).</w:t>
      </w:r>
    </w:p>
    <w:p w:rsidR="00846CF9" w:rsidRPr="00E50352" w:rsidRDefault="00846CF9" w:rsidP="000F33C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E50352">
        <w:rPr>
          <w:rFonts w:ascii="Times New Roman" w:hAnsi="Times New Roman"/>
          <w:color w:val="000000"/>
        </w:rPr>
        <w:t xml:space="preserve">W razie konieczności podania uczestnikom posiłku dietetycznego </w:t>
      </w:r>
      <w:r w:rsidRPr="00E50352">
        <w:rPr>
          <w:rFonts w:ascii="Times New Roman" w:hAnsi="Times New Roman"/>
          <w:bCs/>
          <w:color w:val="000000"/>
        </w:rPr>
        <w:t xml:space="preserve">(wegańskiego/ bezglutenowego) Wykonawca zobowiązuje się dostarczyć odpowiednią ilość takich posiłków </w:t>
      </w:r>
      <w:r>
        <w:rPr>
          <w:rFonts w:ascii="Times New Roman" w:hAnsi="Times New Roman"/>
          <w:bCs/>
          <w:color w:val="000000"/>
        </w:rPr>
        <w:t>korzystając z propozycji dań</w:t>
      </w:r>
      <w:r w:rsidRPr="00E50352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znajdujących się</w:t>
      </w:r>
      <w:r w:rsidRPr="00E50352">
        <w:rPr>
          <w:rFonts w:ascii="Times New Roman" w:hAnsi="Times New Roman"/>
          <w:bCs/>
          <w:color w:val="000000"/>
        </w:rPr>
        <w:t xml:space="preserve"> w </w:t>
      </w:r>
      <w:r w:rsidRPr="00E50352">
        <w:rPr>
          <w:rFonts w:ascii="Times New Roman" w:hAnsi="Times New Roman"/>
          <w:color w:val="000000"/>
        </w:rPr>
        <w:t xml:space="preserve">tabeli </w:t>
      </w:r>
      <w:r>
        <w:rPr>
          <w:rFonts w:ascii="Times New Roman" w:hAnsi="Times New Roman"/>
          <w:color w:val="000000"/>
        </w:rPr>
        <w:t xml:space="preserve">w </w:t>
      </w:r>
      <w:r w:rsidRPr="00E50352">
        <w:rPr>
          <w:rFonts w:ascii="Times New Roman" w:hAnsi="Times New Roman"/>
          <w:color w:val="000000"/>
        </w:rPr>
        <w:t>Załącznik</w:t>
      </w:r>
      <w:r>
        <w:rPr>
          <w:rFonts w:ascii="Times New Roman" w:hAnsi="Times New Roman"/>
          <w:color w:val="000000"/>
        </w:rPr>
        <w:t>u</w:t>
      </w:r>
      <w:r w:rsidRPr="00E50352">
        <w:rPr>
          <w:rFonts w:ascii="Times New Roman" w:hAnsi="Times New Roman"/>
          <w:color w:val="000000"/>
        </w:rPr>
        <w:t xml:space="preserve"> nr 2</w:t>
      </w:r>
      <w:r>
        <w:rPr>
          <w:rFonts w:ascii="Times New Roman" w:hAnsi="Times New Roman"/>
          <w:color w:val="000000"/>
        </w:rPr>
        <w:t xml:space="preserve"> do Opisu Przedmiotu zamówienia</w:t>
      </w:r>
      <w:r w:rsidRPr="00E50352">
        <w:rPr>
          <w:rFonts w:ascii="Times New Roman" w:hAnsi="Times New Roman"/>
          <w:color w:val="000000"/>
        </w:rPr>
        <w:t>.</w:t>
      </w:r>
    </w:p>
    <w:p w:rsidR="00846CF9" w:rsidRPr="0033168F" w:rsidRDefault="00846CF9" w:rsidP="006C5B1B">
      <w:pPr>
        <w:pStyle w:val="ListParagraph"/>
        <w:spacing w:line="360" w:lineRule="auto"/>
        <w:jc w:val="both"/>
        <w:rPr>
          <w:rFonts w:ascii="Times New Roman" w:hAnsi="Times New Roman"/>
          <w:color w:val="000000"/>
        </w:rPr>
      </w:pPr>
    </w:p>
    <w:p w:rsidR="00846CF9" w:rsidRPr="0033168F" w:rsidRDefault="00846CF9" w:rsidP="006C5B1B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846CF9" w:rsidRPr="0033168F" w:rsidRDefault="00846CF9" w:rsidP="006C5B1B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846CF9" w:rsidRPr="0033168F" w:rsidRDefault="00846CF9" w:rsidP="006C5B1B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846CF9" w:rsidRPr="0033168F" w:rsidRDefault="00846CF9" w:rsidP="006C5B1B">
      <w:pPr>
        <w:spacing w:line="360" w:lineRule="auto"/>
        <w:jc w:val="both"/>
        <w:rPr>
          <w:rFonts w:ascii="Times New Roman" w:hAnsi="Times New Roman"/>
          <w:color w:val="000000"/>
        </w:rPr>
      </w:pPr>
    </w:p>
    <w:tbl>
      <w:tblPr>
        <w:tblW w:w="10000" w:type="dxa"/>
        <w:tblInd w:w="-10" w:type="dxa"/>
        <w:tblCellMar>
          <w:left w:w="70" w:type="dxa"/>
          <w:right w:w="70" w:type="dxa"/>
        </w:tblCellMar>
        <w:tblLook w:val="00A0"/>
      </w:tblPr>
      <w:tblGrid>
        <w:gridCol w:w="2240"/>
        <w:gridCol w:w="7760"/>
      </w:tblGrid>
      <w:tr w:rsidR="00846CF9" w:rsidRPr="00D909EE" w:rsidTr="00CF0EEB">
        <w:trPr>
          <w:trHeight w:val="315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46CF9" w:rsidRPr="002D6F6E" w:rsidRDefault="00846CF9" w:rsidP="00CF0E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nr menu</w:t>
            </w:r>
          </w:p>
        </w:tc>
        <w:tc>
          <w:tcPr>
            <w:tcW w:w="7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46CF9" w:rsidRPr="002D6F6E" w:rsidRDefault="00846CF9" w:rsidP="00CF0E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opis dań</w:t>
            </w:r>
          </w:p>
        </w:tc>
      </w:tr>
      <w:tr w:rsidR="00846CF9" w:rsidRPr="00D909EE" w:rsidTr="00CF0EEB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menu I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Zupa: krem z warzyw sezonowych (co najmniej 300 ml na osobę)</w:t>
            </w:r>
          </w:p>
        </w:tc>
      </w:tr>
      <w:tr w:rsidR="00846CF9" w:rsidRPr="00D909EE" w:rsidTr="00CF0EEB">
        <w:trPr>
          <w:trHeight w:val="10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Danie główne mięsne: schab pieczony (co najmniej 150 g na osobę) 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Ziemniaki gotowane (co najmniej 200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buraczki na ciepło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Kompot owocowy (co najmniej 200 ml na osobę)</w:t>
            </w:r>
          </w:p>
        </w:tc>
      </w:tr>
      <w:tr w:rsidR="00846CF9" w:rsidRPr="00D909EE" w:rsidTr="00CF0EEB">
        <w:trPr>
          <w:trHeight w:val="76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Danie główne bezmięsne: ryba gotowana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Ziemniaki gotowane (co najmniej 200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Zestaw surówek (co najmniej 150 g na osobę)</w:t>
            </w:r>
          </w:p>
        </w:tc>
      </w:tr>
      <w:tr w:rsidR="00846CF9" w:rsidRPr="00D909EE" w:rsidTr="00CF0EEB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Ciasto: szarlotka (co najmniej 150 g na osobę)</w:t>
            </w:r>
          </w:p>
        </w:tc>
      </w:tr>
      <w:tr w:rsidR="00846CF9" w:rsidRPr="00D909EE" w:rsidTr="00CF0EEB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menu II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Zupa: zupa pomidorowa z makaronem (co najmniej 300 ml na osobę)</w:t>
            </w:r>
          </w:p>
        </w:tc>
      </w:tr>
      <w:tr w:rsidR="00846CF9" w:rsidRPr="00D909EE" w:rsidTr="00CF0EEB">
        <w:trPr>
          <w:trHeight w:val="10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Danie główne mięsne: kotlet drobiowy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Ziemniaki pieczone (co najmniej 200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surówka z kapusty pekińskiej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Herbata czarna (co najmniej 200 ml na osobę)</w:t>
            </w:r>
          </w:p>
        </w:tc>
      </w:tr>
      <w:tr w:rsidR="00846CF9" w:rsidRPr="00D909EE" w:rsidTr="00CF0EEB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Ciasto: sernik (co najmniej 150 g na osobę)</w:t>
            </w:r>
          </w:p>
        </w:tc>
      </w:tr>
      <w:tr w:rsidR="00846CF9" w:rsidRPr="00D909EE" w:rsidTr="00CF0EEB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Danie główne bezmięsne: pierogi z owocami (co najmniej 300 g na osobę)</w:t>
            </w:r>
          </w:p>
        </w:tc>
      </w:tr>
      <w:tr w:rsidR="00846CF9" w:rsidRPr="00D909EE" w:rsidTr="00CF0EEB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menu III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Zupa: kapuśniak ze słodkiej kapusty (co najmniej 300 ml na osobę)</w:t>
            </w:r>
          </w:p>
        </w:tc>
      </w:tr>
      <w:tr w:rsidR="00846CF9" w:rsidRPr="00D909EE" w:rsidTr="00CF0EEB">
        <w:trPr>
          <w:trHeight w:val="10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Danie główne mięsne: pierś z indyka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Ryż gotowany (co najmniej 200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Zestaw sałat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Sok owocowy 100% (co najmniej 200 ml na osobę)</w:t>
            </w:r>
          </w:p>
        </w:tc>
      </w:tr>
      <w:tr w:rsidR="00846CF9" w:rsidRPr="00D909EE" w:rsidTr="00CF0EEB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Ciasto: biszkopt z owocami (co najmniej 150 g na osobę)</w:t>
            </w:r>
          </w:p>
        </w:tc>
      </w:tr>
      <w:tr w:rsidR="00846CF9" w:rsidRPr="00D909EE" w:rsidTr="00CF0EEB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Danie główne bezmięsne: pierogi ruskie (co najmniej 300 g na osobę)</w:t>
            </w:r>
          </w:p>
        </w:tc>
      </w:tr>
      <w:tr w:rsidR="00846CF9" w:rsidRPr="00D909EE" w:rsidTr="00CF0EEB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menu IV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Zupa: żurek na zakwasie z jajkiem (co najmniej 300 ml na osobę</w:t>
            </w:r>
          </w:p>
        </w:tc>
      </w:tr>
      <w:tr w:rsidR="00846CF9" w:rsidRPr="00D909EE" w:rsidTr="00CF0EEB">
        <w:trPr>
          <w:trHeight w:val="10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Danie główne mięsne: bitki wołowe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Ziemniaki gotowane (co najmniej 200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Ogórek kiszony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 xml:space="preserve">Kompot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owocowy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(co najmniej 200 ml na osobę)</w:t>
            </w:r>
          </w:p>
        </w:tc>
      </w:tr>
      <w:tr w:rsidR="00846CF9" w:rsidRPr="00D909EE" w:rsidTr="00CF0EEB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Ciasto: piernik przekładany powidłem (co najmniej 150 g na osobę)</w:t>
            </w:r>
          </w:p>
        </w:tc>
      </w:tr>
      <w:tr w:rsidR="00846CF9" w:rsidRPr="00D909EE" w:rsidTr="00CF0EEB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Danie główne bezmięsne: naleśniki z białym serem (co najmniej 300 g na osobę)</w:t>
            </w:r>
          </w:p>
        </w:tc>
      </w:tr>
      <w:tr w:rsidR="00846CF9" w:rsidRPr="00D909EE" w:rsidTr="00CF0EEB">
        <w:trPr>
          <w:trHeight w:val="300"/>
        </w:trPr>
        <w:tc>
          <w:tcPr>
            <w:tcW w:w="2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menu V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Zupa: krupnik  z ziemniakami (co najmniej 300 ml na osobę)</w:t>
            </w:r>
          </w:p>
        </w:tc>
      </w:tr>
      <w:tr w:rsidR="00846CF9" w:rsidRPr="00D909EE" w:rsidTr="00CF0EEB">
        <w:trPr>
          <w:trHeight w:val="102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Danie główne mięsne: gulasz wieprzowy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Kasza gryczana palona (co najmniej 200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Surówka z kapusty kiszonej z marchewką (co najmniej 150 g na osobę)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Kompot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owocowy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(co najmniej 200 ml na osobę)</w:t>
            </w:r>
          </w:p>
        </w:tc>
      </w:tr>
      <w:tr w:rsidR="00846CF9" w:rsidRPr="00D909EE" w:rsidTr="00CF0EEB">
        <w:trPr>
          <w:trHeight w:val="300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Ciasto: jogurtowe z owocami (co najmniej 150 g na osobę)</w:t>
            </w:r>
          </w:p>
        </w:tc>
      </w:tr>
      <w:tr w:rsidR="00846CF9" w:rsidRPr="00D909EE" w:rsidTr="00CF0EEB">
        <w:trPr>
          <w:trHeight w:val="315"/>
        </w:trPr>
        <w:tc>
          <w:tcPr>
            <w:tcW w:w="2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Danie główne bezmięsne: makaron penne ze szpinakiem (co najmniej 300 g na osobę)</w:t>
            </w:r>
          </w:p>
        </w:tc>
      </w:tr>
      <w:tr w:rsidR="00846CF9" w:rsidRPr="00D909EE" w:rsidTr="00CF0EEB">
        <w:trPr>
          <w:trHeight w:val="78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menu wegańskie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Kasza jaglana z grillowaną cukinią i jarmużem (co najmniej 300 g na osobę)</w:t>
            </w:r>
            <w:r w:rsidRPr="0033168F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lub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Makaron z bakłażanem i pomidorami (co najmniej 300 g na osobę)</w:t>
            </w:r>
            <w:r w:rsidRPr="0033168F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lub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Zapiekanka z warzyw (co najmniej 300 g na osobę)</w:t>
            </w:r>
          </w:p>
        </w:tc>
      </w:tr>
      <w:tr w:rsidR="00846CF9" w:rsidRPr="00D909EE" w:rsidTr="00CF0EEB">
        <w:trPr>
          <w:trHeight w:val="96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46CF9" w:rsidRPr="002D6F6E" w:rsidRDefault="00846CF9" w:rsidP="00CF0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menu bezglutenowe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46CF9" w:rsidRPr="002D6F6E" w:rsidRDefault="00846CF9" w:rsidP="00CF0E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Bezglutenowy makaron z warzywami i fasolą (co najmniej 300 g na osobę)</w:t>
            </w:r>
            <w:r w:rsidRPr="0033168F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lub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Kotleciki z ciecierzycy (co najmniej 300 g na osobę)</w:t>
            </w:r>
            <w:r w:rsidRPr="0033168F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lub</w:t>
            </w:r>
            <w:r w:rsidRPr="002D6F6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Risotto z czerwoną cebula i rozmarynem (co najmniej 300 g na osobę)</w:t>
            </w:r>
          </w:p>
        </w:tc>
      </w:tr>
    </w:tbl>
    <w:p w:rsidR="00846CF9" w:rsidRPr="0033168F" w:rsidRDefault="00846CF9" w:rsidP="006C5B1B">
      <w:pPr>
        <w:spacing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3168F">
        <w:rPr>
          <w:rFonts w:ascii="Times New Roman" w:hAnsi="Times New Roman"/>
          <w:color w:val="000000"/>
          <w:sz w:val="20"/>
          <w:szCs w:val="20"/>
        </w:rPr>
        <w:t>Tabela nr 2</w:t>
      </w:r>
    </w:p>
    <w:p w:rsidR="00846CF9" w:rsidRPr="00E50352" w:rsidRDefault="00846CF9" w:rsidP="006C5B1B">
      <w:pPr>
        <w:spacing w:line="360" w:lineRule="auto"/>
        <w:rPr>
          <w:rFonts w:ascii="Times New Roman" w:hAnsi="Times New Roman"/>
          <w:color w:val="000000"/>
        </w:rPr>
      </w:pPr>
    </w:p>
    <w:p w:rsidR="00846CF9" w:rsidRPr="00AD724A" w:rsidRDefault="00846CF9" w:rsidP="00AD724A"/>
    <w:sectPr w:rsidR="00846CF9" w:rsidRPr="00AD724A" w:rsidSect="0015345F">
      <w:headerReference w:type="default" r:id="rId7"/>
      <w:footerReference w:type="default" r:id="rId8"/>
      <w:pgSz w:w="11906" w:h="16838" w:code="9"/>
      <w:pgMar w:top="1843" w:right="1274" w:bottom="2410" w:left="993" w:header="79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CF9" w:rsidRDefault="00846CF9" w:rsidP="00F01043">
      <w:pPr>
        <w:spacing w:after="0" w:line="240" w:lineRule="auto"/>
      </w:pPr>
      <w:r>
        <w:separator/>
      </w:r>
    </w:p>
  </w:endnote>
  <w:endnote w:type="continuationSeparator" w:id="0">
    <w:p w:rsidR="00846CF9" w:rsidRDefault="00846CF9" w:rsidP="00F0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CF9" w:rsidRDefault="00846CF9" w:rsidP="00256C33">
    <w:pPr>
      <w:tabs>
        <w:tab w:val="center" w:pos="4536"/>
        <w:tab w:val="right" w:pos="9072"/>
      </w:tabs>
      <w:spacing w:after="0" w:line="240" w:lineRule="auto"/>
      <w:rPr>
        <w:rFonts w:ascii="Garamond" w:hAnsi="Garamond" w:cs="Calibri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style="position:absolute;margin-left:225pt;margin-top:13.65pt;width:297pt;height:70.5pt;z-index:251658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" strokeweight=".5pt">
          <v:textbox style="mso-next-textbox:#Pole tekstowe 5">
            <w:txbxContent>
              <w:p w:rsidR="00846CF9" w:rsidRPr="00A22CD2" w:rsidRDefault="00846CF9" w:rsidP="00D82AD3">
                <w:pPr>
                  <w:pStyle w:val="SUBBL"/>
                  <w:jc w:val="both"/>
                  <w:rPr>
                    <w:rFonts w:cs="Calibri"/>
                    <w:color w:val="000000"/>
                    <w:sz w:val="18"/>
                    <w:szCs w:val="18"/>
                    <w:lang w:val="pl-PL"/>
                  </w:rPr>
                </w:pPr>
                <w:r w:rsidRPr="00BC2B57">
                  <w:rPr>
                    <w:rFonts w:ascii="Calibri" w:hAnsi="Calibri" w:cs="Calibri"/>
                    <w:color w:val="000000"/>
                    <w:sz w:val="18"/>
                    <w:szCs w:val="18"/>
                    <w:lang w:val="pl-PL"/>
                  </w:rPr>
                  <w:t xml:space="preserve">Projekt pt. </w:t>
                </w:r>
                <w:r w:rsidRPr="00BC2B57">
                  <w:rPr>
                    <w:rFonts w:ascii="Calibri" w:hAnsi="Calibri" w:cs="Calibri"/>
                    <w:i/>
                    <w:iCs/>
                    <w:color w:val="000000"/>
                    <w:sz w:val="18"/>
                    <w:szCs w:val="18"/>
                    <w:lang w:val="pl-PL"/>
                  </w:rPr>
                  <w:t>Akademia Kreatywności – pomysł, potencjał, przedsiębiorca</w:t>
                </w:r>
                <w:r w:rsidRPr="00BC2B57">
                  <w:rPr>
                    <w:rFonts w:ascii="Calibri" w:hAnsi="Calibri" w:cs="Calibri"/>
                    <w:color w:val="000000"/>
                    <w:sz w:val="18"/>
                    <w:szCs w:val="18"/>
                    <w:lang w:val="pl-PL"/>
                  </w:rPr>
                  <w:t xml:space="preserve"> realizowany jest w ramach Programu Operacyjnego Wiedza Edukacja Rozwój 2014-2020 współfinansowanego ze środków Europejskiego Funduszu Społecznego, nr umowy: </w:t>
                </w:r>
                <w:r w:rsidRPr="00A22CD2">
                  <w:rPr>
                    <w:rFonts w:ascii="Arial" w:hAnsi="Arial" w:cs="Arial"/>
                    <w:color w:val="000000"/>
                    <w:sz w:val="18"/>
                    <w:szCs w:val="18"/>
                    <w:lang w:val="pl-PL"/>
                  </w:rPr>
                  <w:t>POWR.03.01.00-00-T45/18-00</w:t>
                </w:r>
                <w:r w:rsidRPr="00BC2B57">
                  <w:rPr>
                    <w:rFonts w:ascii="Calibri" w:hAnsi="Calibri" w:cs="Calibri"/>
                    <w:color w:val="000000"/>
                    <w:sz w:val="18"/>
                    <w:szCs w:val="18"/>
                    <w:lang w:val="pl-PL"/>
                  </w:rPr>
                  <w:t>. Kwota dofinansowania ze środków europejskich: 873 005,45 zł. Całkowita wartość projektu to 1 035 839,40 zł.</w:t>
                </w:r>
              </w:p>
              <w:p w:rsidR="00846CF9" w:rsidRPr="005878C2" w:rsidRDefault="00846CF9" w:rsidP="00D82AD3">
                <w:pPr>
                  <w:jc w:val="both"/>
                  <w:rPr>
                    <w:sz w:val="18"/>
                    <w:szCs w:val="18"/>
                  </w:rPr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59" o:spid="_x0000_s2050" type="#_x0000_t75" style="position:absolute;margin-left:90pt;margin-top:22.65pt;width:121.2pt;height:54.15pt;z-index:251657216;visibility:visible">
          <v:imagedata r:id="rId1" o:title=""/>
        </v:shape>
      </w:pict>
    </w:r>
    <w:ins w:id="1" w:author="zubelm" w:date="2019-09-13T12:18:00Z">
      <w:r w:rsidRPr="00962FBB">
        <w:rPr>
          <w:rFonts w:cs="Calibri"/>
          <w:noProof/>
          <w:lang w:eastAsia="pl-PL"/>
        </w:rPr>
        <w:pict>
          <v:shape id="Obraz 160" o:spid="_x0000_i1028" type="#_x0000_t75" style="width:67.5pt;height:75.75pt;visibility:visible">
            <v:imagedata r:id="rId2" o:title=""/>
          </v:shape>
        </w:pict>
      </w:r>
    </w:ins>
  </w:p>
  <w:p w:rsidR="00846CF9" w:rsidRDefault="00846C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CF9" w:rsidRDefault="00846CF9" w:rsidP="00F01043">
      <w:pPr>
        <w:spacing w:after="0" w:line="240" w:lineRule="auto"/>
      </w:pPr>
      <w:r>
        <w:separator/>
      </w:r>
    </w:p>
  </w:footnote>
  <w:footnote w:type="continuationSeparator" w:id="0">
    <w:p w:rsidR="00846CF9" w:rsidRDefault="00846CF9" w:rsidP="00F0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CF9" w:rsidRPr="00067E02" w:rsidRDefault="00846CF9" w:rsidP="00067E02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58" o:spid="_x0000_i1026" type="#_x0000_t75" style="width:475.5pt;height:26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>
    <w:nsid w:val="00987096"/>
    <w:multiLevelType w:val="hybridMultilevel"/>
    <w:tmpl w:val="C7E2E3AA"/>
    <w:lvl w:ilvl="0" w:tplc="CFDCDE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4215B0"/>
    <w:multiLevelType w:val="hybridMultilevel"/>
    <w:tmpl w:val="D81A1578"/>
    <w:lvl w:ilvl="0" w:tplc="5636E1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04DE5BDF"/>
    <w:multiLevelType w:val="hybridMultilevel"/>
    <w:tmpl w:val="DBBE93D0"/>
    <w:lvl w:ilvl="0" w:tplc="0416FAAC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08671140"/>
    <w:multiLevelType w:val="hybridMultilevel"/>
    <w:tmpl w:val="54F0DC7A"/>
    <w:lvl w:ilvl="0" w:tplc="F90E3F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5DB1D63"/>
    <w:multiLevelType w:val="hybridMultilevel"/>
    <w:tmpl w:val="A8F89D20"/>
    <w:lvl w:ilvl="0" w:tplc="059EC63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B075A95"/>
    <w:multiLevelType w:val="hybridMultilevel"/>
    <w:tmpl w:val="EE5CEDAE"/>
    <w:lvl w:ilvl="0" w:tplc="D1C4D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112A35"/>
    <w:multiLevelType w:val="hybridMultilevel"/>
    <w:tmpl w:val="35683EE6"/>
    <w:lvl w:ilvl="0" w:tplc="4DDC83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C63444"/>
    <w:multiLevelType w:val="hybridMultilevel"/>
    <w:tmpl w:val="A5FAD424"/>
    <w:lvl w:ilvl="0" w:tplc="70FCCF2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5786C8C"/>
    <w:multiLevelType w:val="hybridMultilevel"/>
    <w:tmpl w:val="9AF8A8B4"/>
    <w:lvl w:ilvl="0" w:tplc="EEB8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F92641"/>
    <w:multiLevelType w:val="hybridMultilevel"/>
    <w:tmpl w:val="8A08E878"/>
    <w:lvl w:ilvl="0" w:tplc="2CDC81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11B5C20"/>
    <w:multiLevelType w:val="hybridMultilevel"/>
    <w:tmpl w:val="2B34BD6E"/>
    <w:lvl w:ilvl="0" w:tplc="AEA448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96A196C"/>
    <w:multiLevelType w:val="hybridMultilevel"/>
    <w:tmpl w:val="15EE8C7A"/>
    <w:lvl w:ilvl="0" w:tplc="6596A83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3"/>
  </w:num>
  <w:num w:numId="5">
    <w:abstractNumId w:val="14"/>
  </w:num>
  <w:num w:numId="6">
    <w:abstractNumId w:val="16"/>
  </w:num>
  <w:num w:numId="7">
    <w:abstractNumId w:val="11"/>
  </w:num>
  <w:num w:numId="8">
    <w:abstractNumId w:val="7"/>
  </w:num>
  <w:num w:numId="9">
    <w:abstractNumId w:val="12"/>
  </w:num>
  <w:num w:numId="10">
    <w:abstractNumId w:val="6"/>
  </w:num>
  <w:num w:numId="11">
    <w:abstractNumId w:val="9"/>
  </w:num>
  <w:num w:numId="12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0556"/>
    <w:rsid w:val="0001571B"/>
    <w:rsid w:val="00022711"/>
    <w:rsid w:val="00034C81"/>
    <w:rsid w:val="0003634A"/>
    <w:rsid w:val="000510AD"/>
    <w:rsid w:val="0006755B"/>
    <w:rsid w:val="00067E02"/>
    <w:rsid w:val="00073095"/>
    <w:rsid w:val="00077EB0"/>
    <w:rsid w:val="00083730"/>
    <w:rsid w:val="0008539B"/>
    <w:rsid w:val="00094B0D"/>
    <w:rsid w:val="00094D6D"/>
    <w:rsid w:val="000974FA"/>
    <w:rsid w:val="000A0AF5"/>
    <w:rsid w:val="000A47C6"/>
    <w:rsid w:val="000B26FE"/>
    <w:rsid w:val="000C2A44"/>
    <w:rsid w:val="000D1031"/>
    <w:rsid w:val="000E23D5"/>
    <w:rsid w:val="000F33CA"/>
    <w:rsid w:val="0011069F"/>
    <w:rsid w:val="00111E04"/>
    <w:rsid w:val="00126D48"/>
    <w:rsid w:val="0015345F"/>
    <w:rsid w:val="00192D33"/>
    <w:rsid w:val="00194753"/>
    <w:rsid w:val="00197CA2"/>
    <w:rsid w:val="001A3932"/>
    <w:rsid w:val="001A7DFF"/>
    <w:rsid w:val="001B140B"/>
    <w:rsid w:val="001B363D"/>
    <w:rsid w:val="001B6DFA"/>
    <w:rsid w:val="001C105C"/>
    <w:rsid w:val="001D189B"/>
    <w:rsid w:val="001D6D3D"/>
    <w:rsid w:val="001F57D6"/>
    <w:rsid w:val="0020130E"/>
    <w:rsid w:val="002035AC"/>
    <w:rsid w:val="0020556B"/>
    <w:rsid w:val="00214A6E"/>
    <w:rsid w:val="00221A74"/>
    <w:rsid w:val="00222A19"/>
    <w:rsid w:val="00242A7D"/>
    <w:rsid w:val="00250E92"/>
    <w:rsid w:val="00253984"/>
    <w:rsid w:val="00256C33"/>
    <w:rsid w:val="00266E70"/>
    <w:rsid w:val="0028504D"/>
    <w:rsid w:val="00285C0F"/>
    <w:rsid w:val="002946B2"/>
    <w:rsid w:val="002A2BF9"/>
    <w:rsid w:val="002A56B7"/>
    <w:rsid w:val="002C0F29"/>
    <w:rsid w:val="002C39C2"/>
    <w:rsid w:val="002C5E1D"/>
    <w:rsid w:val="002D6F6E"/>
    <w:rsid w:val="002D71E6"/>
    <w:rsid w:val="002F4802"/>
    <w:rsid w:val="002F7C44"/>
    <w:rsid w:val="00303950"/>
    <w:rsid w:val="003305B2"/>
    <w:rsid w:val="0033168F"/>
    <w:rsid w:val="00333C81"/>
    <w:rsid w:val="0034516E"/>
    <w:rsid w:val="00354822"/>
    <w:rsid w:val="00364401"/>
    <w:rsid w:val="0037169E"/>
    <w:rsid w:val="0039661B"/>
    <w:rsid w:val="003A12DF"/>
    <w:rsid w:val="003A2242"/>
    <w:rsid w:val="003A2550"/>
    <w:rsid w:val="003A3454"/>
    <w:rsid w:val="003B4DA8"/>
    <w:rsid w:val="003D0C97"/>
    <w:rsid w:val="003D1385"/>
    <w:rsid w:val="003D5545"/>
    <w:rsid w:val="003E03E8"/>
    <w:rsid w:val="003E6B39"/>
    <w:rsid w:val="003F6C39"/>
    <w:rsid w:val="00400BBD"/>
    <w:rsid w:val="00411E67"/>
    <w:rsid w:val="00442C14"/>
    <w:rsid w:val="0047150C"/>
    <w:rsid w:val="00473292"/>
    <w:rsid w:val="00487AB7"/>
    <w:rsid w:val="0049211F"/>
    <w:rsid w:val="0049533F"/>
    <w:rsid w:val="004963D7"/>
    <w:rsid w:val="004C1A71"/>
    <w:rsid w:val="004D15C3"/>
    <w:rsid w:val="004D1C98"/>
    <w:rsid w:val="004E4832"/>
    <w:rsid w:val="004E6875"/>
    <w:rsid w:val="004F5FE9"/>
    <w:rsid w:val="004F70F8"/>
    <w:rsid w:val="0052606C"/>
    <w:rsid w:val="00562A57"/>
    <w:rsid w:val="00565BF1"/>
    <w:rsid w:val="00570BEB"/>
    <w:rsid w:val="005716C0"/>
    <w:rsid w:val="0057411C"/>
    <w:rsid w:val="0058545B"/>
    <w:rsid w:val="005878C2"/>
    <w:rsid w:val="00594187"/>
    <w:rsid w:val="005A4DC3"/>
    <w:rsid w:val="005B2345"/>
    <w:rsid w:val="005B4775"/>
    <w:rsid w:val="005C44D1"/>
    <w:rsid w:val="005D05C4"/>
    <w:rsid w:val="005D0696"/>
    <w:rsid w:val="005F344B"/>
    <w:rsid w:val="005F43B0"/>
    <w:rsid w:val="005F482A"/>
    <w:rsid w:val="00602047"/>
    <w:rsid w:val="00605CBE"/>
    <w:rsid w:val="00606B73"/>
    <w:rsid w:val="006136DC"/>
    <w:rsid w:val="00616DD4"/>
    <w:rsid w:val="00624118"/>
    <w:rsid w:val="00640EB9"/>
    <w:rsid w:val="006414AE"/>
    <w:rsid w:val="00663FAD"/>
    <w:rsid w:val="00684467"/>
    <w:rsid w:val="006B330B"/>
    <w:rsid w:val="006B7F4F"/>
    <w:rsid w:val="006C08CD"/>
    <w:rsid w:val="006C5B1B"/>
    <w:rsid w:val="006E3973"/>
    <w:rsid w:val="006E5F96"/>
    <w:rsid w:val="006F3F39"/>
    <w:rsid w:val="0070236D"/>
    <w:rsid w:val="00704C1F"/>
    <w:rsid w:val="00712986"/>
    <w:rsid w:val="00731820"/>
    <w:rsid w:val="007328D2"/>
    <w:rsid w:val="0074023D"/>
    <w:rsid w:val="007429A4"/>
    <w:rsid w:val="00756168"/>
    <w:rsid w:val="00756E98"/>
    <w:rsid w:val="00757FA1"/>
    <w:rsid w:val="00764794"/>
    <w:rsid w:val="00766C50"/>
    <w:rsid w:val="00775FD3"/>
    <w:rsid w:val="00780220"/>
    <w:rsid w:val="00781BC5"/>
    <w:rsid w:val="0079044D"/>
    <w:rsid w:val="00796623"/>
    <w:rsid w:val="00797C5E"/>
    <w:rsid w:val="007B239C"/>
    <w:rsid w:val="007B54A6"/>
    <w:rsid w:val="007B6C57"/>
    <w:rsid w:val="007B7D12"/>
    <w:rsid w:val="007C361A"/>
    <w:rsid w:val="007E41E6"/>
    <w:rsid w:val="007F7A4B"/>
    <w:rsid w:val="008003FE"/>
    <w:rsid w:val="00800614"/>
    <w:rsid w:val="008106A7"/>
    <w:rsid w:val="00824DA1"/>
    <w:rsid w:val="0084206C"/>
    <w:rsid w:val="00846CF9"/>
    <w:rsid w:val="008476B1"/>
    <w:rsid w:val="008510A9"/>
    <w:rsid w:val="00853062"/>
    <w:rsid w:val="0086333D"/>
    <w:rsid w:val="00863E45"/>
    <w:rsid w:val="00875C98"/>
    <w:rsid w:val="008962D1"/>
    <w:rsid w:val="008A3FC5"/>
    <w:rsid w:val="008A5A06"/>
    <w:rsid w:val="008A76C3"/>
    <w:rsid w:val="008C6FA2"/>
    <w:rsid w:val="008E3D46"/>
    <w:rsid w:val="0090306A"/>
    <w:rsid w:val="00911E88"/>
    <w:rsid w:val="0091396A"/>
    <w:rsid w:val="00930F0D"/>
    <w:rsid w:val="00935E88"/>
    <w:rsid w:val="00935FEB"/>
    <w:rsid w:val="00947536"/>
    <w:rsid w:val="00952230"/>
    <w:rsid w:val="00952E2E"/>
    <w:rsid w:val="00954BC8"/>
    <w:rsid w:val="009565EE"/>
    <w:rsid w:val="00961146"/>
    <w:rsid w:val="00962FBB"/>
    <w:rsid w:val="00963DA3"/>
    <w:rsid w:val="009663C0"/>
    <w:rsid w:val="00982FE4"/>
    <w:rsid w:val="009841F8"/>
    <w:rsid w:val="00985117"/>
    <w:rsid w:val="00986088"/>
    <w:rsid w:val="0098723A"/>
    <w:rsid w:val="00991A6B"/>
    <w:rsid w:val="00993A10"/>
    <w:rsid w:val="009B0267"/>
    <w:rsid w:val="009B4B99"/>
    <w:rsid w:val="009D246B"/>
    <w:rsid w:val="009E0D35"/>
    <w:rsid w:val="009E33D4"/>
    <w:rsid w:val="009E71B5"/>
    <w:rsid w:val="009F71B0"/>
    <w:rsid w:val="00A21CD2"/>
    <w:rsid w:val="00A22CD2"/>
    <w:rsid w:val="00A27808"/>
    <w:rsid w:val="00A342AB"/>
    <w:rsid w:val="00A656AE"/>
    <w:rsid w:val="00A75E8C"/>
    <w:rsid w:val="00A773E1"/>
    <w:rsid w:val="00A94558"/>
    <w:rsid w:val="00A97EAF"/>
    <w:rsid w:val="00AA3F6C"/>
    <w:rsid w:val="00AB4F38"/>
    <w:rsid w:val="00AC0CE2"/>
    <w:rsid w:val="00AC375E"/>
    <w:rsid w:val="00AD006B"/>
    <w:rsid w:val="00AD3CC4"/>
    <w:rsid w:val="00AD724A"/>
    <w:rsid w:val="00AD7477"/>
    <w:rsid w:val="00AF464B"/>
    <w:rsid w:val="00B00229"/>
    <w:rsid w:val="00B03794"/>
    <w:rsid w:val="00B162F3"/>
    <w:rsid w:val="00B2008D"/>
    <w:rsid w:val="00B227C2"/>
    <w:rsid w:val="00B22A95"/>
    <w:rsid w:val="00B25051"/>
    <w:rsid w:val="00B25CBE"/>
    <w:rsid w:val="00B26308"/>
    <w:rsid w:val="00B378D7"/>
    <w:rsid w:val="00B5024C"/>
    <w:rsid w:val="00B65D2B"/>
    <w:rsid w:val="00B661CA"/>
    <w:rsid w:val="00B66465"/>
    <w:rsid w:val="00B72667"/>
    <w:rsid w:val="00B84D2D"/>
    <w:rsid w:val="00B86859"/>
    <w:rsid w:val="00B93358"/>
    <w:rsid w:val="00BC1AB5"/>
    <w:rsid w:val="00BC2B57"/>
    <w:rsid w:val="00BD2D39"/>
    <w:rsid w:val="00BD4163"/>
    <w:rsid w:val="00BE67EA"/>
    <w:rsid w:val="00BF76C4"/>
    <w:rsid w:val="00C01A49"/>
    <w:rsid w:val="00C03868"/>
    <w:rsid w:val="00C372BA"/>
    <w:rsid w:val="00C50484"/>
    <w:rsid w:val="00C609B6"/>
    <w:rsid w:val="00C73459"/>
    <w:rsid w:val="00C75941"/>
    <w:rsid w:val="00C90F3E"/>
    <w:rsid w:val="00C942F9"/>
    <w:rsid w:val="00CB0A86"/>
    <w:rsid w:val="00CC49D9"/>
    <w:rsid w:val="00CD0991"/>
    <w:rsid w:val="00CD4BB5"/>
    <w:rsid w:val="00CE6E70"/>
    <w:rsid w:val="00CF0EEB"/>
    <w:rsid w:val="00CF24B9"/>
    <w:rsid w:val="00D21DA2"/>
    <w:rsid w:val="00D35B51"/>
    <w:rsid w:val="00D42A94"/>
    <w:rsid w:val="00D56079"/>
    <w:rsid w:val="00D70DC8"/>
    <w:rsid w:val="00D71237"/>
    <w:rsid w:val="00D762D6"/>
    <w:rsid w:val="00D80D9C"/>
    <w:rsid w:val="00D82AD3"/>
    <w:rsid w:val="00D902D2"/>
    <w:rsid w:val="00D909EE"/>
    <w:rsid w:val="00DB0674"/>
    <w:rsid w:val="00DB43C3"/>
    <w:rsid w:val="00DD7FBB"/>
    <w:rsid w:val="00DE5C67"/>
    <w:rsid w:val="00DE70CD"/>
    <w:rsid w:val="00DF2DC8"/>
    <w:rsid w:val="00DF66C6"/>
    <w:rsid w:val="00E17D54"/>
    <w:rsid w:val="00E50352"/>
    <w:rsid w:val="00E50BC0"/>
    <w:rsid w:val="00E52BBB"/>
    <w:rsid w:val="00E57B6C"/>
    <w:rsid w:val="00E71D94"/>
    <w:rsid w:val="00E75E75"/>
    <w:rsid w:val="00E875A0"/>
    <w:rsid w:val="00EA5FF7"/>
    <w:rsid w:val="00EC2944"/>
    <w:rsid w:val="00EC2D91"/>
    <w:rsid w:val="00EC50E4"/>
    <w:rsid w:val="00EE4664"/>
    <w:rsid w:val="00EE6D3F"/>
    <w:rsid w:val="00EF2EC6"/>
    <w:rsid w:val="00F01043"/>
    <w:rsid w:val="00F03455"/>
    <w:rsid w:val="00F03A78"/>
    <w:rsid w:val="00F046AB"/>
    <w:rsid w:val="00F05BBE"/>
    <w:rsid w:val="00F118EB"/>
    <w:rsid w:val="00F210EC"/>
    <w:rsid w:val="00F244B7"/>
    <w:rsid w:val="00F30D05"/>
    <w:rsid w:val="00F365CB"/>
    <w:rsid w:val="00F40556"/>
    <w:rsid w:val="00F54C7F"/>
    <w:rsid w:val="00F769F8"/>
    <w:rsid w:val="00F824CC"/>
    <w:rsid w:val="00F90CD4"/>
    <w:rsid w:val="00F935E4"/>
    <w:rsid w:val="00F9616B"/>
    <w:rsid w:val="00F9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B1B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1069F"/>
    <w:pPr>
      <w:widowControl w:val="0"/>
      <w:autoSpaceDE w:val="0"/>
      <w:autoSpaceDN w:val="0"/>
      <w:spacing w:before="16" w:after="0" w:line="240" w:lineRule="auto"/>
      <w:ind w:left="1386" w:right="1325"/>
      <w:jc w:val="center"/>
      <w:outlineLvl w:val="0"/>
    </w:pPr>
    <w:rPr>
      <w:rFonts w:ascii="Arial" w:hAnsi="Arial" w:cs="Arial"/>
      <w:b/>
      <w:bCs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02D2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069F"/>
    <w:rPr>
      <w:rFonts w:ascii="Arial" w:hAnsi="Arial" w:cs="Arial"/>
      <w:b/>
      <w:bCs/>
      <w:lang w:eastAsia="pl-PL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02D2"/>
    <w:rPr>
      <w:rFonts w:ascii="Calibri Light" w:hAnsi="Calibri Light" w:cs="Times New Roman"/>
      <w:color w:val="1F4D78"/>
      <w:sz w:val="24"/>
      <w:szCs w:val="24"/>
    </w:rPr>
  </w:style>
  <w:style w:type="paragraph" w:customStyle="1" w:styleId="Default">
    <w:name w:val="Default"/>
    <w:uiPriority w:val="99"/>
    <w:rsid w:val="000974F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80061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7169E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F01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0104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01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01043"/>
    <w:rPr>
      <w:rFonts w:cs="Times New Roman"/>
    </w:rPr>
  </w:style>
  <w:style w:type="paragraph" w:styleId="NoSpacing">
    <w:name w:val="No Spacing"/>
    <w:uiPriority w:val="99"/>
    <w:qFormat/>
    <w:rsid w:val="000D1031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D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1C9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0395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039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0395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39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3950"/>
    <w:rPr>
      <w:b/>
      <w:bCs/>
    </w:rPr>
  </w:style>
  <w:style w:type="character" w:styleId="FollowedHyperlink">
    <w:name w:val="FollowedHyperlink"/>
    <w:basedOn w:val="DefaultParagraphFont"/>
    <w:uiPriority w:val="99"/>
    <w:semiHidden/>
    <w:rsid w:val="008003FE"/>
    <w:rPr>
      <w:rFonts w:cs="Times New Roman"/>
      <w:color w:val="954F72"/>
      <w:u w:val="single"/>
    </w:rPr>
  </w:style>
  <w:style w:type="paragraph" w:styleId="Revision">
    <w:name w:val="Revision"/>
    <w:hidden/>
    <w:uiPriority w:val="99"/>
    <w:semiHidden/>
    <w:rsid w:val="00F05BBE"/>
    <w:rPr>
      <w:lang w:eastAsia="en-US"/>
    </w:rPr>
  </w:style>
  <w:style w:type="character" w:styleId="Strong">
    <w:name w:val="Strong"/>
    <w:basedOn w:val="DefaultParagraphFont"/>
    <w:uiPriority w:val="99"/>
    <w:qFormat/>
    <w:rsid w:val="00094B0D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94B0D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D902D2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uiPriority w:val="99"/>
    <w:rsid w:val="001D189B"/>
    <w:rPr>
      <w:vertAlign w:val="superscript"/>
    </w:rPr>
  </w:style>
  <w:style w:type="character" w:styleId="FootnoteReference">
    <w:name w:val="footnote reference"/>
    <w:basedOn w:val="DefaultParagraphFont"/>
    <w:uiPriority w:val="99"/>
    <w:rsid w:val="001D189B"/>
    <w:rPr>
      <w:rFonts w:cs="Times New Roman"/>
      <w:vertAlign w:val="superscript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1D189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1D189B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object">
    <w:name w:val="object"/>
    <w:basedOn w:val="DefaultParagraphFont"/>
    <w:uiPriority w:val="99"/>
    <w:rsid w:val="006C5B1B"/>
    <w:rPr>
      <w:rFonts w:cs="Times New Roman"/>
    </w:rPr>
  </w:style>
  <w:style w:type="character" w:customStyle="1" w:styleId="ListParagraphChar">
    <w:name w:val="List Paragraph Char"/>
    <w:link w:val="ListParagraph"/>
    <w:uiPriority w:val="99"/>
    <w:locked/>
    <w:rsid w:val="006C5B1B"/>
  </w:style>
  <w:style w:type="paragraph" w:styleId="BodyText">
    <w:name w:val="Body Text"/>
    <w:basedOn w:val="Normal"/>
    <w:link w:val="BodyTextChar"/>
    <w:uiPriority w:val="99"/>
    <w:rsid w:val="006C5B1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C5B1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UBBL">
    <w:name w:val="SUB BL"/>
    <w:next w:val="Normal"/>
    <w:uiPriority w:val="99"/>
    <w:rsid w:val="00A27808"/>
    <w:rPr>
      <w:rFonts w:ascii="Times New Roman" w:eastAsia="Times New Roman" w:hAnsi="Times New Roman"/>
      <w:color w:val="666633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61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10</Pages>
  <Words>2110</Words>
  <Characters>12666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Smaga-Szczepańczyk</dc:creator>
  <cp:keywords/>
  <dc:description/>
  <cp:lastModifiedBy>zubelm</cp:lastModifiedBy>
  <cp:revision>9</cp:revision>
  <cp:lastPrinted>2019-09-13T10:33:00Z</cp:lastPrinted>
  <dcterms:created xsi:type="dcterms:W3CDTF">2019-09-11T14:24:00Z</dcterms:created>
  <dcterms:modified xsi:type="dcterms:W3CDTF">2019-09-16T11:51:00Z</dcterms:modified>
</cp:coreProperties>
</file>