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9AC" w:rsidRPr="003D5FF2" w:rsidRDefault="006269AC" w:rsidP="003D5FF2">
      <w:pPr>
        <w:spacing w:before="360" w:after="120" w:line="240" w:lineRule="auto"/>
        <w:rPr>
          <w:rFonts w:hAnsi="Calibri"/>
          <w:b/>
          <w:i/>
          <w:spacing w:val="-6"/>
          <w:sz w:val="18"/>
          <w:szCs w:val="18"/>
        </w:rPr>
      </w:pPr>
      <w:r>
        <w:rPr>
          <w:rFonts w:hAnsi="Calibri"/>
          <w:b/>
          <w:i/>
          <w:spacing w:val="-6"/>
          <w:sz w:val="18"/>
          <w:szCs w:val="18"/>
        </w:rPr>
        <w:t>KZ-272-4</w:t>
      </w:r>
      <w:r w:rsidRPr="003D5FF2">
        <w:rPr>
          <w:rFonts w:hAnsi="Calibri"/>
          <w:b/>
          <w:i/>
          <w:spacing w:val="-6"/>
          <w:sz w:val="18"/>
          <w:szCs w:val="18"/>
        </w:rPr>
        <w:t>/20</w:t>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t>złącznik nr 3</w:t>
      </w:r>
    </w:p>
    <w:p w:rsidR="006269AC" w:rsidRPr="00DB4984" w:rsidRDefault="006269AC" w:rsidP="006E187A">
      <w:pPr>
        <w:spacing w:before="360" w:after="120" w:line="240" w:lineRule="auto"/>
        <w:jc w:val="center"/>
        <w:rPr>
          <w:i/>
          <w:spacing w:val="-6"/>
          <w:sz w:val="18"/>
          <w:szCs w:val="18"/>
          <w:lang w:eastAsia="en-US"/>
        </w:rPr>
      </w:pPr>
      <w:r>
        <w:rPr>
          <w:i/>
          <w:spacing w:val="-6"/>
          <w:sz w:val="18"/>
          <w:szCs w:val="18"/>
        </w:rPr>
        <w:t>(</w:t>
      </w:r>
      <w:r w:rsidRPr="00DB4984">
        <w:rPr>
          <w:i/>
          <w:spacing w:val="-6"/>
          <w:sz w:val="18"/>
          <w:szCs w:val="18"/>
        </w:rPr>
        <w:t xml:space="preserve">Istotne postanowienia </w:t>
      </w:r>
      <w:r>
        <w:rPr>
          <w:i/>
          <w:spacing w:val="-6"/>
          <w:sz w:val="18"/>
          <w:szCs w:val="18"/>
        </w:rPr>
        <w:t>Umowy)</w:t>
      </w:r>
    </w:p>
    <w:p w:rsidR="006269AC" w:rsidRPr="004823E3" w:rsidRDefault="006269AC" w:rsidP="006E187A">
      <w:pPr>
        <w:spacing w:before="120" w:after="120" w:line="240" w:lineRule="auto"/>
        <w:ind w:right="-2"/>
        <w:jc w:val="center"/>
        <w:rPr>
          <w:sz w:val="20"/>
          <w:szCs w:val="20"/>
          <w:lang w:eastAsia="en-US"/>
        </w:rPr>
      </w:pPr>
    </w:p>
    <w:p w:rsidR="006269AC" w:rsidRPr="00F92ABD" w:rsidRDefault="006269AC" w:rsidP="009A13CA">
      <w:pPr>
        <w:jc w:val="center"/>
        <w:rPr>
          <w:rFonts w:ascii="Tahoma" w:hAnsi="Tahoma" w:cs="Tahoma"/>
          <w:b/>
          <w:sz w:val="20"/>
          <w:szCs w:val="20"/>
        </w:rPr>
      </w:pPr>
      <w:r>
        <w:rPr>
          <w:rFonts w:ascii="Tahoma" w:hAnsi="Tahoma" w:cs="Tahoma"/>
          <w:b/>
          <w:sz w:val="20"/>
          <w:szCs w:val="20"/>
        </w:rPr>
        <w:t>UMOWA nr KZ-4/20, część …..</w:t>
      </w:r>
    </w:p>
    <w:p w:rsidR="006269AC" w:rsidRDefault="006269AC" w:rsidP="009A13CA">
      <w:pPr>
        <w:jc w:val="center"/>
        <w:rPr>
          <w:rFonts w:ascii="Tahoma" w:hAnsi="Tahoma" w:cs="Tahoma"/>
          <w:sz w:val="20"/>
          <w:szCs w:val="20"/>
        </w:rPr>
      </w:pPr>
      <w:r w:rsidRPr="00F92ABD">
        <w:rPr>
          <w:rFonts w:ascii="Tahoma" w:hAnsi="Tahoma" w:cs="Tahoma"/>
          <w:sz w:val="20"/>
          <w:szCs w:val="20"/>
        </w:rPr>
        <w:t>zawarta w dniu ……………………… w Krakowie,</w:t>
      </w:r>
    </w:p>
    <w:p w:rsidR="006269AC" w:rsidRPr="009A13CA" w:rsidRDefault="006269AC" w:rsidP="009A13CA">
      <w:pPr>
        <w:numPr>
          <w:ins w:id="0" w:author="bielatoh" w:date="2020-02-20T09:49:00Z"/>
        </w:numPr>
        <w:spacing w:line="240" w:lineRule="auto"/>
        <w:rPr>
          <w:rFonts w:hAnsi="Calibri" w:cs="Tahoma"/>
          <w:sz w:val="20"/>
          <w:szCs w:val="20"/>
        </w:rPr>
      </w:pPr>
      <w:r w:rsidRPr="009A13CA">
        <w:rPr>
          <w:rFonts w:hAnsi="Calibri" w:cs="Tahoma"/>
          <w:sz w:val="20"/>
          <w:szCs w:val="20"/>
        </w:rPr>
        <w:t>pomiędzy:</w:t>
      </w:r>
    </w:p>
    <w:p w:rsidR="006269AC" w:rsidRPr="009A13CA" w:rsidRDefault="006269AC" w:rsidP="009A13CA">
      <w:pPr>
        <w:spacing w:line="240" w:lineRule="auto"/>
        <w:jc w:val="both"/>
        <w:rPr>
          <w:rFonts w:hAnsi="Calibri" w:cs="Tahoma"/>
          <w:b/>
          <w:sz w:val="20"/>
          <w:szCs w:val="20"/>
        </w:rPr>
      </w:pPr>
      <w:r w:rsidRPr="009A13CA">
        <w:rPr>
          <w:rFonts w:hAnsi="Calibri" w:cs="Tahoma"/>
          <w:b/>
          <w:sz w:val="20"/>
          <w:szCs w:val="20"/>
        </w:rPr>
        <w:t xml:space="preserve">Uniwersytetem Ekonomicznym w Krakowie, </w:t>
      </w:r>
      <w:r w:rsidRPr="009A13CA">
        <w:rPr>
          <w:rFonts w:hAnsi="Calibri" w:cs="Tahoma"/>
          <w:sz w:val="20"/>
          <w:szCs w:val="20"/>
        </w:rPr>
        <w:t>adres: 31-510 Kraków, ul. Rakowicka 27, posiadającym numer NIP: 675-000-63-46 oraz numer REGON: 000001519, reprezentowanym przez:</w:t>
      </w:r>
    </w:p>
    <w:p w:rsidR="006269AC" w:rsidRPr="009A13CA" w:rsidRDefault="006269AC" w:rsidP="009A13CA">
      <w:pPr>
        <w:tabs>
          <w:tab w:val="left" w:pos="2835"/>
        </w:tabs>
        <w:spacing w:line="240" w:lineRule="auto"/>
        <w:rPr>
          <w:rFonts w:hAnsi="Calibri" w:cs="Tahoma"/>
          <w:i/>
          <w:sz w:val="20"/>
          <w:szCs w:val="20"/>
        </w:rPr>
      </w:pPr>
      <w:r w:rsidRPr="009A13CA">
        <w:rPr>
          <w:rFonts w:hAnsi="Calibri" w:cs="Tahoma"/>
          <w:i/>
          <w:sz w:val="20"/>
          <w:szCs w:val="20"/>
        </w:rPr>
        <w:t xml:space="preserve">Pełnomocnika Rektora ds. Organizacji i Rozwoju UEK - prof. dr hab. Janusza Czekaja/ </w:t>
      </w:r>
    </w:p>
    <w:p w:rsidR="006269AC" w:rsidRPr="009A13CA" w:rsidRDefault="006269AC" w:rsidP="009A13CA">
      <w:pPr>
        <w:tabs>
          <w:tab w:val="left" w:pos="2835"/>
        </w:tabs>
        <w:spacing w:line="240" w:lineRule="auto"/>
        <w:rPr>
          <w:rFonts w:hAnsi="Calibri" w:cs="Tahoma"/>
          <w:i/>
          <w:sz w:val="20"/>
          <w:szCs w:val="20"/>
        </w:rPr>
      </w:pPr>
      <w:r w:rsidRPr="009A13CA">
        <w:rPr>
          <w:rFonts w:hAnsi="Calibri" w:cs="Tahoma"/>
          <w:i/>
          <w:sz w:val="20"/>
          <w:szCs w:val="20"/>
        </w:rPr>
        <w:t>Kanclerza UEK - mgr Mirosława Chechelskiego</w:t>
      </w:r>
      <w:r>
        <w:rPr>
          <w:rFonts w:hAnsi="Calibri" w:cs="Tahoma"/>
          <w:i/>
          <w:sz w:val="20"/>
          <w:szCs w:val="20"/>
        </w:rPr>
        <w:t xml:space="preserve"> </w:t>
      </w:r>
      <w:r w:rsidRPr="009A13CA">
        <w:rPr>
          <w:rFonts w:hAnsi="Calibri" w:cs="Tahoma"/>
          <w:i/>
          <w:sz w:val="20"/>
          <w:szCs w:val="20"/>
        </w:rPr>
        <w:t>, -na podstawie pełnomocnictwa</w:t>
      </w:r>
      <w:r>
        <w:rPr>
          <w:rFonts w:hAnsi="Calibri" w:cs="Tahoma"/>
          <w:i/>
          <w:sz w:val="20"/>
          <w:szCs w:val="20"/>
        </w:rPr>
        <w:t>/</w:t>
      </w:r>
    </w:p>
    <w:p w:rsidR="006269AC" w:rsidRPr="009A13CA" w:rsidRDefault="006269AC" w:rsidP="009A13CA">
      <w:pPr>
        <w:spacing w:before="120" w:after="120" w:line="240" w:lineRule="auto"/>
        <w:ind w:right="-2"/>
        <w:rPr>
          <w:rFonts w:hAnsi="Calibri"/>
          <w:sz w:val="20"/>
          <w:szCs w:val="20"/>
          <w:lang w:eastAsia="en-US"/>
        </w:rPr>
      </w:pPr>
      <w:r w:rsidRPr="009A13CA">
        <w:rPr>
          <w:rFonts w:hAnsi="Calibri"/>
          <w:sz w:val="20"/>
          <w:szCs w:val="20"/>
          <w:lang w:eastAsia="en-US"/>
        </w:rPr>
        <w:t>………………………………………– Prorektora ds. ………., z upoważnienia nadanego przez prof. UEK dra hab. inż. Andrzeja Chochóła – Rektora,</w:t>
      </w:r>
    </w:p>
    <w:p w:rsidR="006269AC" w:rsidRPr="009A13CA" w:rsidRDefault="006269AC" w:rsidP="009A13CA">
      <w:pPr>
        <w:spacing w:line="240" w:lineRule="auto"/>
        <w:rPr>
          <w:rFonts w:hAnsi="Calibri" w:cs="Tahoma"/>
          <w:i/>
          <w:sz w:val="20"/>
          <w:szCs w:val="20"/>
        </w:rPr>
      </w:pPr>
      <w:r w:rsidRPr="009A13CA">
        <w:rPr>
          <w:rFonts w:hAnsi="Calibri" w:cs="Tahoma"/>
          <w:i/>
          <w:sz w:val="20"/>
          <w:szCs w:val="20"/>
        </w:rPr>
        <w:t>przy kontrasygnacie Kwestora</w:t>
      </w:r>
      <w:r w:rsidRPr="009A13CA">
        <w:rPr>
          <w:rFonts w:hAnsi="Calibri" w:cs="Tahoma"/>
          <w:i/>
          <w:sz w:val="20"/>
          <w:szCs w:val="20"/>
        </w:rPr>
        <w:tab/>
        <w:t>- mgr. Józefa Andrzeja Laskowskiego</w:t>
      </w:r>
    </w:p>
    <w:p w:rsidR="006269AC" w:rsidRPr="009A13CA" w:rsidRDefault="006269AC" w:rsidP="009A13CA">
      <w:pPr>
        <w:spacing w:line="240" w:lineRule="auto"/>
        <w:rPr>
          <w:rFonts w:hAnsi="Calibri" w:cs="Tahoma"/>
          <w:sz w:val="20"/>
          <w:szCs w:val="20"/>
        </w:rPr>
      </w:pPr>
      <w:r w:rsidRPr="009A13CA">
        <w:rPr>
          <w:rFonts w:hAnsi="Calibri" w:cs="Tahoma"/>
          <w:sz w:val="20"/>
          <w:szCs w:val="20"/>
        </w:rPr>
        <w:t>zwanym, dalej w treści umowy „</w:t>
      </w:r>
      <w:r w:rsidRPr="009A13CA">
        <w:rPr>
          <w:rFonts w:hAnsi="Calibri" w:cs="Tahoma"/>
          <w:b/>
          <w:sz w:val="20"/>
          <w:szCs w:val="20"/>
        </w:rPr>
        <w:t>Zamawiającym</w:t>
      </w:r>
      <w:r w:rsidRPr="009A13CA">
        <w:rPr>
          <w:rFonts w:hAnsi="Calibri" w:cs="Tahoma"/>
          <w:sz w:val="20"/>
          <w:szCs w:val="20"/>
        </w:rPr>
        <w:t>”,</w:t>
      </w:r>
    </w:p>
    <w:p w:rsidR="006269AC" w:rsidRPr="009A13CA" w:rsidRDefault="006269AC" w:rsidP="009A13CA">
      <w:pPr>
        <w:spacing w:line="240" w:lineRule="auto"/>
        <w:rPr>
          <w:rFonts w:hAnsi="Calibri" w:cs="Tahoma"/>
          <w:sz w:val="20"/>
          <w:szCs w:val="20"/>
        </w:rPr>
      </w:pPr>
      <w:r w:rsidRPr="009A13CA">
        <w:rPr>
          <w:rFonts w:hAnsi="Calibri" w:cs="Tahoma"/>
          <w:sz w:val="20"/>
          <w:szCs w:val="20"/>
        </w:rPr>
        <w:t>a</w:t>
      </w:r>
    </w:p>
    <w:p w:rsidR="006269AC" w:rsidRPr="009A13CA" w:rsidRDefault="006269AC" w:rsidP="009A13CA">
      <w:pPr>
        <w:spacing w:line="240" w:lineRule="auto"/>
        <w:jc w:val="both"/>
        <w:rPr>
          <w:rFonts w:hAnsi="Calibri" w:cs="Tahoma"/>
          <w:sz w:val="20"/>
          <w:szCs w:val="20"/>
        </w:rPr>
      </w:pPr>
      <w:r w:rsidRPr="009A13CA">
        <w:rPr>
          <w:rFonts w:hAnsi="Calibri" w:cs="Tahoma"/>
          <w:b/>
          <w:sz w:val="20"/>
          <w:szCs w:val="20"/>
        </w:rPr>
        <w:t xml:space="preserve">Panem/ Panią......................................... </w:t>
      </w:r>
      <w:r w:rsidRPr="009A13CA">
        <w:rPr>
          <w:rFonts w:hAnsi="Calibri" w:cs="Tahoma"/>
          <w:sz w:val="20"/>
          <w:szCs w:val="20"/>
        </w:rPr>
        <w:t>zamieszkałym /........................................................... prowadzącym działalność gospodarczą pod nazwą........................................................... z siedzibą......................................................</w:t>
      </w:r>
      <w:r>
        <w:rPr>
          <w:rFonts w:hAnsi="Calibri" w:cs="Tahoma"/>
          <w:sz w:val="20"/>
          <w:szCs w:val="20"/>
        </w:rPr>
        <w:t>...</w:t>
      </w:r>
      <w:r w:rsidRPr="009A13CA">
        <w:rPr>
          <w:rFonts w:hAnsi="Calibri" w:cs="Tahoma"/>
          <w:sz w:val="20"/>
          <w:szCs w:val="20"/>
        </w:rPr>
        <w:t>zarejestrowanym/ą w Centralnej Ewidencji i Informacji o Działalności Gospodarczej (CEIDG), prowadzonej przez ministra właściwego do spraw gospodarki, NIP.........................................., Regon.........................................</w:t>
      </w:r>
    </w:p>
    <w:p w:rsidR="006269AC" w:rsidRPr="009A13CA" w:rsidRDefault="006269AC" w:rsidP="009A13CA">
      <w:pPr>
        <w:spacing w:line="240" w:lineRule="auto"/>
        <w:rPr>
          <w:rFonts w:hAnsi="Calibri" w:cs="Tahoma"/>
          <w:sz w:val="20"/>
          <w:szCs w:val="20"/>
        </w:rPr>
      </w:pPr>
      <w:r w:rsidRPr="009A13CA">
        <w:rPr>
          <w:rFonts w:hAnsi="Calibri" w:cs="Tahoma"/>
          <w:sz w:val="20"/>
          <w:szCs w:val="20"/>
        </w:rPr>
        <w:t>a/</w:t>
      </w:r>
    </w:p>
    <w:p w:rsidR="006269AC" w:rsidRPr="009A13CA" w:rsidRDefault="006269AC" w:rsidP="009A13CA">
      <w:pPr>
        <w:spacing w:line="240" w:lineRule="auto"/>
        <w:jc w:val="both"/>
        <w:rPr>
          <w:rFonts w:hAnsi="Calibri" w:cs="Tahoma"/>
          <w:sz w:val="20"/>
          <w:szCs w:val="20"/>
        </w:rPr>
      </w:pPr>
      <w:r w:rsidRPr="009A13CA">
        <w:rPr>
          <w:rFonts w:hAnsi="Calibri" w:cs="Tahoma"/>
          <w:b/>
          <w:sz w:val="20"/>
          <w:szCs w:val="20"/>
        </w:rPr>
        <w:t>……………..</w:t>
      </w:r>
      <w:r w:rsidRPr="009A13CA">
        <w:rPr>
          <w:rFonts w:hAnsi="Calibri" w:cs="Tahoma"/>
          <w:sz w:val="20"/>
          <w:szCs w:val="20"/>
        </w:rPr>
        <w:t xml:space="preserve"> z siedzibą w ………………, wpisaną do Krajowego Rejestru Sądowego prowadzonego przez Sąd Rejonowy dla ..............................w ................, ............................ Wydział Gospodarczy Krajowego Rejestru Sądowego Numer KRS: ………, REGON:…………, NIP:……………………, reprezentowaną przez:</w:t>
      </w:r>
    </w:p>
    <w:p w:rsidR="006269AC" w:rsidRPr="009A13CA" w:rsidRDefault="006269AC" w:rsidP="009A13CA">
      <w:pPr>
        <w:spacing w:line="240" w:lineRule="auto"/>
        <w:jc w:val="both"/>
        <w:rPr>
          <w:rFonts w:hAnsi="Calibri" w:cs="Tahoma"/>
          <w:sz w:val="20"/>
          <w:szCs w:val="20"/>
        </w:rPr>
      </w:pPr>
      <w:r w:rsidRPr="009A13CA">
        <w:rPr>
          <w:rFonts w:hAnsi="Calibri" w:cs="Tahoma"/>
          <w:sz w:val="20"/>
          <w:szCs w:val="20"/>
        </w:rPr>
        <w:t>………………………………….</w:t>
      </w:r>
    </w:p>
    <w:p w:rsidR="006269AC" w:rsidRPr="009A13CA" w:rsidRDefault="006269AC" w:rsidP="009A13CA">
      <w:pPr>
        <w:spacing w:line="240" w:lineRule="auto"/>
        <w:rPr>
          <w:rFonts w:hAnsi="Calibri" w:cs="Tahoma"/>
          <w:sz w:val="20"/>
          <w:szCs w:val="20"/>
        </w:rPr>
      </w:pPr>
      <w:r w:rsidRPr="009A13CA">
        <w:rPr>
          <w:rFonts w:hAnsi="Calibri" w:cs="Tahoma"/>
          <w:sz w:val="20"/>
          <w:szCs w:val="20"/>
        </w:rPr>
        <w:t>zwaną dalej w treści umowy „</w:t>
      </w:r>
      <w:r w:rsidRPr="009A13CA">
        <w:rPr>
          <w:rFonts w:hAnsi="Calibri" w:cs="Tahoma"/>
          <w:b/>
          <w:sz w:val="20"/>
          <w:szCs w:val="20"/>
        </w:rPr>
        <w:t>Wykonawcą</w:t>
      </w:r>
      <w:r w:rsidRPr="009A13CA">
        <w:rPr>
          <w:rFonts w:hAnsi="Calibri" w:cs="Tahoma"/>
          <w:sz w:val="20"/>
          <w:szCs w:val="20"/>
        </w:rPr>
        <w:t>”</w:t>
      </w:r>
    </w:p>
    <w:p w:rsidR="006269AC" w:rsidRPr="009A13CA" w:rsidRDefault="006269AC" w:rsidP="009A13CA">
      <w:pPr>
        <w:spacing w:before="120" w:after="120" w:line="240" w:lineRule="auto"/>
        <w:ind w:right="-2"/>
        <w:rPr>
          <w:rFonts w:hAnsi="Calibri"/>
          <w:sz w:val="20"/>
          <w:szCs w:val="20"/>
          <w:lang w:eastAsia="en-US"/>
        </w:rPr>
      </w:pPr>
      <w:r w:rsidRPr="009A13CA">
        <w:rPr>
          <w:rFonts w:hAnsi="Calibri"/>
          <w:sz w:val="20"/>
          <w:szCs w:val="20"/>
          <w:lang w:eastAsia="en-US"/>
        </w:rPr>
        <w:t xml:space="preserve">zaś wspólnie zwanymi </w:t>
      </w:r>
      <w:r w:rsidRPr="009A13CA">
        <w:rPr>
          <w:rFonts w:hAnsi="Calibri"/>
          <w:i/>
          <w:sz w:val="20"/>
          <w:szCs w:val="20"/>
          <w:lang w:eastAsia="en-US"/>
        </w:rPr>
        <w:t>Stronami</w:t>
      </w:r>
    </w:p>
    <w:p w:rsidR="006269AC" w:rsidRPr="009A13CA" w:rsidRDefault="006269AC" w:rsidP="009A13CA">
      <w:pPr>
        <w:spacing w:line="240" w:lineRule="auto"/>
        <w:rPr>
          <w:rFonts w:hAnsi="Calibri" w:cs="Tahoma"/>
          <w:sz w:val="20"/>
          <w:szCs w:val="20"/>
        </w:rPr>
      </w:pPr>
    </w:p>
    <w:p w:rsidR="006269AC" w:rsidRPr="009A13CA" w:rsidRDefault="006269AC" w:rsidP="009A13CA">
      <w:pPr>
        <w:spacing w:line="240" w:lineRule="auto"/>
        <w:rPr>
          <w:rFonts w:hAnsi="Calibri" w:cs="Tahoma"/>
          <w:sz w:val="20"/>
          <w:szCs w:val="20"/>
        </w:rPr>
      </w:pPr>
      <w:r w:rsidRPr="009A13CA">
        <w:rPr>
          <w:rFonts w:hAnsi="Calibri" w:cs="Tahoma"/>
          <w:sz w:val="20"/>
          <w:szCs w:val="20"/>
        </w:rPr>
        <w:t>treści następującej:</w:t>
      </w:r>
    </w:p>
    <w:p w:rsidR="006269AC" w:rsidRPr="00D77A86" w:rsidRDefault="006269AC" w:rsidP="006E187A">
      <w:pPr>
        <w:spacing w:before="120" w:after="120" w:line="240" w:lineRule="auto"/>
        <w:ind w:right="-2"/>
        <w:rPr>
          <w:sz w:val="20"/>
          <w:szCs w:val="20"/>
          <w:lang w:eastAsia="en-US"/>
        </w:rPr>
      </w:pPr>
    </w:p>
    <w:p w:rsidR="006269AC" w:rsidRPr="00D77A86" w:rsidRDefault="006269AC" w:rsidP="006E187A">
      <w:pPr>
        <w:suppressAutoHyphens/>
        <w:spacing w:before="120" w:after="120" w:line="240" w:lineRule="auto"/>
        <w:ind w:right="-2"/>
        <w:jc w:val="both"/>
        <w:rPr>
          <w:sz w:val="20"/>
          <w:szCs w:val="20"/>
          <w:lang w:eastAsia="en-US"/>
        </w:rPr>
      </w:pPr>
      <w:r>
        <w:rPr>
          <w:sz w:val="20"/>
          <w:szCs w:val="20"/>
          <w:lang w:eastAsia="en-US"/>
        </w:rPr>
        <w:t>Reprezentanci stron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s</w:t>
      </w:r>
      <w:r>
        <w:rPr>
          <w:sz w:val="20"/>
          <w:szCs w:val="20"/>
          <w:lang w:eastAsia="en-US"/>
        </w:rPr>
        <w:t>ą</w:t>
      </w:r>
      <w:r>
        <w:rPr>
          <w:sz w:val="20"/>
          <w:szCs w:val="20"/>
          <w:lang w:eastAsia="en-US"/>
        </w:rPr>
        <w:t xml:space="preserve"> w pe</w:t>
      </w:r>
      <w:r>
        <w:rPr>
          <w:sz w:val="20"/>
          <w:szCs w:val="20"/>
          <w:lang w:eastAsia="en-US"/>
        </w:rPr>
        <w:t>ł</w:t>
      </w:r>
      <w:r>
        <w:rPr>
          <w:sz w:val="20"/>
          <w:szCs w:val="20"/>
          <w:lang w:eastAsia="en-US"/>
        </w:rPr>
        <w:t xml:space="preserve">ni uprawnieni do zawarcia niniejszej umowy oraz, </w:t>
      </w:r>
      <w:r>
        <w:rPr>
          <w:sz w:val="20"/>
          <w:szCs w:val="20"/>
          <w:lang w:eastAsia="en-US"/>
        </w:rPr>
        <w:t>ż</w:t>
      </w:r>
      <w:r>
        <w:rPr>
          <w:sz w:val="20"/>
          <w:szCs w:val="20"/>
          <w:lang w:eastAsia="en-US"/>
        </w:rPr>
        <w:t>e ich umocowania nie wygas</w:t>
      </w:r>
      <w:r>
        <w:rPr>
          <w:sz w:val="20"/>
          <w:szCs w:val="20"/>
          <w:lang w:eastAsia="en-US"/>
        </w:rPr>
        <w:t>ł</w:t>
      </w:r>
      <w:r>
        <w:rPr>
          <w:sz w:val="20"/>
          <w:szCs w:val="20"/>
          <w:lang w:eastAsia="en-US"/>
        </w:rPr>
        <w:t>y ani nie zosta</w:t>
      </w:r>
      <w:r>
        <w:rPr>
          <w:sz w:val="20"/>
          <w:szCs w:val="20"/>
          <w:lang w:eastAsia="en-US"/>
        </w:rPr>
        <w:t>ł</w:t>
      </w:r>
      <w:r>
        <w:rPr>
          <w:sz w:val="20"/>
          <w:szCs w:val="20"/>
          <w:lang w:eastAsia="en-US"/>
        </w:rPr>
        <w:t>y ograniczone,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dzia</w:t>
      </w:r>
      <w:r>
        <w:rPr>
          <w:sz w:val="20"/>
          <w:szCs w:val="20"/>
          <w:lang w:eastAsia="en-US"/>
        </w:rPr>
        <w:t>ł</w:t>
      </w:r>
      <w:r>
        <w:rPr>
          <w:sz w:val="20"/>
          <w:szCs w:val="20"/>
          <w:lang w:eastAsia="en-US"/>
        </w:rPr>
        <w:t>aj</w:t>
      </w:r>
      <w:r>
        <w:rPr>
          <w:sz w:val="20"/>
          <w:szCs w:val="20"/>
          <w:lang w:eastAsia="en-US"/>
        </w:rPr>
        <w:t>ą</w:t>
      </w:r>
      <w:r>
        <w:rPr>
          <w:sz w:val="20"/>
          <w:szCs w:val="20"/>
          <w:lang w:eastAsia="en-US"/>
        </w:rPr>
        <w:t>cy w imieniu Wykonawcy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posiadaj</w:t>
      </w:r>
      <w:r>
        <w:rPr>
          <w:sz w:val="20"/>
          <w:szCs w:val="20"/>
          <w:lang w:eastAsia="en-US"/>
        </w:rPr>
        <w:t>ą</w:t>
      </w:r>
      <w:r>
        <w:rPr>
          <w:sz w:val="20"/>
          <w:szCs w:val="20"/>
          <w:lang w:eastAsia="en-US"/>
        </w:rPr>
        <w:t xml:space="preserve"> wymagane zgody, zezwolenia i kwalifikacje, niezb</w:t>
      </w:r>
      <w:r>
        <w:rPr>
          <w:sz w:val="20"/>
          <w:szCs w:val="20"/>
          <w:lang w:eastAsia="en-US"/>
        </w:rPr>
        <w:t>ę</w:t>
      </w:r>
      <w:r>
        <w:rPr>
          <w:sz w:val="20"/>
          <w:szCs w:val="20"/>
          <w:lang w:eastAsia="en-US"/>
        </w:rPr>
        <w:t xml:space="preserve">dne do skutecznego zawarcia niniejszej umowy oraz jej wykonania. </w:t>
      </w:r>
    </w:p>
    <w:p w:rsidR="006269AC" w:rsidRPr="00D77A86" w:rsidRDefault="006269AC" w:rsidP="006E187A">
      <w:pPr>
        <w:suppressAutoHyphens/>
        <w:spacing w:before="120" w:after="120" w:line="240" w:lineRule="auto"/>
        <w:ind w:right="-2"/>
        <w:rPr>
          <w:iCs/>
          <w:sz w:val="20"/>
          <w:szCs w:val="20"/>
          <w:lang w:eastAsia="en-US"/>
        </w:rPr>
      </w:pPr>
      <w:r>
        <w:rPr>
          <w:sz w:val="20"/>
          <w:szCs w:val="20"/>
          <w:lang w:eastAsia="en-US"/>
        </w:rPr>
        <w:t>Zwa</w:t>
      </w:r>
      <w:r>
        <w:rPr>
          <w:sz w:val="20"/>
          <w:szCs w:val="20"/>
          <w:lang w:eastAsia="en-US"/>
        </w:rPr>
        <w:t>ż</w:t>
      </w:r>
      <w:r>
        <w:rPr>
          <w:sz w:val="20"/>
          <w:szCs w:val="20"/>
          <w:lang w:eastAsia="en-US"/>
        </w:rPr>
        <w:t>ywszy, i</w:t>
      </w:r>
      <w:r>
        <w:rPr>
          <w:sz w:val="20"/>
          <w:szCs w:val="20"/>
          <w:lang w:eastAsia="en-US"/>
        </w:rPr>
        <w:t>ż</w:t>
      </w:r>
      <w:r>
        <w:rPr>
          <w:sz w:val="20"/>
          <w:szCs w:val="20"/>
          <w:lang w:eastAsia="en-US"/>
        </w:rPr>
        <w:t>:</w:t>
      </w:r>
    </w:p>
    <w:p w:rsidR="006269AC" w:rsidRPr="007D04B9" w:rsidRDefault="006269AC"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Pr>
          <w:iCs/>
          <w:sz w:val="20"/>
          <w:szCs w:val="20"/>
          <w:lang w:eastAsia="en-US"/>
        </w:rPr>
        <w:t xml:space="preserve">Uniwersytet Ekonomiczny w Krakowie </w:t>
      </w:r>
      <w:r>
        <w:rPr>
          <w:sz w:val="20"/>
          <w:szCs w:val="20"/>
          <w:lang w:eastAsia="en-US"/>
        </w:rPr>
        <w:t xml:space="preserve">realizuje projekt  </w:t>
      </w:r>
      <w:r w:rsidRPr="00CE4861">
        <w:rPr>
          <w:i/>
          <w:sz w:val="20"/>
          <w:szCs w:val="20"/>
        </w:rPr>
        <w:t>POWER 3.5 Zintegrowany Program Rozwoju U</w:t>
      </w:r>
      <w:r w:rsidRPr="007D04B9">
        <w:rPr>
          <w:i/>
          <w:sz w:val="20"/>
          <w:szCs w:val="20"/>
        </w:rPr>
        <w:t>niwersytetu Ekonomicznego w Krakowie, rekomendowanego do dofinansowania przez Narodowe Centrum Bada</w:t>
      </w:r>
      <w:r w:rsidRPr="007D04B9">
        <w:rPr>
          <w:i/>
          <w:sz w:val="20"/>
          <w:szCs w:val="20"/>
        </w:rPr>
        <w:t>ń</w:t>
      </w:r>
      <w:r w:rsidRPr="007D04B9">
        <w:rPr>
          <w:i/>
          <w:sz w:val="20"/>
          <w:szCs w:val="20"/>
        </w:rPr>
        <w:t xml:space="preserve"> i Rozwoju </w:t>
      </w:r>
      <w:r w:rsidRPr="007D04B9">
        <w:rPr>
          <w:i/>
          <w:sz w:val="20"/>
          <w:szCs w:val="20"/>
        </w:rPr>
        <w:t>–</w:t>
      </w:r>
      <w:r w:rsidRPr="007D04B9">
        <w:rPr>
          <w:i/>
          <w:sz w:val="20"/>
          <w:szCs w:val="20"/>
        </w:rPr>
        <w:t xml:space="preserve"> Instytucj</w:t>
      </w:r>
      <w:r w:rsidRPr="007D04B9">
        <w:rPr>
          <w:i/>
          <w:sz w:val="20"/>
          <w:szCs w:val="20"/>
        </w:rPr>
        <w:t>ę</w:t>
      </w:r>
      <w:r w:rsidRPr="007D04B9">
        <w:rPr>
          <w:i/>
          <w:sz w:val="20"/>
          <w:szCs w:val="20"/>
        </w:rPr>
        <w:t xml:space="preserve"> Po</w:t>
      </w:r>
      <w:r w:rsidRPr="007D04B9">
        <w:rPr>
          <w:i/>
          <w:sz w:val="20"/>
          <w:szCs w:val="20"/>
        </w:rPr>
        <w:t>ś</w:t>
      </w:r>
      <w:r w:rsidRPr="007D04B9">
        <w:rPr>
          <w:i/>
          <w:sz w:val="20"/>
          <w:szCs w:val="20"/>
        </w:rPr>
        <w:t>rednicz</w:t>
      </w:r>
      <w:r w:rsidRPr="007D04B9">
        <w:rPr>
          <w:i/>
          <w:sz w:val="20"/>
          <w:szCs w:val="20"/>
        </w:rPr>
        <w:t>ą</w:t>
      </w:r>
      <w:r w:rsidRPr="007D04B9">
        <w:rPr>
          <w:i/>
          <w:sz w:val="20"/>
          <w:szCs w:val="20"/>
        </w:rPr>
        <w:t>c</w:t>
      </w:r>
      <w:r w:rsidRPr="007D04B9">
        <w:rPr>
          <w:i/>
          <w:sz w:val="20"/>
          <w:szCs w:val="20"/>
        </w:rPr>
        <w:t>ą</w:t>
      </w:r>
      <w:r w:rsidRPr="007D04B9">
        <w:rPr>
          <w:i/>
          <w:sz w:val="20"/>
          <w:szCs w:val="20"/>
        </w:rPr>
        <w:t xml:space="preserve"> w ramach konkursu nr WND-POWR.03.05.00-00-Z217/18 </w:t>
      </w:r>
      <w:r w:rsidRPr="007D04B9">
        <w:rPr>
          <w:sz w:val="20"/>
          <w:szCs w:val="20"/>
        </w:rPr>
        <w:t xml:space="preserve">w ramach Programu Operacyjnego </w:t>
      </w:r>
      <w:r w:rsidRPr="007D04B9">
        <w:rPr>
          <w:i/>
          <w:sz w:val="20"/>
          <w:szCs w:val="20"/>
        </w:rPr>
        <w:t>Wiedza Edukacja Rozw</w:t>
      </w:r>
      <w:r w:rsidRPr="007D04B9">
        <w:rPr>
          <w:i/>
          <w:sz w:val="20"/>
          <w:szCs w:val="20"/>
        </w:rPr>
        <w:t>ó</w:t>
      </w:r>
      <w:r w:rsidRPr="007D04B9">
        <w:rPr>
          <w:i/>
          <w:sz w:val="20"/>
          <w:szCs w:val="20"/>
        </w:rPr>
        <w:t>j</w:t>
      </w:r>
      <w:r w:rsidRPr="007D04B9">
        <w:rPr>
          <w:sz w:val="20"/>
          <w:szCs w:val="20"/>
        </w:rPr>
        <w:t xml:space="preserve"> na lata 2014</w:t>
      </w:r>
      <w:r w:rsidRPr="007D04B9">
        <w:rPr>
          <w:sz w:val="20"/>
          <w:szCs w:val="20"/>
        </w:rPr>
        <w:t>–</w:t>
      </w:r>
      <w:r w:rsidRPr="007D04B9">
        <w:rPr>
          <w:sz w:val="20"/>
          <w:szCs w:val="20"/>
        </w:rPr>
        <w:t xml:space="preserve"> 2020, wsp</w:t>
      </w:r>
      <w:r w:rsidRPr="007D04B9">
        <w:rPr>
          <w:sz w:val="20"/>
          <w:szCs w:val="20"/>
        </w:rPr>
        <w:t>ół</w:t>
      </w:r>
      <w:r w:rsidRPr="007D04B9">
        <w:rPr>
          <w:sz w:val="20"/>
          <w:szCs w:val="20"/>
        </w:rPr>
        <w:t xml:space="preserve">finansowanego ze </w:t>
      </w:r>
      <w:r w:rsidRPr="007D04B9">
        <w:rPr>
          <w:sz w:val="20"/>
          <w:szCs w:val="20"/>
        </w:rPr>
        <w:t>ś</w:t>
      </w:r>
      <w:r w:rsidRPr="007D04B9">
        <w:rPr>
          <w:sz w:val="20"/>
          <w:szCs w:val="20"/>
        </w:rPr>
        <w:t>rodk</w:t>
      </w:r>
      <w:r w:rsidRPr="007D04B9">
        <w:rPr>
          <w:sz w:val="20"/>
          <w:szCs w:val="20"/>
        </w:rPr>
        <w:t>ó</w:t>
      </w:r>
      <w:r w:rsidRPr="007D04B9">
        <w:rPr>
          <w:sz w:val="20"/>
          <w:szCs w:val="20"/>
        </w:rPr>
        <w:t>w Unii Europejskiej w ramach Europejskiego Funduszu Spo</w:t>
      </w:r>
      <w:r w:rsidRPr="007D04B9">
        <w:rPr>
          <w:sz w:val="20"/>
          <w:szCs w:val="20"/>
        </w:rPr>
        <w:t>ł</w:t>
      </w:r>
      <w:r w:rsidRPr="007D04B9">
        <w:rPr>
          <w:sz w:val="20"/>
          <w:szCs w:val="20"/>
        </w:rPr>
        <w:t>ecznego, O</w:t>
      </w:r>
      <w:r w:rsidRPr="007D04B9">
        <w:rPr>
          <w:sz w:val="20"/>
          <w:szCs w:val="20"/>
        </w:rPr>
        <w:t>ś</w:t>
      </w:r>
      <w:r w:rsidRPr="007D04B9">
        <w:rPr>
          <w:sz w:val="20"/>
          <w:szCs w:val="20"/>
        </w:rPr>
        <w:t xml:space="preserve"> priorytetowa III </w:t>
      </w:r>
      <w:r w:rsidRPr="007D04B9">
        <w:rPr>
          <w:i/>
          <w:sz w:val="20"/>
          <w:szCs w:val="20"/>
        </w:rPr>
        <w:t>Szkolnictwo wy</w:t>
      </w:r>
      <w:r w:rsidRPr="007D04B9">
        <w:rPr>
          <w:i/>
          <w:sz w:val="20"/>
          <w:szCs w:val="20"/>
        </w:rPr>
        <w:t>ż</w:t>
      </w:r>
      <w:r w:rsidRPr="007D04B9">
        <w:rPr>
          <w:i/>
          <w:sz w:val="20"/>
          <w:szCs w:val="20"/>
        </w:rPr>
        <w:t xml:space="preserve">sze dla gospodarki i </w:t>
      </w:r>
      <w:r>
        <w:rPr>
          <w:i/>
          <w:sz w:val="20"/>
          <w:szCs w:val="20"/>
        </w:rPr>
        <w:t xml:space="preserve">rozwoju </w:t>
      </w:r>
      <w:r w:rsidRPr="007D04B9">
        <w:rPr>
          <w:sz w:val="20"/>
          <w:szCs w:val="20"/>
        </w:rPr>
        <w:t>, Dzia</w:t>
      </w:r>
      <w:r w:rsidRPr="007D04B9">
        <w:rPr>
          <w:sz w:val="20"/>
          <w:szCs w:val="20"/>
        </w:rPr>
        <w:t>ł</w:t>
      </w:r>
      <w:r w:rsidRPr="007D04B9">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sidRPr="007D04B9">
        <w:rPr>
          <w:sz w:val="20"/>
          <w:szCs w:val="20"/>
        </w:rPr>
        <w:t xml:space="preserve">., </w:t>
      </w:r>
      <w:r w:rsidRPr="007D04B9">
        <w:rPr>
          <w:sz w:val="20"/>
          <w:szCs w:val="20"/>
          <w:lang w:eastAsia="en-US"/>
        </w:rPr>
        <w:t xml:space="preserve">na podstawie umowy o numerze </w:t>
      </w:r>
      <w:r w:rsidRPr="007D04B9">
        <w:rPr>
          <w:i/>
          <w:sz w:val="20"/>
          <w:szCs w:val="20"/>
        </w:rPr>
        <w:t>POWR.03.05.00-00-Z217/18</w:t>
      </w:r>
      <w:r w:rsidRPr="007D04B9">
        <w:rPr>
          <w:sz w:val="20"/>
          <w:szCs w:val="20"/>
          <w:lang w:eastAsia="en-US"/>
        </w:rPr>
        <w:t>;</w:t>
      </w:r>
    </w:p>
    <w:p w:rsidR="006269AC" w:rsidRPr="000879F6" w:rsidRDefault="006269AC"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sidRPr="00CE3435">
        <w:rPr>
          <w:sz w:val="20"/>
          <w:szCs w:val="20"/>
          <w:lang w:eastAsia="en-US"/>
        </w:rPr>
        <w:t xml:space="preserve">oferta Wykonawcy </w:t>
      </w:r>
      <w:r w:rsidRPr="00E6214C">
        <w:rPr>
          <w:sz w:val="20"/>
          <w:szCs w:val="20"/>
          <w:lang w:eastAsia="en-US"/>
        </w:rPr>
        <w:t>zosta</w:t>
      </w:r>
      <w:r w:rsidRPr="00E6214C">
        <w:rPr>
          <w:sz w:val="20"/>
          <w:szCs w:val="20"/>
          <w:lang w:eastAsia="en-US"/>
        </w:rPr>
        <w:t>ł</w:t>
      </w:r>
      <w:r w:rsidRPr="00E6214C">
        <w:rPr>
          <w:sz w:val="20"/>
          <w:szCs w:val="20"/>
          <w:lang w:eastAsia="en-US"/>
        </w:rPr>
        <w:t>a wybrana, jako najkorzystniejsza w post</w:t>
      </w:r>
      <w:r w:rsidRPr="00E6214C">
        <w:rPr>
          <w:sz w:val="20"/>
          <w:szCs w:val="20"/>
          <w:lang w:eastAsia="en-US"/>
        </w:rPr>
        <w:t>ę</w:t>
      </w:r>
      <w:r w:rsidRPr="00E6214C">
        <w:rPr>
          <w:sz w:val="20"/>
          <w:szCs w:val="20"/>
          <w:lang w:eastAsia="en-US"/>
        </w:rPr>
        <w:t>powaniu</w:t>
      </w:r>
      <w:r w:rsidRPr="00A577A2">
        <w:rPr>
          <w:sz w:val="20"/>
          <w:szCs w:val="20"/>
          <w:lang w:eastAsia="en-US"/>
        </w:rPr>
        <w:t xml:space="preserve"> o udzielenie zam</w:t>
      </w:r>
      <w:r w:rsidRPr="00A577A2">
        <w:rPr>
          <w:sz w:val="20"/>
          <w:szCs w:val="20"/>
          <w:lang w:eastAsia="en-US"/>
        </w:rPr>
        <w:t>ó</w:t>
      </w:r>
      <w:r w:rsidRPr="00A577A2">
        <w:rPr>
          <w:sz w:val="20"/>
          <w:szCs w:val="20"/>
          <w:lang w:eastAsia="en-US"/>
        </w:rPr>
        <w:t>wienia publicznego przeprowadzone</w:t>
      </w:r>
      <w:r w:rsidRPr="003833FA">
        <w:rPr>
          <w:sz w:val="20"/>
          <w:szCs w:val="20"/>
          <w:lang w:eastAsia="en-US"/>
        </w:rPr>
        <w:t>go w oparciu o art. 138</w:t>
      </w:r>
      <w:r w:rsidRPr="0008403F">
        <w:rPr>
          <w:sz w:val="20"/>
          <w:szCs w:val="20"/>
          <w:lang w:eastAsia="en-US"/>
        </w:rPr>
        <w:t>o ustawy z dnia 29 stycznia 2004 r. Prawo zam</w:t>
      </w:r>
      <w:r w:rsidRPr="0008403F">
        <w:rPr>
          <w:sz w:val="20"/>
          <w:szCs w:val="20"/>
          <w:lang w:eastAsia="en-US"/>
        </w:rPr>
        <w:t>ó</w:t>
      </w:r>
      <w:r w:rsidRPr="0008403F">
        <w:rPr>
          <w:sz w:val="20"/>
          <w:szCs w:val="20"/>
          <w:lang w:eastAsia="en-US"/>
        </w:rPr>
        <w:t>wie</w:t>
      </w:r>
      <w:r w:rsidRPr="0008403F">
        <w:rPr>
          <w:sz w:val="20"/>
          <w:szCs w:val="20"/>
          <w:lang w:eastAsia="en-US"/>
        </w:rPr>
        <w:t>ń</w:t>
      </w:r>
      <w:r w:rsidRPr="0008403F">
        <w:rPr>
          <w:sz w:val="20"/>
          <w:szCs w:val="20"/>
          <w:lang w:eastAsia="en-US"/>
        </w:rPr>
        <w:t xml:space="preserve"> publicznych </w:t>
      </w:r>
      <w:r w:rsidRPr="0008403F">
        <w:rPr>
          <w:sz w:val="20"/>
          <w:szCs w:val="20"/>
        </w:rPr>
        <w:t>(t.j. Dz. U. z 2019 r. poz. 1843)</w:t>
      </w:r>
      <w:r w:rsidRPr="0008403F">
        <w:rPr>
          <w:sz w:val="20"/>
          <w:szCs w:val="20"/>
          <w:lang w:eastAsia="en-US"/>
        </w:rPr>
        <w:t xml:space="preserve">, pn. </w:t>
      </w:r>
      <w:r w:rsidRPr="0008403F">
        <w:rPr>
          <w:bCs/>
          <w:spacing w:val="-3"/>
          <w:sz w:val="20"/>
          <w:szCs w:val="20"/>
        </w:rPr>
        <w:t>Realizacja szkole</w:t>
      </w:r>
      <w:r w:rsidRPr="0008403F">
        <w:rPr>
          <w:bCs/>
          <w:spacing w:val="-3"/>
          <w:sz w:val="20"/>
          <w:szCs w:val="20"/>
        </w:rPr>
        <w:t>ń</w:t>
      </w:r>
      <w:r w:rsidRPr="0008403F">
        <w:rPr>
          <w:bCs/>
          <w:spacing w:val="-3"/>
          <w:sz w:val="20"/>
          <w:szCs w:val="20"/>
        </w:rPr>
        <w:t xml:space="preserve"> podnosz</w:t>
      </w:r>
      <w:r w:rsidRPr="0008403F">
        <w:rPr>
          <w:bCs/>
          <w:spacing w:val="-3"/>
          <w:sz w:val="20"/>
          <w:szCs w:val="20"/>
        </w:rPr>
        <w:t>ą</w:t>
      </w:r>
      <w:r w:rsidRPr="0008403F">
        <w:rPr>
          <w:bCs/>
          <w:spacing w:val="-3"/>
          <w:sz w:val="20"/>
          <w:szCs w:val="20"/>
        </w:rPr>
        <w:t xml:space="preserve">cego kompetencje kadry naukowej, dydaktycznej i administracyjnej Uniwersytetu Ekonomicznego w Krakowie pn.: </w:t>
      </w:r>
      <w:r w:rsidRPr="0008403F">
        <w:rPr>
          <w:sz w:val="20"/>
          <w:szCs w:val="20"/>
          <w:lang w:eastAsia="en-US"/>
        </w:rPr>
        <w:t>„</w:t>
      </w:r>
      <w:r w:rsidRPr="00740090">
        <w:rPr>
          <w:bCs/>
          <w:i/>
          <w:spacing w:val="-3"/>
          <w:sz w:val="20"/>
          <w:szCs w:val="20"/>
        </w:rPr>
        <w:t>Szkolenia z j</w:t>
      </w:r>
      <w:r w:rsidRPr="00740090">
        <w:rPr>
          <w:bCs/>
          <w:i/>
          <w:spacing w:val="-3"/>
          <w:sz w:val="20"/>
          <w:szCs w:val="20"/>
        </w:rPr>
        <w:t>ę</w:t>
      </w:r>
      <w:r w:rsidRPr="00740090">
        <w:rPr>
          <w:bCs/>
          <w:i/>
          <w:spacing w:val="-3"/>
          <w:sz w:val="20"/>
          <w:szCs w:val="20"/>
        </w:rPr>
        <w:t>zyka angielskiego i j</w:t>
      </w:r>
      <w:r w:rsidRPr="00740090">
        <w:rPr>
          <w:bCs/>
          <w:i/>
          <w:spacing w:val="-3"/>
          <w:sz w:val="20"/>
          <w:szCs w:val="20"/>
        </w:rPr>
        <w:t>ę</w:t>
      </w:r>
      <w:r w:rsidRPr="00740090">
        <w:rPr>
          <w:bCs/>
          <w:i/>
          <w:spacing w:val="-3"/>
          <w:sz w:val="20"/>
          <w:szCs w:val="20"/>
        </w:rPr>
        <w:t>zyka rosyjskiego dla pracownik</w:t>
      </w:r>
      <w:r w:rsidRPr="00740090">
        <w:rPr>
          <w:bCs/>
          <w:i/>
          <w:spacing w:val="-3"/>
          <w:sz w:val="20"/>
          <w:szCs w:val="20"/>
        </w:rPr>
        <w:t>ó</w:t>
      </w:r>
      <w:r w:rsidRPr="00740090">
        <w:rPr>
          <w:bCs/>
          <w:i/>
          <w:spacing w:val="-3"/>
          <w:sz w:val="20"/>
          <w:szCs w:val="20"/>
        </w:rPr>
        <w:t>w naukowych, dydaktycznych i administracyjnych</w:t>
      </w:r>
      <w:r w:rsidRPr="00CE3435">
        <w:rPr>
          <w:bCs/>
          <w:spacing w:val="-3"/>
          <w:sz w:val="20"/>
          <w:szCs w:val="20"/>
        </w:rPr>
        <w:t>”</w:t>
      </w:r>
      <w:r w:rsidRPr="00CE3435">
        <w:rPr>
          <w:bCs/>
          <w:spacing w:val="-3"/>
          <w:sz w:val="20"/>
          <w:szCs w:val="20"/>
        </w:rPr>
        <w:t>.</w:t>
      </w:r>
    </w:p>
    <w:p w:rsidR="006269AC" w:rsidRPr="0008403F" w:rsidRDefault="006269AC" w:rsidP="006E187A">
      <w:pPr>
        <w:autoSpaceDE w:val="0"/>
        <w:autoSpaceDN w:val="0"/>
        <w:adjustRightInd w:val="0"/>
        <w:spacing w:before="120" w:after="120" w:line="240" w:lineRule="auto"/>
        <w:ind w:left="284" w:right="-2"/>
        <w:contextualSpacing/>
        <w:jc w:val="both"/>
        <w:rPr>
          <w:iCs/>
          <w:sz w:val="20"/>
          <w:szCs w:val="20"/>
          <w:lang w:eastAsia="en-US"/>
        </w:rPr>
      </w:pPr>
    </w:p>
    <w:p w:rsidR="006269AC" w:rsidRDefault="006269AC" w:rsidP="006E187A">
      <w:pPr>
        <w:tabs>
          <w:tab w:val="left" w:pos="0"/>
        </w:tabs>
        <w:spacing w:before="120" w:after="120" w:line="240" w:lineRule="auto"/>
        <w:ind w:left="284" w:right="-2" w:hanging="284"/>
        <w:jc w:val="both"/>
        <w:rPr>
          <w:iCs/>
          <w:sz w:val="20"/>
          <w:szCs w:val="20"/>
          <w:lang w:eastAsia="en-US"/>
        </w:rPr>
      </w:pPr>
      <w:r w:rsidRPr="000F6B40">
        <w:rPr>
          <w:iCs/>
          <w:sz w:val="20"/>
          <w:szCs w:val="20"/>
          <w:lang w:eastAsia="en-US"/>
        </w:rPr>
        <w:t>Strony zawar</w:t>
      </w:r>
      <w:r w:rsidRPr="000F6B40">
        <w:rPr>
          <w:iCs/>
          <w:sz w:val="20"/>
          <w:szCs w:val="20"/>
          <w:lang w:eastAsia="en-US"/>
        </w:rPr>
        <w:t>ł</w:t>
      </w:r>
      <w:r w:rsidRPr="000F6B40">
        <w:rPr>
          <w:iCs/>
          <w:sz w:val="20"/>
          <w:szCs w:val="20"/>
          <w:lang w:eastAsia="en-US"/>
        </w:rPr>
        <w:t>y umow</w:t>
      </w:r>
      <w:r w:rsidRPr="000F6B40">
        <w:rPr>
          <w:iCs/>
          <w:sz w:val="20"/>
          <w:szCs w:val="20"/>
          <w:lang w:eastAsia="en-US"/>
        </w:rPr>
        <w:t>ę</w:t>
      </w:r>
      <w:r w:rsidRPr="000F6B40">
        <w:rPr>
          <w:iCs/>
          <w:sz w:val="20"/>
          <w:szCs w:val="20"/>
          <w:lang w:eastAsia="en-US"/>
        </w:rPr>
        <w:t xml:space="preserve"> nast</w:t>
      </w:r>
      <w:r w:rsidRPr="000F6B40">
        <w:rPr>
          <w:iCs/>
          <w:sz w:val="20"/>
          <w:szCs w:val="20"/>
          <w:lang w:eastAsia="en-US"/>
        </w:rPr>
        <w:t>ę</w:t>
      </w:r>
      <w:r w:rsidRPr="000F6B40">
        <w:rPr>
          <w:iCs/>
          <w:sz w:val="20"/>
          <w:szCs w:val="20"/>
          <w:lang w:eastAsia="en-US"/>
        </w:rPr>
        <w:t>puj</w:t>
      </w:r>
      <w:r w:rsidRPr="000F6B40">
        <w:rPr>
          <w:iCs/>
          <w:sz w:val="20"/>
          <w:szCs w:val="20"/>
          <w:lang w:eastAsia="en-US"/>
        </w:rPr>
        <w:t>ą</w:t>
      </w:r>
      <w:r w:rsidRPr="000F6B40">
        <w:rPr>
          <w:iCs/>
          <w:sz w:val="20"/>
          <w:szCs w:val="20"/>
          <w:lang w:eastAsia="en-US"/>
        </w:rPr>
        <w:t>cej tre</w:t>
      </w:r>
      <w:r w:rsidRPr="000F6B40">
        <w:rPr>
          <w:iCs/>
          <w:sz w:val="20"/>
          <w:szCs w:val="20"/>
          <w:lang w:eastAsia="en-US"/>
        </w:rPr>
        <w:t>ś</w:t>
      </w:r>
      <w:r w:rsidRPr="000F6B40">
        <w:rPr>
          <w:iCs/>
          <w:sz w:val="20"/>
          <w:szCs w:val="20"/>
          <w:lang w:eastAsia="en-US"/>
        </w:rPr>
        <w:t>ci:</w:t>
      </w:r>
    </w:p>
    <w:p w:rsidR="006269AC" w:rsidRDefault="006269AC"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1</w:t>
      </w:r>
    </w:p>
    <w:p w:rsidR="006269AC" w:rsidRDefault="006269AC" w:rsidP="006E187A">
      <w:pPr>
        <w:spacing w:after="240" w:line="240" w:lineRule="auto"/>
        <w:jc w:val="center"/>
        <w:rPr>
          <w:sz w:val="28"/>
          <w:szCs w:val="28"/>
          <w:lang w:eastAsia="en-US"/>
        </w:rPr>
      </w:pPr>
      <w:r>
        <w:rPr>
          <w:sz w:val="28"/>
          <w:szCs w:val="28"/>
          <w:lang w:eastAsia="en-US"/>
        </w:rPr>
        <w:t>Definicje umowne</w:t>
      </w:r>
    </w:p>
    <w:p w:rsidR="006269AC" w:rsidRPr="00D77A86" w:rsidRDefault="006269AC" w:rsidP="006E187A">
      <w:pPr>
        <w:autoSpaceDE w:val="0"/>
        <w:autoSpaceDN w:val="0"/>
        <w:adjustRightInd w:val="0"/>
        <w:spacing w:before="120" w:after="120" w:line="240" w:lineRule="auto"/>
        <w:ind w:right="-2"/>
        <w:jc w:val="both"/>
        <w:rPr>
          <w:sz w:val="20"/>
          <w:szCs w:val="20"/>
        </w:rPr>
      </w:pPr>
      <w:r>
        <w:rPr>
          <w:sz w:val="20"/>
          <w:szCs w:val="20"/>
        </w:rPr>
        <w:t>U</w:t>
      </w:r>
      <w:r>
        <w:rPr>
          <w:sz w:val="20"/>
          <w:szCs w:val="20"/>
        </w:rPr>
        <w:t>ż</w:t>
      </w:r>
      <w:r>
        <w:rPr>
          <w:sz w:val="20"/>
          <w:szCs w:val="20"/>
        </w:rPr>
        <w:t>yte w niniejszej umowie sformu</w:t>
      </w:r>
      <w:r>
        <w:rPr>
          <w:sz w:val="20"/>
          <w:szCs w:val="20"/>
        </w:rPr>
        <w:t>ł</w:t>
      </w:r>
      <w:r>
        <w:rPr>
          <w:sz w:val="20"/>
          <w:szCs w:val="20"/>
        </w:rPr>
        <w:t>owania oznaczaj</w:t>
      </w:r>
      <w:r>
        <w:rPr>
          <w:sz w:val="20"/>
          <w:szCs w:val="20"/>
        </w:rPr>
        <w:t>ą</w:t>
      </w:r>
      <w:r>
        <w:rPr>
          <w:sz w:val="20"/>
          <w:szCs w:val="20"/>
        </w:rPr>
        <w:t xml:space="preserve"> odpowiednio: </w:t>
      </w:r>
    </w:p>
    <w:p w:rsidR="006269AC" w:rsidRPr="00D77A86" w:rsidRDefault="006269AC"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Projekt </w:t>
      </w:r>
      <w:r>
        <w:rPr>
          <w:bCs/>
          <w:sz w:val="20"/>
          <w:szCs w:val="20"/>
        </w:rPr>
        <w:t>–</w:t>
      </w:r>
      <w:r>
        <w:rPr>
          <w:bCs/>
          <w:sz w:val="20"/>
          <w:szCs w:val="20"/>
        </w:rPr>
        <w:t xml:space="preserve"> </w:t>
      </w:r>
      <w:r>
        <w:rPr>
          <w:sz w:val="20"/>
          <w:szCs w:val="20"/>
        </w:rPr>
        <w:t>zesp</w:t>
      </w:r>
      <w:r>
        <w:rPr>
          <w:sz w:val="20"/>
          <w:szCs w:val="20"/>
        </w:rPr>
        <w:t>ół</w:t>
      </w:r>
      <w:r>
        <w:rPr>
          <w:sz w:val="20"/>
          <w:szCs w:val="20"/>
        </w:rPr>
        <w:t xml:space="preserve"> dzia</w:t>
      </w:r>
      <w:r>
        <w:rPr>
          <w:sz w:val="20"/>
          <w:szCs w:val="20"/>
        </w:rPr>
        <w:t>ł</w:t>
      </w:r>
      <w:r>
        <w:rPr>
          <w:sz w:val="20"/>
          <w:szCs w:val="20"/>
        </w:rPr>
        <w:t>a</w:t>
      </w:r>
      <w:r>
        <w:rPr>
          <w:sz w:val="20"/>
          <w:szCs w:val="20"/>
        </w:rPr>
        <w:t>ń</w:t>
      </w:r>
      <w:r>
        <w:rPr>
          <w:sz w:val="20"/>
          <w:szCs w:val="20"/>
        </w:rPr>
        <w:t xml:space="preserve"> i czynno</w:t>
      </w:r>
      <w:r>
        <w:rPr>
          <w:sz w:val="20"/>
          <w:szCs w:val="20"/>
        </w:rPr>
        <w:t>ś</w:t>
      </w:r>
      <w:r>
        <w:rPr>
          <w:sz w:val="20"/>
          <w:szCs w:val="20"/>
        </w:rPr>
        <w:t xml:space="preserve">ci realizowanych w ramach projektu </w:t>
      </w:r>
      <w:r w:rsidRPr="00DC7136">
        <w:rPr>
          <w:i/>
          <w:sz w:val="20"/>
          <w:szCs w:val="20"/>
        </w:rPr>
        <w:t>POWER 3.5 Zintegrowany Program Rozwoju U</w:t>
      </w:r>
      <w:r>
        <w:rPr>
          <w:i/>
          <w:sz w:val="20"/>
          <w:szCs w:val="20"/>
        </w:rPr>
        <w:t xml:space="preserve">niwersytetu Ekonomicznego w </w:t>
      </w:r>
      <w:r w:rsidRPr="00DC7136">
        <w:rPr>
          <w:i/>
          <w:sz w:val="20"/>
          <w:szCs w:val="20"/>
        </w:rPr>
        <w:t>K</w:t>
      </w:r>
      <w:r>
        <w:rPr>
          <w:i/>
          <w:sz w:val="20"/>
          <w:szCs w:val="20"/>
        </w:rPr>
        <w:t>rakowie</w:t>
      </w:r>
      <w:r w:rsidRPr="00DC7136">
        <w:rPr>
          <w:i/>
          <w:sz w:val="20"/>
          <w:szCs w:val="20"/>
        </w:rPr>
        <w:t>, rekomendowanego do dofinansowania przez Narodowe Centrum Bada</w:t>
      </w:r>
      <w:r w:rsidRPr="00DC7136">
        <w:rPr>
          <w:i/>
          <w:sz w:val="20"/>
          <w:szCs w:val="20"/>
        </w:rPr>
        <w:t>ń</w:t>
      </w:r>
      <w:r w:rsidRPr="00DC7136">
        <w:rPr>
          <w:i/>
          <w:sz w:val="20"/>
          <w:szCs w:val="20"/>
        </w:rPr>
        <w:t xml:space="preserve"> i Rozwoju </w:t>
      </w:r>
      <w:r w:rsidRPr="00DC7136">
        <w:rPr>
          <w:i/>
          <w:sz w:val="20"/>
          <w:szCs w:val="20"/>
        </w:rPr>
        <w:t>–</w:t>
      </w:r>
      <w:r w:rsidRPr="00DC7136">
        <w:rPr>
          <w:i/>
          <w:sz w:val="20"/>
          <w:szCs w:val="20"/>
        </w:rPr>
        <w:t xml:space="preserve"> Instytucj</w:t>
      </w:r>
      <w:r w:rsidRPr="00DC7136">
        <w:rPr>
          <w:i/>
          <w:sz w:val="20"/>
          <w:szCs w:val="20"/>
        </w:rPr>
        <w:t>ę</w:t>
      </w:r>
      <w:r w:rsidRPr="00DC7136">
        <w:rPr>
          <w:i/>
          <w:sz w:val="20"/>
          <w:szCs w:val="20"/>
        </w:rPr>
        <w:t xml:space="preserve"> Po</w:t>
      </w:r>
      <w:r w:rsidRPr="00DC7136">
        <w:rPr>
          <w:i/>
          <w:sz w:val="20"/>
          <w:szCs w:val="20"/>
        </w:rPr>
        <w:t>ś</w:t>
      </w:r>
      <w:r w:rsidRPr="00DC7136">
        <w:rPr>
          <w:i/>
          <w:sz w:val="20"/>
          <w:szCs w:val="20"/>
        </w:rPr>
        <w:t>rednicz</w:t>
      </w:r>
      <w:r w:rsidRPr="00DC7136">
        <w:rPr>
          <w:i/>
          <w:sz w:val="20"/>
          <w:szCs w:val="20"/>
        </w:rPr>
        <w:t>ą</w:t>
      </w:r>
      <w:r w:rsidRPr="00DC7136">
        <w:rPr>
          <w:i/>
          <w:sz w:val="20"/>
          <w:szCs w:val="20"/>
        </w:rPr>
        <w:t>c</w:t>
      </w:r>
      <w:r w:rsidRPr="00DC7136">
        <w:rPr>
          <w:i/>
          <w:sz w:val="20"/>
          <w:szCs w:val="20"/>
        </w:rPr>
        <w:t>ą</w:t>
      </w:r>
      <w:r w:rsidRPr="00DC7136">
        <w:rPr>
          <w:i/>
          <w:sz w:val="20"/>
          <w:szCs w:val="20"/>
        </w:rPr>
        <w:t xml:space="preserve"> w ramach konkursu nr WND-POWR.03.05.00-00-Z217/18</w:t>
      </w:r>
      <w:r>
        <w:rPr>
          <w:i/>
          <w:sz w:val="20"/>
          <w:szCs w:val="20"/>
        </w:rPr>
        <w:t xml:space="preserve"> </w:t>
      </w:r>
      <w:r>
        <w:rPr>
          <w:sz w:val="20"/>
          <w:szCs w:val="20"/>
        </w:rPr>
        <w:t xml:space="preserve">w ramach Programu Operacyjnego </w:t>
      </w:r>
      <w:r>
        <w:rPr>
          <w:i/>
          <w:sz w:val="20"/>
          <w:szCs w:val="20"/>
        </w:rPr>
        <w:t>Wiedza Edukacja Rozw</w:t>
      </w:r>
      <w:r>
        <w:rPr>
          <w:i/>
          <w:sz w:val="20"/>
          <w:szCs w:val="20"/>
        </w:rPr>
        <w:t>ó</w:t>
      </w:r>
      <w:r>
        <w:rPr>
          <w:i/>
          <w:sz w:val="20"/>
          <w:szCs w:val="20"/>
        </w:rPr>
        <w:t>j</w:t>
      </w:r>
      <w:r>
        <w:rPr>
          <w:sz w:val="20"/>
          <w:szCs w:val="20"/>
        </w:rPr>
        <w:t xml:space="preserve"> na lata 2014</w:t>
      </w:r>
      <w:r>
        <w:rPr>
          <w:sz w:val="20"/>
          <w:szCs w:val="20"/>
        </w:rPr>
        <w:t>–</w:t>
      </w:r>
      <w:r>
        <w:rPr>
          <w:sz w:val="20"/>
          <w:szCs w:val="20"/>
        </w:rPr>
        <w:t xml:space="preserve"> 2020, wsp</w:t>
      </w:r>
      <w:r>
        <w:rPr>
          <w:sz w:val="20"/>
          <w:szCs w:val="20"/>
        </w:rPr>
        <w:t>ół</w:t>
      </w:r>
      <w:r>
        <w:rPr>
          <w:sz w:val="20"/>
          <w:szCs w:val="20"/>
        </w:rPr>
        <w:t xml:space="preserve">finansowanego ze </w:t>
      </w:r>
      <w:r>
        <w:rPr>
          <w:sz w:val="20"/>
          <w:szCs w:val="20"/>
        </w:rPr>
        <w:t>ś</w:t>
      </w:r>
      <w:r>
        <w:rPr>
          <w:sz w:val="20"/>
          <w:szCs w:val="20"/>
        </w:rPr>
        <w:t>rodk</w:t>
      </w:r>
      <w:r>
        <w:rPr>
          <w:sz w:val="20"/>
          <w:szCs w:val="20"/>
        </w:rPr>
        <w:t>ó</w:t>
      </w:r>
      <w:r>
        <w:rPr>
          <w:sz w:val="20"/>
          <w:szCs w:val="20"/>
        </w:rPr>
        <w:t>w Unii Europejskiej w ramach Europejskiego Funduszu Spo</w:t>
      </w:r>
      <w:r>
        <w:rPr>
          <w:sz w:val="20"/>
          <w:szCs w:val="20"/>
        </w:rPr>
        <w:t>ł</w:t>
      </w:r>
      <w:r>
        <w:rPr>
          <w:sz w:val="20"/>
          <w:szCs w:val="20"/>
        </w:rPr>
        <w:t>ecznego, O</w:t>
      </w:r>
      <w:r>
        <w:rPr>
          <w:sz w:val="20"/>
          <w:szCs w:val="20"/>
        </w:rPr>
        <w:t>ś</w:t>
      </w:r>
      <w:r>
        <w:rPr>
          <w:sz w:val="20"/>
          <w:szCs w:val="20"/>
        </w:rPr>
        <w:t xml:space="preserve"> priorytetowa III </w:t>
      </w:r>
      <w:r>
        <w:rPr>
          <w:i/>
          <w:sz w:val="20"/>
          <w:szCs w:val="20"/>
        </w:rPr>
        <w:t>Szkolnictwo wy</w:t>
      </w:r>
      <w:r>
        <w:rPr>
          <w:i/>
          <w:sz w:val="20"/>
          <w:szCs w:val="20"/>
        </w:rPr>
        <w:t>ż</w:t>
      </w:r>
      <w:r>
        <w:rPr>
          <w:i/>
          <w:sz w:val="20"/>
          <w:szCs w:val="20"/>
        </w:rPr>
        <w:t>sze dla gospodarki i rozwoju</w:t>
      </w:r>
      <w:r>
        <w:rPr>
          <w:sz w:val="20"/>
          <w:szCs w:val="20"/>
        </w:rPr>
        <w:t>, Dzia</w:t>
      </w:r>
      <w:r>
        <w:rPr>
          <w:sz w:val="20"/>
          <w:szCs w:val="20"/>
        </w:rPr>
        <w:t>ł</w:t>
      </w:r>
      <w:r>
        <w:rPr>
          <w:sz w:val="20"/>
          <w:szCs w:val="20"/>
        </w:rPr>
        <w:t xml:space="preserve">anie 3.5. </w:t>
      </w:r>
      <w:r w:rsidRPr="00C43EA1">
        <w:rPr>
          <w:sz w:val="20"/>
          <w:szCs w:val="20"/>
        </w:rPr>
        <w:t xml:space="preserve">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Pr>
          <w:sz w:val="20"/>
          <w:szCs w:val="20"/>
        </w:rPr>
        <w:t xml:space="preserve">, </w:t>
      </w:r>
      <w:r>
        <w:rPr>
          <w:sz w:val="20"/>
          <w:szCs w:val="20"/>
          <w:lang w:eastAsia="en-US"/>
        </w:rPr>
        <w:t xml:space="preserve">na podstawie umowy o numerze </w:t>
      </w:r>
      <w:r w:rsidRPr="00DC7136">
        <w:rPr>
          <w:i/>
          <w:sz w:val="20"/>
          <w:szCs w:val="20"/>
        </w:rPr>
        <w:t>POWR.03.05.00-00-Z217/18</w:t>
      </w:r>
      <w:r>
        <w:rPr>
          <w:sz w:val="20"/>
          <w:szCs w:val="20"/>
          <w:lang w:eastAsia="en-US"/>
        </w:rPr>
        <w:t>.</w:t>
      </w:r>
    </w:p>
    <w:p w:rsidR="006269AC" w:rsidRPr="00D77A86" w:rsidRDefault="006269AC"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IP </w:t>
      </w:r>
      <w:r>
        <w:rPr>
          <w:sz w:val="20"/>
          <w:szCs w:val="20"/>
        </w:rPr>
        <w:t>–</w:t>
      </w:r>
      <w:r>
        <w:rPr>
          <w:sz w:val="20"/>
          <w:szCs w:val="20"/>
        </w:rPr>
        <w:t xml:space="preserve"> Instytucja Po</w:t>
      </w:r>
      <w:r>
        <w:rPr>
          <w:sz w:val="20"/>
          <w:szCs w:val="20"/>
        </w:rPr>
        <w:t>ś</w:t>
      </w:r>
      <w:r>
        <w:rPr>
          <w:sz w:val="20"/>
          <w:szCs w:val="20"/>
        </w:rPr>
        <w:t>rednicz</w:t>
      </w:r>
      <w:r>
        <w:rPr>
          <w:sz w:val="20"/>
          <w:szCs w:val="20"/>
        </w:rPr>
        <w:t>ą</w:t>
      </w:r>
      <w:r>
        <w:rPr>
          <w:sz w:val="20"/>
          <w:szCs w:val="20"/>
        </w:rPr>
        <w:t xml:space="preserve">ca </w:t>
      </w:r>
      <w:r>
        <w:rPr>
          <w:sz w:val="20"/>
          <w:szCs w:val="20"/>
        </w:rPr>
        <w:t>–</w:t>
      </w:r>
      <w:r>
        <w:rPr>
          <w:sz w:val="20"/>
          <w:szCs w:val="20"/>
        </w:rPr>
        <w:t xml:space="preserve"> Narodowe Centrum Bada</w:t>
      </w:r>
      <w:r>
        <w:rPr>
          <w:sz w:val="20"/>
          <w:szCs w:val="20"/>
        </w:rPr>
        <w:t>ń</w:t>
      </w:r>
      <w:r>
        <w:rPr>
          <w:sz w:val="20"/>
          <w:szCs w:val="20"/>
        </w:rPr>
        <w:t xml:space="preserve"> i Rozwoju w Warszawie, pe</w:t>
      </w:r>
      <w:r>
        <w:rPr>
          <w:sz w:val="20"/>
          <w:szCs w:val="20"/>
        </w:rPr>
        <w:t>ł</w:t>
      </w:r>
      <w:r>
        <w:rPr>
          <w:sz w:val="20"/>
          <w:szCs w:val="20"/>
        </w:rPr>
        <w:t>ni</w:t>
      </w:r>
      <w:r>
        <w:rPr>
          <w:sz w:val="20"/>
          <w:szCs w:val="20"/>
        </w:rPr>
        <w:t>ą</w:t>
      </w:r>
      <w:r>
        <w:rPr>
          <w:sz w:val="20"/>
          <w:szCs w:val="20"/>
        </w:rPr>
        <w:t>cy funkcj</w:t>
      </w:r>
      <w:r>
        <w:rPr>
          <w:sz w:val="20"/>
          <w:szCs w:val="20"/>
        </w:rPr>
        <w:t>ę</w:t>
      </w:r>
      <w:r>
        <w:rPr>
          <w:sz w:val="20"/>
          <w:szCs w:val="20"/>
        </w:rPr>
        <w:t xml:space="preserve"> Instytucji Po</w:t>
      </w:r>
      <w:r>
        <w:rPr>
          <w:sz w:val="20"/>
          <w:szCs w:val="20"/>
        </w:rPr>
        <w:t>ś</w:t>
      </w:r>
      <w:r>
        <w:rPr>
          <w:sz w:val="20"/>
          <w:szCs w:val="20"/>
        </w:rPr>
        <w:t>rednicz</w:t>
      </w:r>
      <w:r>
        <w:rPr>
          <w:sz w:val="20"/>
          <w:szCs w:val="20"/>
        </w:rPr>
        <w:t>ą</w:t>
      </w:r>
      <w:r>
        <w:rPr>
          <w:sz w:val="20"/>
          <w:szCs w:val="20"/>
        </w:rPr>
        <w:t>cej Programem Operacyjnym Wiedza Edukacja Rozw</w:t>
      </w:r>
      <w:r>
        <w:rPr>
          <w:sz w:val="20"/>
          <w:szCs w:val="20"/>
        </w:rPr>
        <w:t>ó</w:t>
      </w:r>
      <w:r>
        <w:rPr>
          <w:sz w:val="20"/>
          <w:szCs w:val="20"/>
        </w:rPr>
        <w:t>j na lata 2014</w:t>
      </w:r>
      <w:r>
        <w:rPr>
          <w:sz w:val="20"/>
          <w:szCs w:val="20"/>
        </w:rPr>
        <w:t>–</w:t>
      </w:r>
      <w:r>
        <w:rPr>
          <w:sz w:val="20"/>
          <w:szCs w:val="20"/>
        </w:rPr>
        <w:t xml:space="preserve">2020, dla Priorytetu V </w:t>
      </w:r>
      <w:r>
        <w:rPr>
          <w:sz w:val="20"/>
          <w:szCs w:val="20"/>
        </w:rPr>
        <w:t>–</w:t>
      </w:r>
      <w:r>
        <w:rPr>
          <w:sz w:val="20"/>
          <w:szCs w:val="20"/>
        </w:rPr>
        <w:t xml:space="preserve"> podmiot publiczny odpowiedzialny za realizacj</w:t>
      </w:r>
      <w:r>
        <w:rPr>
          <w:sz w:val="20"/>
          <w:szCs w:val="20"/>
        </w:rPr>
        <w:t>ę</w:t>
      </w:r>
      <w:r>
        <w:rPr>
          <w:sz w:val="20"/>
          <w:szCs w:val="20"/>
        </w:rPr>
        <w:t xml:space="preserve"> cz</w:t>
      </w:r>
      <w:r>
        <w:rPr>
          <w:sz w:val="20"/>
          <w:szCs w:val="20"/>
        </w:rPr>
        <w:t>ęś</w:t>
      </w:r>
      <w:r>
        <w:rPr>
          <w:sz w:val="20"/>
          <w:szCs w:val="20"/>
        </w:rPr>
        <w:t>ci priorytet</w:t>
      </w:r>
      <w:r>
        <w:rPr>
          <w:sz w:val="20"/>
          <w:szCs w:val="20"/>
        </w:rPr>
        <w:t>ó</w:t>
      </w:r>
      <w:r>
        <w:rPr>
          <w:sz w:val="20"/>
          <w:szCs w:val="20"/>
        </w:rPr>
        <w:t>w programu operacyjnego oraz za bezpo</w:t>
      </w:r>
      <w:r>
        <w:rPr>
          <w:sz w:val="20"/>
          <w:szCs w:val="20"/>
        </w:rPr>
        <w:t>ś</w:t>
      </w:r>
      <w:r>
        <w:rPr>
          <w:sz w:val="20"/>
          <w:szCs w:val="20"/>
        </w:rPr>
        <w:t>rednie kontakty z Zamawiaj</w:t>
      </w:r>
      <w:r>
        <w:rPr>
          <w:sz w:val="20"/>
          <w:szCs w:val="20"/>
        </w:rPr>
        <w:t>ą</w:t>
      </w:r>
      <w:r>
        <w:rPr>
          <w:sz w:val="20"/>
          <w:szCs w:val="20"/>
        </w:rPr>
        <w:t>cym, na podstawie odpowiedniego porozumienia lub umowy o dofinansowanie realizacji powierzonych jej zada</w:t>
      </w:r>
      <w:r>
        <w:rPr>
          <w:sz w:val="20"/>
          <w:szCs w:val="20"/>
        </w:rPr>
        <w:t>ń</w:t>
      </w:r>
      <w:r>
        <w:rPr>
          <w:sz w:val="20"/>
          <w:szCs w:val="20"/>
        </w:rPr>
        <w:t xml:space="preserve">. </w:t>
      </w:r>
    </w:p>
    <w:p w:rsidR="006269AC" w:rsidRPr="00D77A86" w:rsidRDefault="006269AC" w:rsidP="006E187A">
      <w:pPr>
        <w:numPr>
          <w:ilvl w:val="0"/>
          <w:numId w:val="7"/>
        </w:numPr>
        <w:autoSpaceDE w:val="0"/>
        <w:autoSpaceDN w:val="0"/>
        <w:adjustRightInd w:val="0"/>
        <w:spacing w:before="120" w:after="120" w:line="240" w:lineRule="auto"/>
        <w:ind w:left="284" w:right="-2" w:hanging="284"/>
        <w:jc w:val="both"/>
        <w:rPr>
          <w:sz w:val="20"/>
          <w:szCs w:val="20"/>
        </w:rPr>
      </w:pPr>
      <w:r>
        <w:rPr>
          <w:bCs/>
          <w:i/>
          <w:sz w:val="20"/>
          <w:szCs w:val="20"/>
        </w:rPr>
        <w:t xml:space="preserve">PO WER </w:t>
      </w:r>
      <w:r>
        <w:rPr>
          <w:sz w:val="20"/>
          <w:szCs w:val="20"/>
        </w:rPr>
        <w:t>–</w:t>
      </w:r>
      <w:r>
        <w:rPr>
          <w:sz w:val="20"/>
          <w:szCs w:val="20"/>
        </w:rPr>
        <w:t xml:space="preserve"> Program Operacyjny Wiedza Edukacja Rozw</w:t>
      </w:r>
      <w:r>
        <w:rPr>
          <w:sz w:val="20"/>
          <w:szCs w:val="20"/>
        </w:rPr>
        <w:t>ó</w:t>
      </w:r>
      <w:r>
        <w:rPr>
          <w:sz w:val="20"/>
          <w:szCs w:val="20"/>
        </w:rPr>
        <w:t>j na lata 2014</w:t>
      </w:r>
      <w:r>
        <w:rPr>
          <w:sz w:val="20"/>
          <w:szCs w:val="20"/>
        </w:rPr>
        <w:t>–</w:t>
      </w:r>
      <w:r>
        <w:rPr>
          <w:sz w:val="20"/>
          <w:szCs w:val="20"/>
        </w:rPr>
        <w:t>2020.</w:t>
      </w:r>
    </w:p>
    <w:p w:rsidR="006269AC" w:rsidRPr="00D77A86" w:rsidRDefault="006269AC" w:rsidP="006E187A">
      <w:pPr>
        <w:numPr>
          <w:ilvl w:val="0"/>
          <w:numId w:val="7"/>
        </w:numPr>
        <w:autoSpaceDE w:val="0"/>
        <w:autoSpaceDN w:val="0"/>
        <w:adjustRightInd w:val="0"/>
        <w:spacing w:before="120" w:after="120" w:line="240" w:lineRule="auto"/>
        <w:ind w:left="284" w:right="-2" w:hanging="284"/>
        <w:jc w:val="both"/>
        <w:rPr>
          <w:sz w:val="20"/>
          <w:szCs w:val="20"/>
        </w:rPr>
      </w:pPr>
      <w:r>
        <w:rPr>
          <w:i/>
          <w:iCs/>
          <w:sz w:val="20"/>
          <w:szCs w:val="20"/>
        </w:rPr>
        <w:t xml:space="preserve">Wytyczne </w:t>
      </w:r>
      <w:r>
        <w:rPr>
          <w:sz w:val="20"/>
          <w:szCs w:val="20"/>
        </w:rPr>
        <w:t>–</w:t>
      </w:r>
      <w:r>
        <w:rPr>
          <w:sz w:val="20"/>
          <w:szCs w:val="20"/>
        </w:rPr>
        <w:t xml:space="preserve"> </w:t>
      </w:r>
      <w:hyperlink r:id="rId7" w:tooltip="Wytyczne w zakresie kwalifikowalnoejski" w:history="1">
        <w:r>
          <w:rPr>
            <w:sz w:val="20"/>
            <w:szCs w:val="20"/>
            <w:lang w:eastAsia="en-US"/>
          </w:rPr>
          <w:t>Wytyczne w zakresie kwalifikowalno</w:t>
        </w:r>
        <w:r>
          <w:rPr>
            <w:sz w:val="20"/>
            <w:szCs w:val="20"/>
            <w:lang w:eastAsia="en-US"/>
          </w:rPr>
          <w:t>ś</w:t>
        </w:r>
        <w:r>
          <w:rPr>
            <w:sz w:val="20"/>
            <w:szCs w:val="20"/>
            <w:lang w:eastAsia="en-US"/>
          </w:rPr>
          <w:t>ci wydatk</w:t>
        </w:r>
        <w:r>
          <w:rPr>
            <w:sz w:val="20"/>
            <w:szCs w:val="20"/>
            <w:lang w:eastAsia="en-US"/>
          </w:rPr>
          <w:t>ó</w:t>
        </w:r>
        <w:r>
          <w:rPr>
            <w:sz w:val="20"/>
            <w:szCs w:val="20"/>
            <w:lang w:eastAsia="en-US"/>
          </w:rPr>
          <w:t>w w ramach Europejskiego Funduszu Rozwoju Regionalnego, Europejskiego Funduszu Spo</w:t>
        </w:r>
        <w:r>
          <w:rPr>
            <w:sz w:val="20"/>
            <w:szCs w:val="20"/>
            <w:lang w:eastAsia="en-US"/>
          </w:rPr>
          <w:t>ł</w:t>
        </w:r>
        <w:r>
          <w:rPr>
            <w:sz w:val="20"/>
            <w:szCs w:val="20"/>
            <w:lang w:eastAsia="en-US"/>
          </w:rPr>
          <w:t>ecznego oraz Funduszu Sp</w:t>
        </w:r>
        <w:r>
          <w:rPr>
            <w:sz w:val="20"/>
            <w:szCs w:val="20"/>
            <w:lang w:eastAsia="en-US"/>
          </w:rPr>
          <w:t>ó</w:t>
        </w:r>
        <w:r>
          <w:rPr>
            <w:sz w:val="20"/>
            <w:szCs w:val="20"/>
            <w:lang w:eastAsia="en-US"/>
          </w:rPr>
          <w:t>jno</w:t>
        </w:r>
        <w:r>
          <w:rPr>
            <w:sz w:val="20"/>
            <w:szCs w:val="20"/>
            <w:lang w:eastAsia="en-US"/>
          </w:rPr>
          <w:t>ś</w:t>
        </w:r>
        <w:r>
          <w:rPr>
            <w:sz w:val="20"/>
            <w:szCs w:val="20"/>
            <w:lang w:eastAsia="en-US"/>
          </w:rPr>
          <w:t>ci na lata 2014</w:t>
        </w:r>
        <w:r>
          <w:rPr>
            <w:sz w:val="20"/>
            <w:szCs w:val="20"/>
          </w:rPr>
          <w:t>–</w:t>
        </w:r>
        <w:r>
          <w:rPr>
            <w:sz w:val="20"/>
            <w:szCs w:val="20"/>
            <w:lang w:eastAsia="en-US"/>
          </w:rPr>
          <w:t xml:space="preserve">2020 </w:t>
        </w:r>
      </w:hyperlink>
      <w:r>
        <w:rPr>
          <w:bCs/>
          <w:sz w:val="20"/>
          <w:szCs w:val="20"/>
        </w:rPr>
        <w:t>i inne aktualnie obowi</w:t>
      </w:r>
      <w:r>
        <w:rPr>
          <w:bCs/>
          <w:sz w:val="20"/>
          <w:szCs w:val="20"/>
        </w:rPr>
        <w:t>ą</w:t>
      </w:r>
      <w:r>
        <w:rPr>
          <w:bCs/>
          <w:sz w:val="20"/>
          <w:szCs w:val="20"/>
        </w:rPr>
        <w:t>zuj</w:t>
      </w:r>
      <w:r>
        <w:rPr>
          <w:bCs/>
          <w:sz w:val="20"/>
          <w:szCs w:val="20"/>
        </w:rPr>
        <w:t>ą</w:t>
      </w:r>
      <w:r>
        <w:rPr>
          <w:bCs/>
          <w:sz w:val="20"/>
          <w:szCs w:val="20"/>
        </w:rPr>
        <w:t>ce dla Projektu.</w:t>
      </w:r>
    </w:p>
    <w:p w:rsidR="006269AC" w:rsidRPr="00D77A86" w:rsidRDefault="006269AC"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Beneficjent </w:t>
      </w:r>
      <w:r>
        <w:rPr>
          <w:sz w:val="20"/>
          <w:szCs w:val="20"/>
        </w:rPr>
        <w:t>–</w:t>
      </w:r>
      <w:r>
        <w:rPr>
          <w:sz w:val="20"/>
          <w:szCs w:val="20"/>
        </w:rPr>
        <w:t xml:space="preserve"> Zamawiaj</w:t>
      </w:r>
      <w:r>
        <w:rPr>
          <w:sz w:val="20"/>
          <w:szCs w:val="20"/>
        </w:rPr>
        <w:t>ą</w:t>
      </w:r>
      <w:r>
        <w:rPr>
          <w:sz w:val="20"/>
          <w:szCs w:val="20"/>
        </w:rPr>
        <w:t>cy.</w:t>
      </w:r>
    </w:p>
    <w:p w:rsidR="006269AC" w:rsidRPr="00D77A86" w:rsidRDefault="006269AC"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Godzina szkoleniowa </w:t>
      </w:r>
      <w:r>
        <w:rPr>
          <w:sz w:val="20"/>
          <w:szCs w:val="20"/>
        </w:rPr>
        <w:t>–</w:t>
      </w:r>
      <w:r>
        <w:rPr>
          <w:sz w:val="20"/>
          <w:szCs w:val="20"/>
          <w:lang w:eastAsia="en-US"/>
        </w:rPr>
        <w:t xml:space="preserve"> 1 godzina szkoleniowa wynosi 45 minut.</w:t>
      </w:r>
    </w:p>
    <w:p w:rsidR="006269AC" w:rsidRPr="00D77A86" w:rsidRDefault="006269AC"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Dni robocze </w:t>
      </w:r>
      <w:r>
        <w:rPr>
          <w:sz w:val="20"/>
          <w:szCs w:val="20"/>
        </w:rPr>
        <w:t>–</w:t>
      </w:r>
      <w:r>
        <w:rPr>
          <w:sz w:val="20"/>
          <w:szCs w:val="20"/>
        </w:rPr>
        <w:t xml:space="preserve"> </w:t>
      </w:r>
      <w:r>
        <w:rPr>
          <w:sz w:val="20"/>
          <w:szCs w:val="20"/>
          <w:lang w:eastAsia="en-US"/>
        </w:rPr>
        <w:t>za dzie</w:t>
      </w:r>
      <w:r>
        <w:rPr>
          <w:sz w:val="20"/>
          <w:szCs w:val="20"/>
          <w:lang w:eastAsia="en-US"/>
        </w:rPr>
        <w:t>ń</w:t>
      </w:r>
      <w:r>
        <w:rPr>
          <w:sz w:val="20"/>
          <w:szCs w:val="20"/>
          <w:lang w:eastAsia="en-US"/>
        </w:rPr>
        <w:t xml:space="preserve"> roboczy uznawany jest ka</w:t>
      </w:r>
      <w:r>
        <w:rPr>
          <w:sz w:val="20"/>
          <w:szCs w:val="20"/>
          <w:lang w:eastAsia="en-US"/>
        </w:rPr>
        <w:t>ż</w:t>
      </w:r>
      <w:r>
        <w:rPr>
          <w:sz w:val="20"/>
          <w:szCs w:val="20"/>
          <w:lang w:eastAsia="en-US"/>
        </w:rPr>
        <w:t>dy dzie</w:t>
      </w:r>
      <w:r>
        <w:rPr>
          <w:sz w:val="20"/>
          <w:szCs w:val="20"/>
          <w:lang w:eastAsia="en-US"/>
        </w:rPr>
        <w:t>ń</w:t>
      </w:r>
      <w:r>
        <w:rPr>
          <w:sz w:val="20"/>
          <w:szCs w:val="20"/>
          <w:lang w:eastAsia="en-US"/>
        </w:rPr>
        <w:t xml:space="preserve"> tygodnia od poniedzia</w:t>
      </w:r>
      <w:r>
        <w:rPr>
          <w:sz w:val="20"/>
          <w:szCs w:val="20"/>
          <w:lang w:eastAsia="en-US"/>
        </w:rPr>
        <w:t>ł</w:t>
      </w:r>
      <w:r>
        <w:rPr>
          <w:sz w:val="20"/>
          <w:szCs w:val="20"/>
          <w:lang w:eastAsia="en-US"/>
        </w:rPr>
        <w:t>ku do pi</w:t>
      </w:r>
      <w:r>
        <w:rPr>
          <w:sz w:val="20"/>
          <w:szCs w:val="20"/>
          <w:lang w:eastAsia="en-US"/>
        </w:rPr>
        <w:t>ą</w:t>
      </w:r>
      <w:r>
        <w:rPr>
          <w:sz w:val="20"/>
          <w:szCs w:val="20"/>
          <w:lang w:eastAsia="en-US"/>
        </w:rPr>
        <w:t>tku, za wyj</w:t>
      </w:r>
      <w:r>
        <w:rPr>
          <w:sz w:val="20"/>
          <w:szCs w:val="20"/>
          <w:lang w:eastAsia="en-US"/>
        </w:rPr>
        <w:t>ą</w:t>
      </w:r>
      <w:r>
        <w:rPr>
          <w:sz w:val="20"/>
          <w:szCs w:val="20"/>
          <w:lang w:eastAsia="en-US"/>
        </w:rPr>
        <w:t>tkiem dni ustawowo wolnych od pracy (</w:t>
      </w:r>
      <w:r>
        <w:rPr>
          <w:sz w:val="20"/>
          <w:szCs w:val="20"/>
          <w:lang w:eastAsia="en-US"/>
        </w:rPr>
        <w:t>ś</w:t>
      </w:r>
      <w:r>
        <w:rPr>
          <w:sz w:val="20"/>
          <w:szCs w:val="20"/>
          <w:lang w:eastAsia="en-US"/>
        </w:rPr>
        <w:t>wi</w:t>
      </w:r>
      <w:r>
        <w:rPr>
          <w:sz w:val="20"/>
          <w:szCs w:val="20"/>
          <w:lang w:eastAsia="en-US"/>
        </w:rPr>
        <w:t>ą</w:t>
      </w:r>
      <w:r>
        <w:rPr>
          <w:sz w:val="20"/>
          <w:szCs w:val="20"/>
          <w:lang w:eastAsia="en-US"/>
        </w:rPr>
        <w:t>t).</w:t>
      </w:r>
    </w:p>
    <w:p w:rsidR="006269AC" w:rsidRPr="004823E3" w:rsidRDefault="006269AC" w:rsidP="006E187A">
      <w:pPr>
        <w:numPr>
          <w:ilvl w:val="0"/>
          <w:numId w:val="7"/>
        </w:numPr>
        <w:autoSpaceDE w:val="0"/>
        <w:autoSpaceDN w:val="0"/>
        <w:adjustRightInd w:val="0"/>
        <w:spacing w:before="120" w:after="120" w:line="240" w:lineRule="auto"/>
        <w:ind w:left="284" w:right="-2" w:hanging="284"/>
        <w:jc w:val="both"/>
        <w:rPr>
          <w:spacing w:val="-4"/>
          <w:sz w:val="20"/>
          <w:szCs w:val="20"/>
        </w:rPr>
      </w:pPr>
      <w:r w:rsidRPr="004823E3">
        <w:rPr>
          <w:bCs/>
          <w:i/>
          <w:iCs/>
          <w:spacing w:val="-4"/>
          <w:sz w:val="20"/>
          <w:szCs w:val="20"/>
        </w:rPr>
        <w:t xml:space="preserve">Program szkolenia </w:t>
      </w:r>
      <w:r w:rsidRPr="000F6B40">
        <w:rPr>
          <w:spacing w:val="-4"/>
          <w:sz w:val="20"/>
          <w:szCs w:val="20"/>
        </w:rPr>
        <w:t>–</w:t>
      </w:r>
      <w:r w:rsidRPr="004823E3">
        <w:rPr>
          <w:spacing w:val="-4"/>
          <w:sz w:val="20"/>
          <w:szCs w:val="20"/>
        </w:rPr>
        <w:t xml:space="preserve"> dokument zawieraj</w:t>
      </w:r>
      <w:r w:rsidRPr="004823E3">
        <w:rPr>
          <w:spacing w:val="-4"/>
          <w:sz w:val="20"/>
          <w:szCs w:val="20"/>
        </w:rPr>
        <w:t>ą</w:t>
      </w:r>
      <w:r w:rsidRPr="004823E3">
        <w:rPr>
          <w:spacing w:val="-4"/>
          <w:sz w:val="20"/>
          <w:szCs w:val="20"/>
        </w:rPr>
        <w:t>cy szczeg</w:t>
      </w:r>
      <w:r w:rsidRPr="004823E3">
        <w:rPr>
          <w:spacing w:val="-4"/>
          <w:sz w:val="20"/>
          <w:szCs w:val="20"/>
        </w:rPr>
        <w:t>ół</w:t>
      </w:r>
      <w:r w:rsidRPr="004823E3">
        <w:rPr>
          <w:spacing w:val="-4"/>
          <w:sz w:val="20"/>
          <w:szCs w:val="20"/>
        </w:rPr>
        <w:t>owy opis modu</w:t>
      </w:r>
      <w:r w:rsidRPr="004823E3">
        <w:rPr>
          <w:spacing w:val="-4"/>
          <w:sz w:val="20"/>
          <w:szCs w:val="20"/>
        </w:rPr>
        <w:t>łó</w:t>
      </w:r>
      <w:r w:rsidRPr="004823E3">
        <w:rPr>
          <w:spacing w:val="-4"/>
          <w:sz w:val="20"/>
          <w:szCs w:val="20"/>
        </w:rPr>
        <w:t>w merytorycznych szkolenia przedstawionych w uk</w:t>
      </w:r>
      <w:r w:rsidRPr="004823E3">
        <w:rPr>
          <w:spacing w:val="-4"/>
          <w:sz w:val="20"/>
          <w:szCs w:val="20"/>
        </w:rPr>
        <w:t>ł</w:t>
      </w:r>
      <w:r w:rsidRPr="004823E3">
        <w:rPr>
          <w:spacing w:val="-4"/>
          <w:sz w:val="20"/>
          <w:szCs w:val="20"/>
        </w:rPr>
        <w:t>adzie chronologicznym, stanowi</w:t>
      </w:r>
      <w:r w:rsidRPr="004823E3">
        <w:rPr>
          <w:spacing w:val="-4"/>
          <w:sz w:val="20"/>
          <w:szCs w:val="20"/>
        </w:rPr>
        <w:t>ą</w:t>
      </w:r>
      <w:r w:rsidRPr="004823E3">
        <w:rPr>
          <w:spacing w:val="-4"/>
          <w:sz w:val="20"/>
          <w:szCs w:val="20"/>
        </w:rPr>
        <w:t xml:space="preserve">cy </w:t>
      </w:r>
      <w:r w:rsidRPr="004823E3">
        <w:rPr>
          <w:spacing w:val="-4"/>
          <w:sz w:val="20"/>
          <w:szCs w:val="20"/>
          <w:lang w:eastAsia="en-US"/>
        </w:rPr>
        <w:t>odpowied</w:t>
      </w:r>
      <w:r w:rsidRPr="004823E3">
        <w:rPr>
          <w:spacing w:val="-4"/>
          <w:sz w:val="20"/>
          <w:szCs w:val="20"/>
          <w:lang w:eastAsia="en-US"/>
        </w:rPr>
        <w:t>ź</w:t>
      </w:r>
      <w:r w:rsidRPr="004823E3">
        <w:rPr>
          <w:spacing w:val="-4"/>
          <w:sz w:val="20"/>
          <w:szCs w:val="20"/>
          <w:lang w:eastAsia="en-US"/>
        </w:rPr>
        <w:t xml:space="preserve"> na okre</w:t>
      </w:r>
      <w:r w:rsidRPr="004823E3">
        <w:rPr>
          <w:spacing w:val="-4"/>
          <w:sz w:val="20"/>
          <w:szCs w:val="20"/>
          <w:lang w:eastAsia="en-US"/>
        </w:rPr>
        <w:t>ś</w:t>
      </w:r>
      <w:r w:rsidRPr="004823E3">
        <w:rPr>
          <w:spacing w:val="-4"/>
          <w:sz w:val="20"/>
          <w:szCs w:val="20"/>
          <w:lang w:eastAsia="en-US"/>
        </w:rPr>
        <w:t>lone przez Zamawiaj</w:t>
      </w:r>
      <w:r w:rsidRPr="004823E3">
        <w:rPr>
          <w:spacing w:val="-4"/>
          <w:sz w:val="20"/>
          <w:szCs w:val="20"/>
          <w:lang w:eastAsia="en-US"/>
        </w:rPr>
        <w:t>ą</w:t>
      </w:r>
      <w:r w:rsidRPr="004823E3">
        <w:rPr>
          <w:spacing w:val="-4"/>
          <w:sz w:val="20"/>
          <w:szCs w:val="20"/>
          <w:lang w:eastAsia="en-US"/>
        </w:rPr>
        <w:t>cego potrzeby szkoleniowe, kt</w:t>
      </w:r>
      <w:r w:rsidRPr="004823E3">
        <w:rPr>
          <w:spacing w:val="-4"/>
          <w:sz w:val="20"/>
          <w:szCs w:val="20"/>
          <w:lang w:eastAsia="en-US"/>
        </w:rPr>
        <w:t>ó</w:t>
      </w:r>
      <w:r w:rsidRPr="004823E3">
        <w:rPr>
          <w:spacing w:val="-4"/>
          <w:sz w:val="20"/>
          <w:szCs w:val="20"/>
          <w:lang w:eastAsia="en-US"/>
        </w:rPr>
        <w:t>ry umo</w:t>
      </w:r>
      <w:r w:rsidRPr="004823E3">
        <w:rPr>
          <w:spacing w:val="-4"/>
          <w:sz w:val="20"/>
          <w:szCs w:val="20"/>
          <w:lang w:eastAsia="en-US"/>
        </w:rPr>
        <w:t>ż</w:t>
      </w:r>
      <w:r w:rsidRPr="004823E3">
        <w:rPr>
          <w:spacing w:val="-4"/>
          <w:sz w:val="20"/>
          <w:szCs w:val="20"/>
          <w:lang w:eastAsia="en-US"/>
        </w:rPr>
        <w:t>liwi skuteczn</w:t>
      </w:r>
      <w:r w:rsidRPr="004823E3">
        <w:rPr>
          <w:spacing w:val="-4"/>
          <w:sz w:val="20"/>
          <w:szCs w:val="20"/>
          <w:lang w:eastAsia="en-US"/>
        </w:rPr>
        <w:t>ą</w:t>
      </w:r>
      <w:r w:rsidRPr="004823E3">
        <w:rPr>
          <w:spacing w:val="-4"/>
          <w:sz w:val="20"/>
          <w:szCs w:val="20"/>
          <w:lang w:eastAsia="en-US"/>
        </w:rPr>
        <w:t xml:space="preserve"> realizacj</w:t>
      </w:r>
      <w:r w:rsidRPr="004823E3">
        <w:rPr>
          <w:spacing w:val="-4"/>
          <w:sz w:val="20"/>
          <w:szCs w:val="20"/>
          <w:lang w:eastAsia="en-US"/>
        </w:rPr>
        <w:t>ę</w:t>
      </w:r>
      <w:r w:rsidRPr="004823E3">
        <w:rPr>
          <w:spacing w:val="-4"/>
          <w:sz w:val="20"/>
          <w:szCs w:val="20"/>
          <w:lang w:eastAsia="en-US"/>
        </w:rPr>
        <w:t xml:space="preserve"> cel</w:t>
      </w:r>
      <w:r w:rsidRPr="004823E3">
        <w:rPr>
          <w:spacing w:val="-4"/>
          <w:sz w:val="20"/>
          <w:szCs w:val="20"/>
          <w:lang w:eastAsia="en-US"/>
        </w:rPr>
        <w:t>ó</w:t>
      </w:r>
      <w:r w:rsidRPr="004823E3">
        <w:rPr>
          <w:spacing w:val="-4"/>
          <w:sz w:val="20"/>
          <w:szCs w:val="20"/>
          <w:lang w:eastAsia="en-US"/>
        </w:rPr>
        <w:t>w szkolenia, w oparciu o dob</w:t>
      </w:r>
      <w:r w:rsidRPr="004823E3">
        <w:rPr>
          <w:spacing w:val="-4"/>
          <w:sz w:val="20"/>
          <w:szCs w:val="20"/>
          <w:lang w:eastAsia="en-US"/>
        </w:rPr>
        <w:t>ó</w:t>
      </w:r>
      <w:r w:rsidRPr="004823E3">
        <w:rPr>
          <w:spacing w:val="-4"/>
          <w:sz w:val="20"/>
          <w:szCs w:val="20"/>
          <w:lang w:eastAsia="en-US"/>
        </w:rPr>
        <w:t xml:space="preserve">r odpowiednich metod szkoleniowych, teorii oraz praktycznych </w:t>
      </w:r>
      <w:r w:rsidRPr="004823E3">
        <w:rPr>
          <w:spacing w:val="-4"/>
          <w:sz w:val="20"/>
          <w:szCs w:val="20"/>
          <w:lang w:eastAsia="en-US"/>
        </w:rPr>
        <w:t>ć</w:t>
      </w:r>
      <w:r w:rsidRPr="004823E3">
        <w:rPr>
          <w:spacing w:val="-4"/>
          <w:sz w:val="20"/>
          <w:szCs w:val="20"/>
          <w:lang w:eastAsia="en-US"/>
        </w:rPr>
        <w:t>wicze</w:t>
      </w:r>
      <w:r w:rsidRPr="004823E3">
        <w:rPr>
          <w:spacing w:val="-4"/>
          <w:sz w:val="20"/>
          <w:szCs w:val="20"/>
          <w:lang w:eastAsia="en-US"/>
        </w:rPr>
        <w:t>ń</w:t>
      </w:r>
      <w:r w:rsidRPr="004823E3">
        <w:rPr>
          <w:spacing w:val="-4"/>
          <w:sz w:val="20"/>
          <w:szCs w:val="20"/>
          <w:lang w:eastAsia="en-US"/>
        </w:rPr>
        <w:t xml:space="preserve"> dostosowanych do profilu zawodowego uczestnik</w:t>
      </w:r>
      <w:r w:rsidRPr="004823E3">
        <w:rPr>
          <w:spacing w:val="-4"/>
          <w:sz w:val="20"/>
          <w:szCs w:val="20"/>
          <w:lang w:eastAsia="en-US"/>
        </w:rPr>
        <w:t>ó</w:t>
      </w:r>
      <w:r w:rsidRPr="004823E3">
        <w:rPr>
          <w:spacing w:val="-4"/>
          <w:sz w:val="20"/>
          <w:szCs w:val="20"/>
          <w:lang w:eastAsia="en-US"/>
        </w:rPr>
        <w:t xml:space="preserve">w </w:t>
      </w:r>
      <w:r w:rsidRPr="000F6B40">
        <w:rPr>
          <w:spacing w:val="-4"/>
          <w:sz w:val="20"/>
          <w:szCs w:val="20"/>
          <w:lang w:eastAsia="en-US"/>
        </w:rPr>
        <w:t>–</w:t>
      </w:r>
      <w:r w:rsidRPr="004823E3">
        <w:rPr>
          <w:spacing w:val="-4"/>
          <w:sz w:val="20"/>
          <w:szCs w:val="20"/>
          <w:lang w:eastAsia="en-US"/>
        </w:rPr>
        <w:t xml:space="preserve"> kadry akademickiej. W niniejszym rozumieniu sk</w:t>
      </w:r>
      <w:r w:rsidRPr="004823E3">
        <w:rPr>
          <w:spacing w:val="-4"/>
          <w:sz w:val="20"/>
          <w:szCs w:val="20"/>
          <w:lang w:eastAsia="en-US"/>
        </w:rPr>
        <w:t>ł</w:t>
      </w:r>
      <w:r w:rsidRPr="004823E3">
        <w:rPr>
          <w:spacing w:val="-4"/>
          <w:sz w:val="20"/>
          <w:szCs w:val="20"/>
          <w:lang w:eastAsia="en-US"/>
        </w:rPr>
        <w:t>adow</w:t>
      </w:r>
      <w:r w:rsidRPr="004823E3">
        <w:rPr>
          <w:spacing w:val="-4"/>
          <w:sz w:val="20"/>
          <w:szCs w:val="20"/>
          <w:lang w:eastAsia="en-US"/>
        </w:rPr>
        <w:t>ą</w:t>
      </w:r>
      <w:r w:rsidRPr="004823E3">
        <w:rPr>
          <w:spacing w:val="-4"/>
          <w:sz w:val="20"/>
          <w:szCs w:val="20"/>
          <w:lang w:eastAsia="en-US"/>
        </w:rPr>
        <w:t xml:space="preserve"> Programu szkolenia jest r</w:t>
      </w:r>
      <w:r w:rsidRPr="004823E3">
        <w:rPr>
          <w:spacing w:val="-4"/>
          <w:sz w:val="20"/>
          <w:szCs w:val="20"/>
          <w:lang w:eastAsia="en-US"/>
        </w:rPr>
        <w:t>ó</w:t>
      </w:r>
      <w:r w:rsidRPr="004823E3">
        <w:rPr>
          <w:spacing w:val="-4"/>
          <w:sz w:val="20"/>
          <w:szCs w:val="20"/>
          <w:lang w:eastAsia="en-US"/>
        </w:rPr>
        <w:t>wnie</w:t>
      </w:r>
      <w:r w:rsidRPr="004823E3">
        <w:rPr>
          <w:spacing w:val="-4"/>
          <w:sz w:val="20"/>
          <w:szCs w:val="20"/>
          <w:lang w:eastAsia="en-US"/>
        </w:rPr>
        <w:t>ż</w:t>
      </w:r>
      <w:r w:rsidRPr="004823E3">
        <w:rPr>
          <w:spacing w:val="-4"/>
          <w:sz w:val="20"/>
          <w:szCs w:val="20"/>
          <w:lang w:eastAsia="en-US"/>
        </w:rPr>
        <w:t xml:space="preserve"> Harmonogram szkolenia.</w:t>
      </w:r>
    </w:p>
    <w:p w:rsidR="006269AC" w:rsidRPr="00D91D8A" w:rsidRDefault="006269AC" w:rsidP="00886A6F">
      <w:pPr>
        <w:numPr>
          <w:ilvl w:val="0"/>
          <w:numId w:val="7"/>
        </w:numPr>
        <w:autoSpaceDE w:val="0"/>
        <w:autoSpaceDN w:val="0"/>
        <w:adjustRightInd w:val="0"/>
        <w:spacing w:before="120" w:after="120" w:line="240" w:lineRule="auto"/>
        <w:ind w:left="284" w:right="-2" w:hanging="284"/>
        <w:jc w:val="both"/>
        <w:rPr>
          <w:sz w:val="20"/>
          <w:szCs w:val="20"/>
        </w:rPr>
      </w:pPr>
      <w:r w:rsidRPr="000F6B40">
        <w:rPr>
          <w:bCs/>
          <w:i/>
          <w:iCs/>
          <w:sz w:val="20"/>
          <w:szCs w:val="20"/>
        </w:rPr>
        <w:t xml:space="preserve">Personel projektu - </w:t>
      </w:r>
      <w:r>
        <w:rPr>
          <w:bCs/>
          <w:iCs/>
          <w:sz w:val="20"/>
          <w:szCs w:val="20"/>
        </w:rPr>
        <w:t>osoby zaanga</w:t>
      </w:r>
      <w:r>
        <w:rPr>
          <w:bCs/>
          <w:iCs/>
          <w:sz w:val="20"/>
          <w:szCs w:val="20"/>
        </w:rPr>
        <w:t>ż</w:t>
      </w:r>
      <w:r>
        <w:rPr>
          <w:bCs/>
          <w:iCs/>
          <w:sz w:val="20"/>
          <w:szCs w:val="20"/>
        </w:rPr>
        <w:t>owane do realizacji zada</w:t>
      </w:r>
      <w:r>
        <w:rPr>
          <w:bCs/>
          <w:iCs/>
          <w:sz w:val="20"/>
          <w:szCs w:val="20"/>
        </w:rPr>
        <w:t>ń</w:t>
      </w:r>
      <w:r>
        <w:rPr>
          <w:bCs/>
          <w:iCs/>
          <w:sz w:val="20"/>
          <w:szCs w:val="20"/>
        </w:rPr>
        <w:t xml:space="preserve"> lub czynno</w:t>
      </w:r>
      <w:r>
        <w:rPr>
          <w:bCs/>
          <w:iCs/>
          <w:sz w:val="20"/>
          <w:szCs w:val="20"/>
        </w:rPr>
        <w:t>ś</w:t>
      </w:r>
      <w:r>
        <w:rPr>
          <w:bCs/>
          <w:iCs/>
          <w:sz w:val="20"/>
          <w:szCs w:val="20"/>
        </w:rPr>
        <w:t xml:space="preserve">ci w ramach </w:t>
      </w:r>
      <w:r w:rsidRPr="004823E3">
        <w:rPr>
          <w:bCs/>
          <w:iCs/>
          <w:sz w:val="20"/>
          <w:szCs w:val="20"/>
        </w:rPr>
        <w:t>P</w:t>
      </w:r>
      <w:r>
        <w:rPr>
          <w:bCs/>
          <w:iCs/>
          <w:sz w:val="20"/>
          <w:szCs w:val="20"/>
        </w:rPr>
        <w:t xml:space="preserve">rojektu, </w:t>
      </w:r>
      <w:r w:rsidRPr="004C77F9">
        <w:rPr>
          <w:bCs/>
          <w:iCs/>
          <w:sz w:val="20"/>
          <w:szCs w:val="20"/>
        </w:rPr>
        <w:t>osoby zaanga</w:t>
      </w:r>
      <w:r w:rsidRPr="004C77F9">
        <w:rPr>
          <w:bCs/>
          <w:iCs/>
          <w:sz w:val="20"/>
          <w:szCs w:val="20"/>
        </w:rPr>
        <w:t>ż</w:t>
      </w:r>
      <w:r>
        <w:rPr>
          <w:bCs/>
          <w:iCs/>
          <w:sz w:val="20"/>
          <w:szCs w:val="20"/>
        </w:rPr>
        <w:t>owane do realizacji zadaia lub czynno</w:t>
      </w:r>
      <w:r>
        <w:rPr>
          <w:bCs/>
          <w:iCs/>
          <w:sz w:val="20"/>
          <w:szCs w:val="20"/>
        </w:rPr>
        <w:t>ś</w:t>
      </w:r>
      <w:r>
        <w:rPr>
          <w:bCs/>
          <w:iCs/>
          <w:sz w:val="20"/>
          <w:szCs w:val="20"/>
        </w:rPr>
        <w:t>ci</w:t>
      </w:r>
      <w:r w:rsidRPr="004C77F9">
        <w:rPr>
          <w:bCs/>
          <w:iCs/>
          <w:sz w:val="20"/>
          <w:szCs w:val="20"/>
        </w:rPr>
        <w:t xml:space="preserve"> w ramach projektu na podstawie stosunku pracy i wolontariusze wykonuj</w:t>
      </w:r>
      <w:r w:rsidRPr="004C77F9">
        <w:rPr>
          <w:bCs/>
          <w:iCs/>
          <w:sz w:val="20"/>
          <w:szCs w:val="20"/>
        </w:rPr>
        <w:t>ą</w:t>
      </w:r>
      <w:r w:rsidRPr="004C77F9">
        <w:rPr>
          <w:bCs/>
          <w:iCs/>
          <w:sz w:val="20"/>
          <w:szCs w:val="20"/>
        </w:rPr>
        <w:t xml:space="preserve">cy </w:t>
      </w:r>
      <w:r w:rsidRPr="004C77F9">
        <w:rPr>
          <w:bCs/>
          <w:iCs/>
          <w:sz w:val="20"/>
          <w:szCs w:val="20"/>
        </w:rPr>
        <w:t>ś</w:t>
      </w:r>
      <w:r w:rsidRPr="004C77F9">
        <w:rPr>
          <w:bCs/>
          <w:iCs/>
          <w:sz w:val="20"/>
          <w:szCs w:val="20"/>
        </w:rPr>
        <w:t>wiadczenia na zasadach okre</w:t>
      </w:r>
      <w:r w:rsidRPr="004C77F9">
        <w:rPr>
          <w:bCs/>
          <w:iCs/>
          <w:sz w:val="20"/>
          <w:szCs w:val="20"/>
        </w:rPr>
        <w:t>ś</w:t>
      </w:r>
      <w:r w:rsidRPr="004C77F9">
        <w:rPr>
          <w:bCs/>
          <w:iCs/>
          <w:sz w:val="20"/>
          <w:szCs w:val="20"/>
        </w:rPr>
        <w:t>lonych w ustawie z dnia 24 kwietnia 2003 r.</w:t>
      </w:r>
      <w:r>
        <w:rPr>
          <w:bCs/>
          <w:iCs/>
          <w:sz w:val="20"/>
          <w:szCs w:val="20"/>
        </w:rPr>
        <w:t xml:space="preserve"> </w:t>
      </w:r>
      <w:r w:rsidRPr="004C77F9">
        <w:rPr>
          <w:bCs/>
          <w:iCs/>
          <w:sz w:val="20"/>
          <w:szCs w:val="20"/>
        </w:rPr>
        <w:t>o dzia</w:t>
      </w:r>
      <w:r w:rsidRPr="004C77F9">
        <w:rPr>
          <w:bCs/>
          <w:iCs/>
          <w:sz w:val="20"/>
          <w:szCs w:val="20"/>
        </w:rPr>
        <w:t>ł</w:t>
      </w:r>
      <w:r w:rsidRPr="004C77F9">
        <w:rPr>
          <w:bCs/>
          <w:iCs/>
          <w:sz w:val="20"/>
          <w:szCs w:val="20"/>
        </w:rPr>
        <w:t>alno</w:t>
      </w:r>
      <w:r w:rsidRPr="004C77F9">
        <w:rPr>
          <w:bCs/>
          <w:iCs/>
          <w:sz w:val="20"/>
          <w:szCs w:val="20"/>
        </w:rPr>
        <w:t>ś</w:t>
      </w:r>
      <w:r w:rsidRPr="004C77F9">
        <w:rPr>
          <w:bCs/>
          <w:iCs/>
          <w:sz w:val="20"/>
          <w:szCs w:val="20"/>
        </w:rPr>
        <w:t>ci po</w:t>
      </w:r>
      <w:r w:rsidRPr="004C77F9">
        <w:rPr>
          <w:bCs/>
          <w:iCs/>
          <w:sz w:val="20"/>
          <w:szCs w:val="20"/>
        </w:rPr>
        <w:t>ż</w:t>
      </w:r>
      <w:r w:rsidRPr="004C77F9">
        <w:rPr>
          <w:bCs/>
          <w:iCs/>
          <w:sz w:val="20"/>
          <w:szCs w:val="20"/>
        </w:rPr>
        <w:t>ytku publicznego i o wolontariacie (Dz. U. z 2019 r. poz. 688, z p</w:t>
      </w:r>
      <w:r w:rsidRPr="004C77F9">
        <w:rPr>
          <w:bCs/>
          <w:iCs/>
          <w:sz w:val="20"/>
          <w:szCs w:val="20"/>
        </w:rPr>
        <w:t>óź</w:t>
      </w:r>
      <w:r w:rsidRPr="004C77F9">
        <w:rPr>
          <w:bCs/>
          <w:iCs/>
          <w:sz w:val="20"/>
          <w:szCs w:val="20"/>
        </w:rPr>
        <w:t>n. zm.); personelem projektu jest r</w:t>
      </w:r>
      <w:r w:rsidRPr="004C77F9">
        <w:rPr>
          <w:bCs/>
          <w:iCs/>
          <w:sz w:val="20"/>
          <w:szCs w:val="20"/>
        </w:rPr>
        <w:t>ó</w:t>
      </w:r>
      <w:r w:rsidRPr="004C77F9">
        <w:rPr>
          <w:bCs/>
          <w:iCs/>
          <w:sz w:val="20"/>
          <w:szCs w:val="20"/>
        </w:rPr>
        <w:t>wnie</w:t>
      </w:r>
      <w:r w:rsidRPr="004C77F9">
        <w:rPr>
          <w:bCs/>
          <w:iCs/>
          <w:sz w:val="20"/>
          <w:szCs w:val="20"/>
        </w:rPr>
        <w:t>ż</w:t>
      </w:r>
      <w:r w:rsidRPr="004C77F9">
        <w:rPr>
          <w:bCs/>
          <w:iCs/>
          <w:sz w:val="20"/>
          <w:szCs w:val="20"/>
        </w:rPr>
        <w:t xml:space="preserve"> osoba fizyczna prowadz</w:t>
      </w:r>
      <w:r w:rsidRPr="004C77F9">
        <w:rPr>
          <w:bCs/>
          <w:iCs/>
          <w:sz w:val="20"/>
          <w:szCs w:val="20"/>
        </w:rPr>
        <w:t>ą</w:t>
      </w:r>
      <w:r w:rsidRPr="004C77F9">
        <w:rPr>
          <w:bCs/>
          <w:iCs/>
          <w:sz w:val="20"/>
          <w:szCs w:val="20"/>
        </w:rPr>
        <w:t>ca dzia</w:t>
      </w:r>
      <w:r w:rsidRPr="004C77F9">
        <w:rPr>
          <w:bCs/>
          <w:iCs/>
          <w:sz w:val="20"/>
          <w:szCs w:val="20"/>
        </w:rPr>
        <w:t>ł</w:t>
      </w:r>
      <w:r w:rsidRPr="004C77F9">
        <w:rPr>
          <w:bCs/>
          <w:iCs/>
          <w:sz w:val="20"/>
          <w:szCs w:val="20"/>
        </w:rPr>
        <w:t>alno</w:t>
      </w:r>
      <w:r w:rsidRPr="004C77F9">
        <w:rPr>
          <w:bCs/>
          <w:iCs/>
          <w:sz w:val="20"/>
          <w:szCs w:val="20"/>
        </w:rPr>
        <w:t>ść</w:t>
      </w:r>
      <w:r w:rsidRPr="004C77F9">
        <w:rPr>
          <w:bCs/>
          <w:iCs/>
          <w:sz w:val="20"/>
          <w:szCs w:val="20"/>
        </w:rPr>
        <w:t xml:space="preserve"> gospodarcz</w:t>
      </w:r>
      <w:r w:rsidRPr="004C77F9">
        <w:rPr>
          <w:bCs/>
          <w:iCs/>
          <w:sz w:val="20"/>
          <w:szCs w:val="20"/>
        </w:rPr>
        <w:t>ą</w:t>
      </w:r>
      <w:r w:rsidRPr="004C77F9">
        <w:rPr>
          <w:bCs/>
          <w:iCs/>
          <w:sz w:val="20"/>
          <w:szCs w:val="20"/>
        </w:rPr>
        <w:t xml:space="preserve"> b</w:t>
      </w:r>
      <w:r w:rsidRPr="004C77F9">
        <w:rPr>
          <w:bCs/>
          <w:iCs/>
          <w:sz w:val="20"/>
          <w:szCs w:val="20"/>
        </w:rPr>
        <w:t>ę</w:t>
      </w:r>
      <w:r w:rsidRPr="004C77F9">
        <w:rPr>
          <w:bCs/>
          <w:iCs/>
          <w:sz w:val="20"/>
          <w:szCs w:val="20"/>
        </w:rPr>
        <w:t>d</w:t>
      </w:r>
      <w:r w:rsidRPr="004C77F9">
        <w:rPr>
          <w:bCs/>
          <w:iCs/>
          <w:sz w:val="20"/>
          <w:szCs w:val="20"/>
        </w:rPr>
        <w:t>ą</w:t>
      </w:r>
      <w:r w:rsidRPr="004C77F9">
        <w:rPr>
          <w:bCs/>
          <w:iCs/>
          <w:sz w:val="20"/>
          <w:szCs w:val="20"/>
        </w:rPr>
        <w:t>ca beneficjentem oraz osoby z ni</w:t>
      </w:r>
      <w:r w:rsidRPr="004C77F9">
        <w:rPr>
          <w:bCs/>
          <w:iCs/>
          <w:sz w:val="20"/>
          <w:szCs w:val="20"/>
        </w:rPr>
        <w:t>ą</w:t>
      </w:r>
      <w:r w:rsidRPr="004C77F9">
        <w:rPr>
          <w:bCs/>
          <w:iCs/>
          <w:sz w:val="20"/>
          <w:szCs w:val="20"/>
        </w:rPr>
        <w:t xml:space="preserve"> wsp</w:t>
      </w:r>
      <w:r w:rsidRPr="004C77F9">
        <w:rPr>
          <w:bCs/>
          <w:iCs/>
          <w:sz w:val="20"/>
          <w:szCs w:val="20"/>
        </w:rPr>
        <w:t>ół</w:t>
      </w:r>
      <w:r w:rsidRPr="004C77F9">
        <w:rPr>
          <w:bCs/>
          <w:iCs/>
          <w:sz w:val="20"/>
          <w:szCs w:val="20"/>
        </w:rPr>
        <w:t>pracuj</w:t>
      </w:r>
      <w:r w:rsidRPr="004C77F9">
        <w:rPr>
          <w:bCs/>
          <w:iCs/>
          <w:sz w:val="20"/>
          <w:szCs w:val="20"/>
        </w:rPr>
        <w:t>ą</w:t>
      </w:r>
      <w:r w:rsidRPr="004C77F9">
        <w:rPr>
          <w:bCs/>
          <w:iCs/>
          <w:sz w:val="20"/>
          <w:szCs w:val="20"/>
        </w:rPr>
        <w:t>ce w rozumieniu art. 8 ust. 11 ustawy z dnia 13 pa</w:t>
      </w:r>
      <w:r w:rsidRPr="004C77F9">
        <w:rPr>
          <w:bCs/>
          <w:iCs/>
          <w:sz w:val="20"/>
          <w:szCs w:val="20"/>
        </w:rPr>
        <w:t>ź</w:t>
      </w:r>
      <w:r w:rsidRPr="004C77F9">
        <w:rPr>
          <w:bCs/>
          <w:iCs/>
          <w:sz w:val="20"/>
          <w:szCs w:val="20"/>
        </w:rPr>
        <w:t>dziernika 1998 r. o systemie ubezpiecze</w:t>
      </w:r>
      <w:r w:rsidRPr="004C77F9">
        <w:rPr>
          <w:bCs/>
          <w:iCs/>
          <w:sz w:val="20"/>
          <w:szCs w:val="20"/>
        </w:rPr>
        <w:t>ń</w:t>
      </w:r>
      <w:r w:rsidRPr="004C77F9">
        <w:rPr>
          <w:bCs/>
          <w:iCs/>
          <w:sz w:val="20"/>
          <w:szCs w:val="20"/>
        </w:rPr>
        <w:t xml:space="preserve"> spo</w:t>
      </w:r>
      <w:r w:rsidRPr="004C77F9">
        <w:rPr>
          <w:bCs/>
          <w:iCs/>
          <w:sz w:val="20"/>
          <w:szCs w:val="20"/>
        </w:rPr>
        <w:t>ł</w:t>
      </w:r>
      <w:r w:rsidRPr="004C77F9">
        <w:rPr>
          <w:bCs/>
          <w:iCs/>
          <w:sz w:val="20"/>
          <w:szCs w:val="20"/>
        </w:rPr>
        <w:t>ecznych (Dz. U. z 2019 r. poz. 300, z p</w:t>
      </w:r>
      <w:r w:rsidRPr="004C77F9">
        <w:rPr>
          <w:bCs/>
          <w:iCs/>
          <w:sz w:val="20"/>
          <w:szCs w:val="20"/>
        </w:rPr>
        <w:t>óź</w:t>
      </w:r>
      <w:r w:rsidRPr="004C77F9">
        <w:rPr>
          <w:bCs/>
          <w:iCs/>
          <w:sz w:val="20"/>
          <w:szCs w:val="20"/>
        </w:rPr>
        <w:t>n. zm.)</w:t>
      </w:r>
      <w:r>
        <w:rPr>
          <w:bCs/>
          <w:iCs/>
          <w:sz w:val="20"/>
          <w:szCs w:val="20"/>
        </w:rPr>
        <w:t>.</w:t>
      </w:r>
    </w:p>
    <w:p w:rsidR="006269AC" w:rsidRPr="00D91D8A" w:rsidRDefault="006269AC" w:rsidP="00886A6F">
      <w:pPr>
        <w:autoSpaceDE w:val="0"/>
        <w:autoSpaceDN w:val="0"/>
        <w:adjustRightInd w:val="0"/>
        <w:spacing w:before="120" w:after="120" w:line="240" w:lineRule="auto"/>
        <w:ind w:right="-2"/>
        <w:jc w:val="both"/>
        <w:rPr>
          <w:sz w:val="20"/>
          <w:szCs w:val="20"/>
        </w:rPr>
      </w:pPr>
    </w:p>
    <w:p w:rsidR="006269AC" w:rsidRDefault="006269AC"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2 </w:t>
      </w:r>
    </w:p>
    <w:p w:rsidR="006269AC" w:rsidRDefault="006269AC" w:rsidP="006E187A">
      <w:pPr>
        <w:spacing w:after="240" w:line="240" w:lineRule="auto"/>
        <w:jc w:val="center"/>
        <w:rPr>
          <w:sz w:val="28"/>
          <w:szCs w:val="28"/>
          <w:lang w:eastAsia="en-US"/>
        </w:rPr>
      </w:pPr>
      <w:r>
        <w:rPr>
          <w:sz w:val="28"/>
          <w:szCs w:val="28"/>
          <w:lang w:eastAsia="en-US"/>
        </w:rPr>
        <w:t>Przedmiot Umowy</w:t>
      </w:r>
    </w:p>
    <w:p w:rsidR="006269AC" w:rsidRPr="00D77A86" w:rsidRDefault="006269AC" w:rsidP="006E187A">
      <w:pPr>
        <w:numPr>
          <w:ilvl w:val="0"/>
          <w:numId w:val="1"/>
        </w:numPr>
        <w:spacing w:before="120" w:after="120" w:line="240" w:lineRule="auto"/>
        <w:ind w:left="284" w:right="-2" w:hanging="284"/>
        <w:jc w:val="both"/>
        <w:rPr>
          <w:sz w:val="20"/>
          <w:szCs w:val="20"/>
          <w:lang w:eastAsia="en-US"/>
        </w:rPr>
      </w:pPr>
      <w:r>
        <w:rPr>
          <w:sz w:val="20"/>
          <w:szCs w:val="20"/>
          <w:lang w:eastAsia="en-US"/>
        </w:rPr>
        <w:t>Zamawiaj</w:t>
      </w:r>
      <w:r>
        <w:rPr>
          <w:sz w:val="20"/>
          <w:szCs w:val="20"/>
          <w:lang w:eastAsia="en-US"/>
        </w:rPr>
        <w:t>ą</w:t>
      </w:r>
      <w:r>
        <w:rPr>
          <w:sz w:val="20"/>
          <w:szCs w:val="20"/>
          <w:lang w:eastAsia="en-US"/>
        </w:rPr>
        <w:t>cy powierza Wykonawcy, a Wykonawca przyjmuje do wykonania zam</w:t>
      </w:r>
      <w:r>
        <w:rPr>
          <w:sz w:val="20"/>
          <w:szCs w:val="20"/>
          <w:lang w:eastAsia="en-US"/>
        </w:rPr>
        <w:t>ó</w:t>
      </w:r>
      <w:r>
        <w:rPr>
          <w:sz w:val="20"/>
          <w:szCs w:val="20"/>
          <w:lang w:eastAsia="en-US"/>
        </w:rPr>
        <w:t>wienie polegaj</w:t>
      </w:r>
      <w:r>
        <w:rPr>
          <w:sz w:val="20"/>
          <w:szCs w:val="20"/>
          <w:lang w:eastAsia="en-US"/>
        </w:rPr>
        <w:t>ą</w:t>
      </w:r>
      <w:r>
        <w:rPr>
          <w:sz w:val="20"/>
          <w:szCs w:val="20"/>
          <w:lang w:eastAsia="en-US"/>
        </w:rPr>
        <w:t xml:space="preserve">ce na przygotowaniu i przeprowadzeniu szkolenia pn. </w:t>
      </w:r>
      <w:r>
        <w:rPr>
          <w:sz w:val="20"/>
          <w:szCs w:val="20"/>
          <w:lang w:eastAsia="en-US"/>
        </w:rPr>
        <w:t>………………………………</w:t>
      </w:r>
      <w:r>
        <w:rPr>
          <w:sz w:val="20"/>
          <w:szCs w:val="20"/>
          <w:lang w:eastAsia="en-US"/>
        </w:rPr>
        <w:t>.</w:t>
      </w:r>
      <w:r>
        <w:rPr>
          <w:rStyle w:val="FootnoteReference"/>
          <w:sz w:val="20"/>
          <w:szCs w:val="20"/>
          <w:lang w:eastAsia="en-US"/>
        </w:rPr>
        <w:footnoteReference w:id="1"/>
      </w:r>
      <w:r>
        <w:rPr>
          <w:sz w:val="20"/>
          <w:szCs w:val="20"/>
          <w:lang w:eastAsia="en-US"/>
        </w:rPr>
        <w:t xml:space="preserve"> w wymiarze </w:t>
      </w:r>
      <w:r>
        <w:rPr>
          <w:sz w:val="20"/>
          <w:szCs w:val="20"/>
          <w:lang w:eastAsia="en-US"/>
        </w:rPr>
        <w:t>…………</w:t>
      </w:r>
      <w:r>
        <w:rPr>
          <w:sz w:val="20"/>
          <w:szCs w:val="20"/>
          <w:lang w:eastAsia="en-US"/>
        </w:rPr>
        <w:t xml:space="preserve">.. godzin szkoleniowych, dla: </w:t>
      </w:r>
      <w:r>
        <w:rPr>
          <w:sz w:val="20"/>
          <w:szCs w:val="20"/>
          <w:lang w:eastAsia="en-US"/>
        </w:rPr>
        <w:t>………</w:t>
      </w:r>
      <w:r>
        <w:rPr>
          <w:sz w:val="20"/>
          <w:szCs w:val="20"/>
          <w:lang w:eastAsia="en-US"/>
        </w:rPr>
        <w:t>..os</w:t>
      </w:r>
      <w:r>
        <w:rPr>
          <w:sz w:val="20"/>
          <w:szCs w:val="20"/>
          <w:lang w:eastAsia="en-US"/>
        </w:rPr>
        <w:t>ó</w:t>
      </w:r>
      <w:r>
        <w:rPr>
          <w:sz w:val="20"/>
          <w:szCs w:val="20"/>
          <w:lang w:eastAsia="en-US"/>
        </w:rPr>
        <w:t xml:space="preserve">b i </w:t>
      </w:r>
      <w:r>
        <w:rPr>
          <w:sz w:val="20"/>
          <w:szCs w:val="20"/>
          <w:lang w:eastAsia="en-US"/>
        </w:rPr>
        <w:t>………</w:t>
      </w:r>
      <w:r>
        <w:rPr>
          <w:sz w:val="20"/>
          <w:szCs w:val="20"/>
          <w:lang w:eastAsia="en-US"/>
        </w:rPr>
        <w:t>.grup w zadaniu 1/2/3</w:t>
      </w:r>
      <w:r>
        <w:rPr>
          <w:rStyle w:val="FootnoteReference"/>
          <w:sz w:val="20"/>
          <w:szCs w:val="20"/>
          <w:lang w:eastAsia="en-US"/>
        </w:rPr>
        <w:footnoteReference w:id="2"/>
      </w:r>
      <w:r>
        <w:rPr>
          <w:sz w:val="20"/>
          <w:szCs w:val="20"/>
          <w:lang w:eastAsia="en-US"/>
        </w:rPr>
        <w:t>, zwane dalej w tre</w:t>
      </w:r>
      <w:r>
        <w:rPr>
          <w:sz w:val="20"/>
          <w:szCs w:val="20"/>
          <w:lang w:eastAsia="en-US"/>
        </w:rPr>
        <w:t>ś</w:t>
      </w:r>
      <w:r>
        <w:rPr>
          <w:sz w:val="20"/>
          <w:szCs w:val="20"/>
          <w:lang w:eastAsia="en-US"/>
        </w:rPr>
        <w:t xml:space="preserve">ci umowy </w:t>
      </w:r>
      <w:r>
        <w:rPr>
          <w:sz w:val="20"/>
          <w:szCs w:val="20"/>
          <w:lang w:eastAsia="en-US"/>
        </w:rPr>
        <w:t>„</w:t>
      </w:r>
      <w:r>
        <w:rPr>
          <w:sz w:val="20"/>
          <w:szCs w:val="20"/>
          <w:lang w:eastAsia="en-US"/>
        </w:rPr>
        <w:t>zadaniem</w:t>
      </w:r>
      <w:r>
        <w:rPr>
          <w:sz w:val="20"/>
          <w:szCs w:val="20"/>
          <w:lang w:eastAsia="en-US"/>
        </w:rPr>
        <w:t>”</w:t>
      </w:r>
      <w:r>
        <w:rPr>
          <w:sz w:val="20"/>
          <w:szCs w:val="20"/>
          <w:lang w:eastAsia="en-US"/>
        </w:rPr>
        <w:t xml:space="preserve"> lub Projektem. Szczeg</w:t>
      </w:r>
      <w:r>
        <w:rPr>
          <w:sz w:val="20"/>
          <w:szCs w:val="20"/>
          <w:lang w:eastAsia="en-US"/>
        </w:rPr>
        <w:t>ół</w:t>
      </w:r>
      <w:r>
        <w:rPr>
          <w:sz w:val="20"/>
          <w:szCs w:val="20"/>
          <w:lang w:eastAsia="en-US"/>
        </w:rPr>
        <w:t>owy opis i warunki realizacji zadania zosta</w:t>
      </w:r>
      <w:r>
        <w:rPr>
          <w:sz w:val="20"/>
          <w:szCs w:val="20"/>
          <w:lang w:eastAsia="en-US"/>
        </w:rPr>
        <w:t>ł</w:t>
      </w:r>
      <w:r>
        <w:rPr>
          <w:sz w:val="20"/>
          <w:szCs w:val="20"/>
          <w:lang w:eastAsia="en-US"/>
        </w:rPr>
        <w:t>y zawarte</w:t>
      </w:r>
      <w:r>
        <w:rPr>
          <w:i/>
          <w:sz w:val="20"/>
          <w:szCs w:val="20"/>
          <w:lang w:eastAsia="en-US"/>
        </w:rPr>
        <w:t xml:space="preserve"> Opisie Przedmiotu Zam</w:t>
      </w:r>
      <w:r>
        <w:rPr>
          <w:i/>
          <w:sz w:val="20"/>
          <w:szCs w:val="20"/>
          <w:lang w:eastAsia="en-US"/>
        </w:rPr>
        <w:t>ó</w:t>
      </w:r>
      <w:r>
        <w:rPr>
          <w:i/>
          <w:sz w:val="20"/>
          <w:szCs w:val="20"/>
          <w:lang w:eastAsia="en-US"/>
        </w:rPr>
        <w:t>wienia</w:t>
      </w:r>
      <w:r>
        <w:rPr>
          <w:sz w:val="20"/>
          <w:szCs w:val="20"/>
          <w:lang w:eastAsia="en-US"/>
        </w:rPr>
        <w:t xml:space="preserve">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1 do niniejszej umowy (zwanym dalej </w:t>
      </w:r>
      <w:r>
        <w:rPr>
          <w:i/>
          <w:sz w:val="20"/>
          <w:szCs w:val="20"/>
          <w:lang w:eastAsia="en-US"/>
        </w:rPr>
        <w:t>Za</w:t>
      </w:r>
      <w:r>
        <w:rPr>
          <w:i/>
          <w:sz w:val="20"/>
          <w:szCs w:val="20"/>
          <w:lang w:eastAsia="en-US"/>
        </w:rPr>
        <w:t>łą</w:t>
      </w:r>
      <w:r>
        <w:rPr>
          <w:i/>
          <w:sz w:val="20"/>
          <w:szCs w:val="20"/>
          <w:lang w:eastAsia="en-US"/>
        </w:rPr>
        <w:t>cznikiem nr 1 do umowy</w:t>
      </w:r>
      <w:r>
        <w:rPr>
          <w:sz w:val="20"/>
          <w:szCs w:val="20"/>
          <w:lang w:eastAsia="en-US"/>
        </w:rPr>
        <w:t>).</w:t>
      </w:r>
    </w:p>
    <w:p w:rsidR="006269AC" w:rsidRPr="00D77A86" w:rsidRDefault="006269AC"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w:t>
      </w:r>
    </w:p>
    <w:p w:rsidR="006269AC" w:rsidRDefault="006269AC" w:rsidP="006E187A">
      <w:pPr>
        <w:numPr>
          <w:ilvl w:val="0"/>
          <w:numId w:val="26"/>
        </w:numPr>
        <w:spacing w:before="120" w:after="120" w:line="240" w:lineRule="auto"/>
        <w:ind w:left="567" w:right="-2" w:hanging="283"/>
        <w:jc w:val="both"/>
        <w:rPr>
          <w:sz w:val="20"/>
          <w:szCs w:val="20"/>
          <w:lang w:eastAsia="en-US"/>
        </w:rPr>
      </w:pPr>
      <w:r>
        <w:rPr>
          <w:sz w:val="20"/>
          <w:szCs w:val="20"/>
          <w:lang w:eastAsia="en-US"/>
        </w:rPr>
        <w:t xml:space="preserve">posiada odpowiednie </w:t>
      </w:r>
      <w:r>
        <w:rPr>
          <w:sz w:val="20"/>
          <w:szCs w:val="20"/>
          <w:lang w:eastAsia="en-US"/>
        </w:rPr>
        <w:t>ś</w:t>
      </w:r>
      <w:r>
        <w:rPr>
          <w:sz w:val="20"/>
          <w:szCs w:val="20"/>
          <w:lang w:eastAsia="en-US"/>
        </w:rPr>
        <w:t>rodki, wiedz</w:t>
      </w:r>
      <w:r>
        <w:rPr>
          <w:sz w:val="20"/>
          <w:szCs w:val="20"/>
          <w:lang w:eastAsia="en-US"/>
        </w:rPr>
        <w:t>ę</w:t>
      </w:r>
      <w:r>
        <w:rPr>
          <w:sz w:val="20"/>
          <w:szCs w:val="20"/>
          <w:lang w:eastAsia="en-US"/>
        </w:rPr>
        <w:t xml:space="preserve"> i do</w:t>
      </w:r>
      <w:r>
        <w:rPr>
          <w:sz w:val="20"/>
          <w:szCs w:val="20"/>
          <w:lang w:eastAsia="en-US"/>
        </w:rPr>
        <w:t>ś</w:t>
      </w:r>
      <w:r>
        <w:rPr>
          <w:sz w:val="20"/>
          <w:szCs w:val="20"/>
          <w:lang w:eastAsia="en-US"/>
        </w:rPr>
        <w:t>wiadczenie, w tym odpowiedni potencja</w:t>
      </w:r>
      <w:r>
        <w:rPr>
          <w:sz w:val="20"/>
          <w:szCs w:val="20"/>
          <w:lang w:eastAsia="en-US"/>
        </w:rPr>
        <w:t>ł</w:t>
      </w:r>
      <w:r>
        <w:rPr>
          <w:sz w:val="20"/>
          <w:szCs w:val="20"/>
          <w:lang w:eastAsia="en-US"/>
        </w:rPr>
        <w:t xml:space="preserve"> kadrowy i techniczny </w:t>
      </w:r>
      <w:r>
        <w:rPr>
          <w:sz w:val="20"/>
          <w:szCs w:val="20"/>
        </w:rPr>
        <w:t>–</w:t>
      </w:r>
      <w:r>
        <w:rPr>
          <w:sz w:val="20"/>
          <w:szCs w:val="20"/>
          <w:lang w:eastAsia="en-US"/>
        </w:rPr>
        <w:t xml:space="preserve"> niezb</w:t>
      </w:r>
      <w:r>
        <w:rPr>
          <w:sz w:val="20"/>
          <w:szCs w:val="20"/>
          <w:lang w:eastAsia="en-US"/>
        </w:rPr>
        <w:t>ę</w:t>
      </w:r>
      <w:r>
        <w:rPr>
          <w:sz w:val="20"/>
          <w:szCs w:val="20"/>
          <w:lang w:eastAsia="en-US"/>
        </w:rPr>
        <w:t>dne do nale</w:t>
      </w:r>
      <w:r>
        <w:rPr>
          <w:sz w:val="20"/>
          <w:szCs w:val="20"/>
          <w:lang w:eastAsia="en-US"/>
        </w:rPr>
        <w:t>ż</w:t>
      </w:r>
      <w:r>
        <w:rPr>
          <w:sz w:val="20"/>
          <w:szCs w:val="20"/>
          <w:lang w:eastAsia="en-US"/>
        </w:rPr>
        <w:t>ytego wykonania niniejszej umowy, a jego sytuacja finansowa pozwala na podj</w:t>
      </w:r>
      <w:r>
        <w:rPr>
          <w:sz w:val="20"/>
          <w:szCs w:val="20"/>
          <w:lang w:eastAsia="en-US"/>
        </w:rPr>
        <w:t>ę</w:t>
      </w:r>
      <w:r>
        <w:rPr>
          <w:sz w:val="20"/>
          <w:szCs w:val="20"/>
          <w:lang w:eastAsia="en-US"/>
        </w:rPr>
        <w:t>cie w dobrej wierze wynikaj</w:t>
      </w:r>
      <w:r>
        <w:rPr>
          <w:sz w:val="20"/>
          <w:szCs w:val="20"/>
          <w:lang w:eastAsia="en-US"/>
        </w:rPr>
        <w:t>ą</w:t>
      </w:r>
      <w:r>
        <w:rPr>
          <w:sz w:val="20"/>
          <w:szCs w:val="20"/>
          <w:lang w:eastAsia="en-US"/>
        </w:rPr>
        <w:t>cych z niej zobowi</w:t>
      </w:r>
      <w:r>
        <w:rPr>
          <w:sz w:val="20"/>
          <w:szCs w:val="20"/>
          <w:lang w:eastAsia="en-US"/>
        </w:rPr>
        <w:t>ą</w:t>
      </w:r>
      <w:r>
        <w:rPr>
          <w:sz w:val="20"/>
          <w:szCs w:val="20"/>
          <w:lang w:eastAsia="en-US"/>
        </w:rPr>
        <w:t>za</w:t>
      </w:r>
      <w:r>
        <w:rPr>
          <w:sz w:val="20"/>
          <w:szCs w:val="20"/>
          <w:lang w:eastAsia="en-US"/>
        </w:rPr>
        <w:t>ń</w:t>
      </w:r>
      <w:r>
        <w:rPr>
          <w:sz w:val="20"/>
          <w:szCs w:val="20"/>
          <w:lang w:eastAsia="en-US"/>
        </w:rPr>
        <w:t>;</w:t>
      </w:r>
    </w:p>
    <w:p w:rsidR="006269AC" w:rsidRDefault="006269AC"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ca</w:t>
      </w:r>
      <w:r>
        <w:rPr>
          <w:sz w:val="20"/>
          <w:szCs w:val="20"/>
          <w:lang w:eastAsia="en-US"/>
        </w:rPr>
        <w:t>łą</w:t>
      </w:r>
      <w:r>
        <w:rPr>
          <w:sz w:val="20"/>
          <w:szCs w:val="20"/>
          <w:lang w:eastAsia="en-US"/>
        </w:rPr>
        <w:t xml:space="preserve"> dokumentacj</w:t>
      </w:r>
      <w:r>
        <w:rPr>
          <w:sz w:val="20"/>
          <w:szCs w:val="20"/>
          <w:lang w:eastAsia="en-US"/>
        </w:rPr>
        <w:t>ą</w:t>
      </w:r>
      <w:r>
        <w:rPr>
          <w:sz w:val="20"/>
          <w:szCs w:val="20"/>
          <w:lang w:eastAsia="en-US"/>
        </w:rPr>
        <w:t xml:space="preserve"> dotycz</w:t>
      </w:r>
      <w:r>
        <w:rPr>
          <w:sz w:val="20"/>
          <w:szCs w:val="20"/>
          <w:lang w:eastAsia="en-US"/>
        </w:rPr>
        <w:t>ą</w:t>
      </w:r>
      <w:r>
        <w:rPr>
          <w:sz w:val="20"/>
          <w:szCs w:val="20"/>
          <w:lang w:eastAsia="en-US"/>
        </w:rPr>
        <w:t>c</w:t>
      </w:r>
      <w:r>
        <w:rPr>
          <w:sz w:val="20"/>
          <w:szCs w:val="20"/>
          <w:lang w:eastAsia="en-US"/>
        </w:rPr>
        <w:t>ą</w:t>
      </w:r>
      <w:r>
        <w:rPr>
          <w:sz w:val="20"/>
          <w:szCs w:val="20"/>
          <w:lang w:eastAsia="en-US"/>
        </w:rPr>
        <w:t xml:space="preserve"> przedmiotu umowy, jak r</w:t>
      </w:r>
      <w:r>
        <w:rPr>
          <w:sz w:val="20"/>
          <w:szCs w:val="20"/>
          <w:lang w:eastAsia="en-US"/>
        </w:rPr>
        <w:t>ó</w:t>
      </w:r>
      <w:r>
        <w:rPr>
          <w:sz w:val="20"/>
          <w:szCs w:val="20"/>
          <w:lang w:eastAsia="en-US"/>
        </w:rPr>
        <w:t>wnie</w:t>
      </w:r>
      <w:r>
        <w:rPr>
          <w:sz w:val="20"/>
          <w:szCs w:val="20"/>
          <w:lang w:eastAsia="en-US"/>
        </w:rPr>
        <w:t>ż</w:t>
      </w:r>
      <w:r>
        <w:rPr>
          <w:sz w:val="20"/>
          <w:szCs w:val="20"/>
          <w:lang w:eastAsia="en-US"/>
        </w:rPr>
        <w:t xml:space="preserve"> ze wszystkimi warunkami, kt</w:t>
      </w:r>
      <w:r>
        <w:rPr>
          <w:sz w:val="20"/>
          <w:szCs w:val="20"/>
          <w:lang w:eastAsia="en-US"/>
        </w:rPr>
        <w:t>ó</w:t>
      </w:r>
      <w:r>
        <w:rPr>
          <w:sz w:val="20"/>
          <w:szCs w:val="20"/>
          <w:lang w:eastAsia="en-US"/>
        </w:rPr>
        <w:t>re s</w:t>
      </w:r>
      <w:r>
        <w:rPr>
          <w:sz w:val="20"/>
          <w:szCs w:val="20"/>
          <w:lang w:eastAsia="en-US"/>
        </w:rPr>
        <w:t>ą</w:t>
      </w:r>
      <w:r>
        <w:rPr>
          <w:sz w:val="20"/>
          <w:szCs w:val="20"/>
          <w:lang w:eastAsia="en-US"/>
        </w:rPr>
        <w:t xml:space="preserve"> niezb</w:t>
      </w:r>
      <w:r>
        <w:rPr>
          <w:sz w:val="20"/>
          <w:szCs w:val="20"/>
          <w:lang w:eastAsia="en-US"/>
        </w:rPr>
        <w:t>ę</w:t>
      </w:r>
      <w:r>
        <w:rPr>
          <w:sz w:val="20"/>
          <w:szCs w:val="20"/>
          <w:lang w:eastAsia="en-US"/>
        </w:rPr>
        <w:t>dne do wykonania umowy i nie wnosi w tym zakresie zastrze</w:t>
      </w:r>
      <w:r>
        <w:rPr>
          <w:sz w:val="20"/>
          <w:szCs w:val="20"/>
          <w:lang w:eastAsia="en-US"/>
        </w:rPr>
        <w:t>ż</w:t>
      </w:r>
      <w:r>
        <w:rPr>
          <w:sz w:val="20"/>
          <w:szCs w:val="20"/>
          <w:lang w:eastAsia="en-US"/>
        </w:rPr>
        <w:t>e</w:t>
      </w:r>
      <w:r>
        <w:rPr>
          <w:sz w:val="20"/>
          <w:szCs w:val="20"/>
          <w:lang w:eastAsia="en-US"/>
        </w:rPr>
        <w:t>ń</w:t>
      </w:r>
      <w:r>
        <w:rPr>
          <w:sz w:val="20"/>
          <w:szCs w:val="20"/>
          <w:lang w:eastAsia="en-US"/>
        </w:rPr>
        <w:t>, uwa</w:t>
      </w:r>
      <w:r>
        <w:rPr>
          <w:sz w:val="20"/>
          <w:szCs w:val="20"/>
          <w:lang w:eastAsia="en-US"/>
        </w:rPr>
        <w:t>ż</w:t>
      </w:r>
      <w:r>
        <w:rPr>
          <w:sz w:val="20"/>
          <w:szCs w:val="20"/>
          <w:lang w:eastAsia="en-US"/>
        </w:rPr>
        <w:t>aj</w:t>
      </w:r>
      <w:r>
        <w:rPr>
          <w:sz w:val="20"/>
          <w:szCs w:val="20"/>
          <w:lang w:eastAsia="en-US"/>
        </w:rPr>
        <w:t>ą</w:t>
      </w:r>
      <w:r>
        <w:rPr>
          <w:sz w:val="20"/>
          <w:szCs w:val="20"/>
          <w:lang w:eastAsia="en-US"/>
        </w:rPr>
        <w:t>c je za wystarczaj</w:t>
      </w:r>
      <w:r>
        <w:rPr>
          <w:sz w:val="20"/>
          <w:szCs w:val="20"/>
          <w:lang w:eastAsia="en-US"/>
        </w:rPr>
        <w:t>ą</w:t>
      </w:r>
      <w:r>
        <w:rPr>
          <w:sz w:val="20"/>
          <w:szCs w:val="20"/>
          <w:lang w:eastAsia="en-US"/>
        </w:rPr>
        <w:t>ce i jednoznaczne zar</w:t>
      </w:r>
      <w:r>
        <w:rPr>
          <w:sz w:val="20"/>
          <w:szCs w:val="20"/>
          <w:lang w:eastAsia="en-US"/>
        </w:rPr>
        <w:t>ó</w:t>
      </w:r>
      <w:r>
        <w:rPr>
          <w:sz w:val="20"/>
          <w:szCs w:val="20"/>
          <w:lang w:eastAsia="en-US"/>
        </w:rPr>
        <w:t>wno do okre</w:t>
      </w:r>
      <w:r>
        <w:rPr>
          <w:sz w:val="20"/>
          <w:szCs w:val="20"/>
          <w:lang w:eastAsia="en-US"/>
        </w:rPr>
        <w:t>ś</w:t>
      </w:r>
      <w:r>
        <w:rPr>
          <w:sz w:val="20"/>
          <w:szCs w:val="20"/>
          <w:lang w:eastAsia="en-US"/>
        </w:rPr>
        <w:t>lenia zakresu, warto</w:t>
      </w:r>
      <w:r>
        <w:rPr>
          <w:sz w:val="20"/>
          <w:szCs w:val="20"/>
          <w:lang w:eastAsia="en-US"/>
        </w:rPr>
        <w:t>ś</w:t>
      </w:r>
      <w:r>
        <w:rPr>
          <w:sz w:val="20"/>
          <w:szCs w:val="20"/>
          <w:lang w:eastAsia="en-US"/>
        </w:rPr>
        <w:t>ci przedmiotu umowy jak i prawid</w:t>
      </w:r>
      <w:r>
        <w:rPr>
          <w:sz w:val="20"/>
          <w:szCs w:val="20"/>
          <w:lang w:eastAsia="en-US"/>
        </w:rPr>
        <w:t>ł</w:t>
      </w:r>
      <w:r>
        <w:rPr>
          <w:sz w:val="20"/>
          <w:szCs w:val="20"/>
          <w:lang w:eastAsia="en-US"/>
        </w:rPr>
        <w:t>owej jego realizacji;</w:t>
      </w:r>
    </w:p>
    <w:p w:rsidR="006269AC" w:rsidRDefault="006269AC"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b</w:t>
      </w:r>
      <w:r>
        <w:rPr>
          <w:sz w:val="20"/>
          <w:szCs w:val="20"/>
          <w:lang w:eastAsia="en-US"/>
        </w:rPr>
        <w:t>ę</w:t>
      </w:r>
      <w:r>
        <w:rPr>
          <w:sz w:val="20"/>
          <w:szCs w:val="20"/>
          <w:lang w:eastAsia="en-US"/>
        </w:rPr>
        <w:t>dzie wykonywa</w:t>
      </w:r>
      <w:r>
        <w:rPr>
          <w:sz w:val="20"/>
          <w:szCs w:val="20"/>
          <w:lang w:eastAsia="en-US"/>
        </w:rPr>
        <w:t>ł</w:t>
      </w:r>
      <w:r>
        <w:rPr>
          <w:sz w:val="20"/>
          <w:szCs w:val="20"/>
          <w:lang w:eastAsia="en-US"/>
        </w:rPr>
        <w:t xml:space="preserve"> umow</w:t>
      </w:r>
      <w:r>
        <w:rPr>
          <w:sz w:val="20"/>
          <w:szCs w:val="20"/>
          <w:lang w:eastAsia="en-US"/>
        </w:rPr>
        <w:t>ę</w:t>
      </w:r>
      <w:r>
        <w:rPr>
          <w:sz w:val="20"/>
          <w:szCs w:val="20"/>
          <w:lang w:eastAsia="en-US"/>
        </w:rPr>
        <w:t xml:space="preserve"> zgodnie z obowi</w:t>
      </w:r>
      <w:r>
        <w:rPr>
          <w:sz w:val="20"/>
          <w:szCs w:val="20"/>
          <w:lang w:eastAsia="en-US"/>
        </w:rPr>
        <w:t>ą</w:t>
      </w:r>
      <w:r>
        <w:rPr>
          <w:sz w:val="20"/>
          <w:szCs w:val="20"/>
          <w:lang w:eastAsia="en-US"/>
        </w:rPr>
        <w:t>zuj</w:t>
      </w:r>
      <w:r>
        <w:rPr>
          <w:sz w:val="20"/>
          <w:szCs w:val="20"/>
          <w:lang w:eastAsia="en-US"/>
        </w:rPr>
        <w:t>ą</w:t>
      </w:r>
      <w:r>
        <w:rPr>
          <w:sz w:val="20"/>
          <w:szCs w:val="20"/>
          <w:lang w:eastAsia="en-US"/>
        </w:rPr>
        <w:t>cymi przepisami prawa, z najwy</w:t>
      </w:r>
      <w:r>
        <w:rPr>
          <w:sz w:val="20"/>
          <w:szCs w:val="20"/>
          <w:lang w:eastAsia="en-US"/>
        </w:rPr>
        <w:t>ż</w:t>
      </w:r>
      <w:r>
        <w:rPr>
          <w:sz w:val="20"/>
          <w:szCs w:val="20"/>
          <w:lang w:eastAsia="en-US"/>
        </w:rPr>
        <w:t>sz</w:t>
      </w:r>
      <w:r>
        <w:rPr>
          <w:sz w:val="20"/>
          <w:szCs w:val="20"/>
          <w:lang w:eastAsia="en-US"/>
        </w:rPr>
        <w:t>ą</w:t>
      </w:r>
      <w:r>
        <w:rPr>
          <w:sz w:val="20"/>
          <w:szCs w:val="20"/>
          <w:lang w:eastAsia="en-US"/>
        </w:rPr>
        <w:t xml:space="preserve"> staranno</w:t>
      </w:r>
      <w:r>
        <w:rPr>
          <w:sz w:val="20"/>
          <w:szCs w:val="20"/>
          <w:lang w:eastAsia="en-US"/>
        </w:rPr>
        <w:t>ś</w:t>
      </w:r>
      <w:r>
        <w:rPr>
          <w:sz w:val="20"/>
          <w:szCs w:val="20"/>
          <w:lang w:eastAsia="en-US"/>
        </w:rPr>
        <w:t>ci</w:t>
      </w:r>
      <w:r>
        <w:rPr>
          <w:sz w:val="20"/>
          <w:szCs w:val="20"/>
          <w:lang w:eastAsia="en-US"/>
        </w:rPr>
        <w:t>ą</w:t>
      </w:r>
      <w:r>
        <w:rPr>
          <w:sz w:val="20"/>
          <w:szCs w:val="20"/>
          <w:lang w:eastAsia="en-US"/>
        </w:rPr>
        <w:t>, uwzgl</w:t>
      </w:r>
      <w:r>
        <w:rPr>
          <w:sz w:val="20"/>
          <w:szCs w:val="20"/>
          <w:lang w:eastAsia="en-US"/>
        </w:rPr>
        <w:t>ę</w:t>
      </w:r>
      <w:r>
        <w:rPr>
          <w:sz w:val="20"/>
          <w:szCs w:val="20"/>
          <w:lang w:eastAsia="en-US"/>
        </w:rPr>
        <w:t>dniaj</w:t>
      </w:r>
      <w:r>
        <w:rPr>
          <w:sz w:val="20"/>
          <w:szCs w:val="20"/>
          <w:lang w:eastAsia="en-US"/>
        </w:rPr>
        <w:t>ą</w:t>
      </w:r>
      <w:r>
        <w:rPr>
          <w:sz w:val="20"/>
          <w:szCs w:val="20"/>
          <w:lang w:eastAsia="en-US"/>
        </w:rPr>
        <w:t>c zawodowy charakter wykonywanej dzia</w:t>
      </w:r>
      <w:r>
        <w:rPr>
          <w:sz w:val="20"/>
          <w:szCs w:val="20"/>
          <w:lang w:eastAsia="en-US"/>
        </w:rPr>
        <w:t>ł</w:t>
      </w:r>
      <w:r>
        <w:rPr>
          <w:sz w:val="20"/>
          <w:szCs w:val="20"/>
          <w:lang w:eastAsia="en-US"/>
        </w:rPr>
        <w:t>alno</w:t>
      </w:r>
      <w:r>
        <w:rPr>
          <w:sz w:val="20"/>
          <w:szCs w:val="20"/>
          <w:lang w:eastAsia="en-US"/>
        </w:rPr>
        <w:t>ś</w:t>
      </w:r>
      <w:r>
        <w:rPr>
          <w:sz w:val="20"/>
          <w:szCs w:val="20"/>
          <w:lang w:eastAsia="en-US"/>
        </w:rPr>
        <w:t>ci,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odpowiada za jako</w:t>
      </w:r>
      <w:r>
        <w:rPr>
          <w:sz w:val="20"/>
          <w:szCs w:val="20"/>
          <w:lang w:eastAsia="en-US"/>
        </w:rPr>
        <w:t>ść</w:t>
      </w:r>
      <w:r>
        <w:rPr>
          <w:sz w:val="20"/>
          <w:szCs w:val="20"/>
          <w:lang w:eastAsia="en-US"/>
        </w:rPr>
        <w:t xml:space="preserve"> i terminowo</w:t>
      </w:r>
      <w:r>
        <w:rPr>
          <w:sz w:val="20"/>
          <w:szCs w:val="20"/>
          <w:lang w:eastAsia="en-US"/>
        </w:rPr>
        <w:t>ść</w:t>
      </w:r>
      <w:r>
        <w:rPr>
          <w:sz w:val="20"/>
          <w:szCs w:val="20"/>
          <w:lang w:eastAsia="en-US"/>
        </w:rPr>
        <w:t xml:space="preserve"> wykonania umowy;</w:t>
      </w:r>
    </w:p>
    <w:p w:rsidR="006269AC" w:rsidRPr="00D77A86" w:rsidRDefault="006269AC"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realizacji zadania zgodnie z Og</w:t>
      </w:r>
      <w:r>
        <w:rPr>
          <w:sz w:val="20"/>
          <w:szCs w:val="20"/>
          <w:lang w:eastAsia="en-US"/>
        </w:rPr>
        <w:t>ł</w:t>
      </w:r>
      <w:r>
        <w:rPr>
          <w:sz w:val="20"/>
          <w:szCs w:val="20"/>
          <w:lang w:eastAsia="en-US"/>
        </w:rPr>
        <w:t>oszeniem o zam</w:t>
      </w:r>
      <w:r>
        <w:rPr>
          <w:sz w:val="20"/>
          <w:szCs w:val="20"/>
          <w:lang w:eastAsia="en-US"/>
        </w:rPr>
        <w:t>ó</w:t>
      </w:r>
      <w:r>
        <w:rPr>
          <w:sz w:val="20"/>
          <w:szCs w:val="20"/>
          <w:lang w:eastAsia="en-US"/>
        </w:rPr>
        <w:t>wieniu wraz z za</w:t>
      </w:r>
      <w:r>
        <w:rPr>
          <w:sz w:val="20"/>
          <w:szCs w:val="20"/>
          <w:lang w:eastAsia="en-US"/>
        </w:rPr>
        <w:t>łą</w:t>
      </w:r>
      <w:r>
        <w:rPr>
          <w:sz w:val="20"/>
          <w:szCs w:val="20"/>
          <w:lang w:eastAsia="en-US"/>
        </w:rPr>
        <w:t>cznikami</w:t>
      </w:r>
      <w:r w:rsidRPr="003C51AE">
        <w:rPr>
          <w:sz w:val="20"/>
          <w:szCs w:val="20"/>
          <w:lang w:eastAsia="en-US"/>
        </w:rPr>
        <w:t>, w</w:t>
      </w:r>
      <w:r w:rsidRPr="003C51AE">
        <w:rPr>
          <w:sz w:val="20"/>
          <w:szCs w:val="20"/>
          <w:lang w:eastAsia="en-US"/>
        </w:rPr>
        <w:t>ł</w:t>
      </w:r>
      <w:r w:rsidRPr="003C51AE">
        <w:rPr>
          <w:sz w:val="20"/>
          <w:szCs w:val="20"/>
          <w:lang w:eastAsia="en-US"/>
        </w:rPr>
        <w:t>asn</w:t>
      </w:r>
      <w:r w:rsidRPr="003C51AE">
        <w:rPr>
          <w:sz w:val="20"/>
          <w:szCs w:val="20"/>
          <w:lang w:eastAsia="en-US"/>
        </w:rPr>
        <w:t>ą</w:t>
      </w:r>
      <w:r>
        <w:rPr>
          <w:sz w:val="20"/>
          <w:szCs w:val="20"/>
          <w:lang w:eastAsia="en-US"/>
        </w:rPr>
        <w:t xml:space="preserve"> Ofert</w:t>
      </w:r>
      <w:r>
        <w:rPr>
          <w:sz w:val="20"/>
          <w:szCs w:val="20"/>
          <w:lang w:eastAsia="en-US"/>
        </w:rPr>
        <w:t>ą</w:t>
      </w:r>
      <w:r>
        <w:rPr>
          <w:sz w:val="20"/>
          <w:szCs w:val="20"/>
          <w:lang w:eastAsia="en-US"/>
        </w:rPr>
        <w:t xml:space="preserve"> oraz bie</w:t>
      </w:r>
      <w:r>
        <w:rPr>
          <w:sz w:val="20"/>
          <w:szCs w:val="20"/>
          <w:lang w:eastAsia="en-US"/>
        </w:rPr>
        <w:t>żą</w:t>
      </w:r>
      <w:r>
        <w:rPr>
          <w:sz w:val="20"/>
          <w:szCs w:val="20"/>
          <w:lang w:eastAsia="en-US"/>
        </w:rPr>
        <w:t>cymi ustaleniami z Zamawiaj</w:t>
      </w:r>
      <w:r>
        <w:rPr>
          <w:sz w:val="20"/>
          <w:szCs w:val="20"/>
          <w:lang w:eastAsia="en-US"/>
        </w:rPr>
        <w:t>ą</w:t>
      </w:r>
      <w:r>
        <w:rPr>
          <w:sz w:val="20"/>
          <w:szCs w:val="20"/>
          <w:lang w:eastAsia="en-US"/>
        </w:rPr>
        <w:t>cym.</w:t>
      </w:r>
    </w:p>
    <w:p w:rsidR="006269AC" w:rsidRDefault="006269AC"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3</w:t>
      </w:r>
    </w:p>
    <w:p w:rsidR="006269AC" w:rsidRDefault="006269AC" w:rsidP="006E187A">
      <w:pPr>
        <w:spacing w:after="240" w:line="240" w:lineRule="auto"/>
        <w:jc w:val="center"/>
        <w:rPr>
          <w:sz w:val="28"/>
          <w:szCs w:val="28"/>
          <w:lang w:eastAsia="en-US"/>
        </w:rPr>
      </w:pPr>
      <w:r>
        <w:rPr>
          <w:sz w:val="28"/>
          <w:szCs w:val="28"/>
          <w:lang w:eastAsia="en-US"/>
        </w:rPr>
        <w:t>Zobowi</w:t>
      </w:r>
      <w:r>
        <w:rPr>
          <w:sz w:val="28"/>
          <w:szCs w:val="28"/>
          <w:lang w:eastAsia="en-US"/>
        </w:rPr>
        <w:t>ą</w:t>
      </w:r>
      <w:r>
        <w:rPr>
          <w:sz w:val="28"/>
          <w:szCs w:val="28"/>
          <w:lang w:eastAsia="en-US"/>
        </w:rPr>
        <w:t>zania Wykonawcy</w:t>
      </w:r>
    </w:p>
    <w:p w:rsidR="006269AC" w:rsidRPr="00AD3F21" w:rsidRDefault="006269AC" w:rsidP="006E187A">
      <w:pPr>
        <w:numPr>
          <w:ilvl w:val="0"/>
          <w:numId w:val="2"/>
        </w:numPr>
        <w:spacing w:before="120" w:after="120" w:line="240" w:lineRule="auto"/>
        <w:ind w:left="284" w:right="-2" w:hanging="284"/>
        <w:jc w:val="both"/>
        <w:rPr>
          <w:sz w:val="20"/>
          <w:szCs w:val="20"/>
          <w:lang w:eastAsia="en-US"/>
        </w:rPr>
      </w:pPr>
      <w:r>
        <w:rPr>
          <w:sz w:val="20"/>
          <w:szCs w:val="20"/>
          <w:lang w:eastAsia="en-US"/>
        </w:rPr>
        <w:t>W ramach realizacji zadania, o kt</w:t>
      </w:r>
      <w:r>
        <w:rPr>
          <w:sz w:val="20"/>
          <w:szCs w:val="20"/>
          <w:lang w:eastAsia="en-US"/>
        </w:rPr>
        <w:t>ó</w:t>
      </w:r>
      <w:r>
        <w:rPr>
          <w:sz w:val="20"/>
          <w:szCs w:val="20"/>
          <w:lang w:eastAsia="en-US"/>
        </w:rPr>
        <w:t xml:space="preserve">rym mowa w </w:t>
      </w:r>
      <w:r>
        <w:rPr>
          <w:sz w:val="20"/>
          <w:szCs w:val="20"/>
          <w:lang w:eastAsia="en-US"/>
        </w:rPr>
        <w:t>§</w:t>
      </w:r>
      <w:r>
        <w:rPr>
          <w:sz w:val="20"/>
          <w:szCs w:val="20"/>
          <w:lang w:eastAsia="en-US"/>
        </w:rPr>
        <w:t xml:space="preserve"> 2 ust 1 umowy, Wykonawca zobowi</w:t>
      </w:r>
      <w:r>
        <w:rPr>
          <w:sz w:val="20"/>
          <w:szCs w:val="20"/>
          <w:lang w:eastAsia="en-US"/>
        </w:rPr>
        <w:t>ą</w:t>
      </w:r>
      <w:r>
        <w:rPr>
          <w:sz w:val="20"/>
          <w:szCs w:val="20"/>
          <w:lang w:eastAsia="en-US"/>
        </w:rPr>
        <w:t>zany jest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do:</w:t>
      </w:r>
    </w:p>
    <w:p w:rsidR="006269AC" w:rsidRPr="00AD3F21" w:rsidRDefault="006269AC" w:rsidP="006E187A">
      <w:pPr>
        <w:numPr>
          <w:ilvl w:val="0"/>
          <w:numId w:val="4"/>
        </w:numPr>
        <w:spacing w:before="120" w:after="120" w:line="240" w:lineRule="auto"/>
        <w:ind w:left="567" w:right="-2" w:hanging="283"/>
        <w:jc w:val="both"/>
        <w:rPr>
          <w:sz w:val="20"/>
          <w:szCs w:val="20"/>
          <w:lang w:eastAsia="en-US"/>
        </w:rPr>
      </w:pPr>
      <w:r>
        <w:rPr>
          <w:sz w:val="20"/>
          <w:szCs w:val="20"/>
          <w:lang w:eastAsia="en-US"/>
        </w:rPr>
        <w:t>opracowania Programu szkolenia, zgodnie z za</w:t>
      </w:r>
      <w:r>
        <w:rPr>
          <w:sz w:val="20"/>
          <w:szCs w:val="20"/>
          <w:lang w:eastAsia="en-US"/>
        </w:rPr>
        <w:t>łą</w:t>
      </w:r>
      <w:r>
        <w:rPr>
          <w:sz w:val="20"/>
          <w:szCs w:val="20"/>
          <w:lang w:eastAsia="en-US"/>
        </w:rPr>
        <w:t xml:space="preserve">cznikiem nr 1 do umowy, w trybie przewidzianym w </w:t>
      </w:r>
      <w:r>
        <w:rPr>
          <w:sz w:val="20"/>
          <w:szCs w:val="20"/>
          <w:lang w:eastAsia="en-US"/>
        </w:rPr>
        <w:t>§</w:t>
      </w:r>
      <w:r>
        <w:rPr>
          <w:sz w:val="20"/>
          <w:szCs w:val="20"/>
          <w:lang w:eastAsia="en-US"/>
        </w:rPr>
        <w:t xml:space="preserve"> 6 umowy;</w:t>
      </w:r>
    </w:p>
    <w:p w:rsidR="006269AC" w:rsidRPr="00AD3F21" w:rsidRDefault="006269AC" w:rsidP="006E187A">
      <w:pPr>
        <w:numPr>
          <w:ilvl w:val="0"/>
          <w:numId w:val="4"/>
        </w:numPr>
        <w:spacing w:before="120" w:after="120" w:line="240" w:lineRule="auto"/>
        <w:ind w:left="567" w:right="-2" w:hanging="283"/>
        <w:jc w:val="both"/>
        <w:rPr>
          <w:sz w:val="20"/>
          <w:szCs w:val="20"/>
          <w:lang w:eastAsia="en-US"/>
        </w:rPr>
      </w:pPr>
      <w:r>
        <w:rPr>
          <w:sz w:val="20"/>
          <w:szCs w:val="20"/>
          <w:lang w:eastAsia="en-US"/>
        </w:rPr>
        <w:t>zapewnienia trener</w:t>
      </w:r>
      <w:r>
        <w:rPr>
          <w:sz w:val="20"/>
          <w:szCs w:val="20"/>
          <w:lang w:eastAsia="en-US"/>
        </w:rPr>
        <w:t>ó</w:t>
      </w:r>
      <w:r>
        <w:rPr>
          <w:sz w:val="20"/>
          <w:szCs w:val="20"/>
          <w:lang w:eastAsia="en-US"/>
        </w:rPr>
        <w:t>w realizuj</w:t>
      </w:r>
      <w:r>
        <w:rPr>
          <w:sz w:val="20"/>
          <w:szCs w:val="20"/>
          <w:lang w:eastAsia="en-US"/>
        </w:rPr>
        <w:t>ą</w:t>
      </w:r>
      <w:r>
        <w:rPr>
          <w:sz w:val="20"/>
          <w:szCs w:val="20"/>
          <w:lang w:eastAsia="en-US"/>
        </w:rPr>
        <w:t>cych zadanie, zgodnie z za</w:t>
      </w:r>
      <w:r>
        <w:rPr>
          <w:sz w:val="20"/>
          <w:szCs w:val="20"/>
          <w:lang w:eastAsia="en-US"/>
        </w:rPr>
        <w:t>łą</w:t>
      </w:r>
      <w:r>
        <w:rPr>
          <w:sz w:val="20"/>
          <w:szCs w:val="20"/>
          <w:lang w:eastAsia="en-US"/>
        </w:rPr>
        <w:t xml:space="preserve">cznikiem nr 2 do umowy </w:t>
      </w:r>
      <w:r>
        <w:rPr>
          <w:sz w:val="20"/>
          <w:szCs w:val="20"/>
          <w:lang w:eastAsia="en-US"/>
        </w:rPr>
        <w:t>–</w:t>
      </w:r>
      <w:r>
        <w:rPr>
          <w:sz w:val="20"/>
          <w:szCs w:val="20"/>
          <w:lang w:eastAsia="en-US"/>
        </w:rPr>
        <w:t xml:space="preserve"> </w:t>
      </w:r>
      <w:r>
        <w:rPr>
          <w:bCs/>
          <w:sz w:val="20"/>
          <w:szCs w:val="20"/>
          <w:lang w:eastAsia="en-US"/>
        </w:rPr>
        <w:t>„</w:t>
      </w:r>
      <w:r>
        <w:rPr>
          <w:bCs/>
          <w:sz w:val="20"/>
          <w:szCs w:val="20"/>
          <w:lang w:eastAsia="en-US"/>
        </w:rPr>
        <w:t>Wiedza i do</w:t>
      </w:r>
      <w:r>
        <w:rPr>
          <w:bCs/>
          <w:sz w:val="20"/>
          <w:szCs w:val="20"/>
          <w:lang w:eastAsia="en-US"/>
        </w:rPr>
        <w:t>ś</w:t>
      </w:r>
      <w:r>
        <w:rPr>
          <w:bCs/>
          <w:sz w:val="20"/>
          <w:szCs w:val="20"/>
          <w:lang w:eastAsia="en-US"/>
        </w:rPr>
        <w:t>wiadczenie kadry trenerskiej, kt</w:t>
      </w:r>
      <w:r>
        <w:rPr>
          <w:bCs/>
          <w:sz w:val="20"/>
          <w:szCs w:val="20"/>
          <w:lang w:eastAsia="en-US"/>
        </w:rPr>
        <w:t>ó</w:t>
      </w:r>
      <w:r>
        <w:rPr>
          <w:bCs/>
          <w:sz w:val="20"/>
          <w:szCs w:val="20"/>
          <w:lang w:eastAsia="en-US"/>
        </w:rPr>
        <w:t>ra b</w:t>
      </w:r>
      <w:r>
        <w:rPr>
          <w:bCs/>
          <w:sz w:val="20"/>
          <w:szCs w:val="20"/>
          <w:lang w:eastAsia="en-US"/>
        </w:rPr>
        <w:t>ę</w:t>
      </w:r>
      <w:r>
        <w:rPr>
          <w:bCs/>
          <w:sz w:val="20"/>
          <w:szCs w:val="20"/>
          <w:lang w:eastAsia="en-US"/>
        </w:rPr>
        <w:t>dzie uczestniczy</w:t>
      </w:r>
      <w:r>
        <w:rPr>
          <w:bCs/>
          <w:sz w:val="20"/>
          <w:szCs w:val="20"/>
          <w:lang w:eastAsia="en-US"/>
        </w:rPr>
        <w:t>ł</w:t>
      </w:r>
      <w:r>
        <w:rPr>
          <w:bCs/>
          <w:sz w:val="20"/>
          <w:szCs w:val="20"/>
          <w:lang w:eastAsia="en-US"/>
        </w:rPr>
        <w:t>a w realizacji zam</w:t>
      </w:r>
      <w:r>
        <w:rPr>
          <w:bCs/>
          <w:sz w:val="20"/>
          <w:szCs w:val="20"/>
          <w:lang w:eastAsia="en-US"/>
        </w:rPr>
        <w:t>ó</w:t>
      </w:r>
      <w:r>
        <w:rPr>
          <w:bCs/>
          <w:sz w:val="20"/>
          <w:szCs w:val="20"/>
          <w:lang w:eastAsia="en-US"/>
        </w:rPr>
        <w:t>wienia</w:t>
      </w:r>
      <w:r>
        <w:rPr>
          <w:bCs/>
          <w:sz w:val="20"/>
          <w:szCs w:val="20"/>
          <w:lang w:eastAsia="en-US"/>
        </w:rPr>
        <w:t>”</w:t>
      </w:r>
      <w:r>
        <w:rPr>
          <w:sz w:val="20"/>
          <w:szCs w:val="20"/>
          <w:lang w:eastAsia="en-US"/>
        </w:rPr>
        <w:t>, z zastrze</w:t>
      </w:r>
      <w:r>
        <w:rPr>
          <w:sz w:val="20"/>
          <w:szCs w:val="20"/>
          <w:lang w:eastAsia="en-US"/>
        </w:rPr>
        <w:t>ż</w:t>
      </w:r>
      <w:r>
        <w:rPr>
          <w:sz w:val="20"/>
          <w:szCs w:val="20"/>
          <w:lang w:eastAsia="en-US"/>
        </w:rPr>
        <w:t xml:space="preserve">eniem </w:t>
      </w:r>
      <w:r>
        <w:rPr>
          <w:sz w:val="20"/>
          <w:szCs w:val="20"/>
          <w:lang w:eastAsia="en-US"/>
        </w:rPr>
        <w:t>§</w:t>
      </w:r>
      <w:r>
        <w:rPr>
          <w:sz w:val="20"/>
          <w:szCs w:val="20"/>
          <w:lang w:eastAsia="en-US"/>
        </w:rPr>
        <w:t xml:space="preserve"> 12 ust. 2;</w:t>
      </w:r>
    </w:p>
    <w:p w:rsidR="006269AC" w:rsidRPr="00AD3F21" w:rsidRDefault="006269AC" w:rsidP="006E187A">
      <w:pPr>
        <w:numPr>
          <w:ilvl w:val="0"/>
          <w:numId w:val="4"/>
        </w:numPr>
        <w:spacing w:before="120" w:after="120" w:line="240" w:lineRule="auto"/>
        <w:ind w:left="567" w:right="-2" w:hanging="283"/>
        <w:jc w:val="both"/>
        <w:rPr>
          <w:sz w:val="20"/>
          <w:szCs w:val="20"/>
          <w:lang w:eastAsia="en-US"/>
        </w:rPr>
      </w:pPr>
      <w:r>
        <w:rPr>
          <w:sz w:val="20"/>
          <w:szCs w:val="20"/>
          <w:lang w:eastAsia="en-US"/>
        </w:rPr>
        <w:t>weryfikacji nabytych przez uczestnik</w:t>
      </w:r>
      <w:r>
        <w:rPr>
          <w:sz w:val="20"/>
          <w:szCs w:val="20"/>
          <w:lang w:eastAsia="en-US"/>
        </w:rPr>
        <w:t>ó</w:t>
      </w:r>
      <w:r>
        <w:rPr>
          <w:sz w:val="20"/>
          <w:szCs w:val="20"/>
          <w:lang w:eastAsia="en-US"/>
        </w:rPr>
        <w:t>w kompetencji uzyskanych w wyniku szkole</w:t>
      </w:r>
      <w:r>
        <w:rPr>
          <w:sz w:val="20"/>
          <w:szCs w:val="20"/>
          <w:lang w:eastAsia="en-US"/>
        </w:rPr>
        <w:t>ń</w:t>
      </w:r>
      <w:r>
        <w:rPr>
          <w:sz w:val="20"/>
          <w:szCs w:val="20"/>
          <w:lang w:eastAsia="en-US"/>
        </w:rPr>
        <w:t xml:space="preserve"> wed</w:t>
      </w:r>
      <w:r>
        <w:rPr>
          <w:sz w:val="20"/>
          <w:szCs w:val="20"/>
          <w:lang w:eastAsia="en-US"/>
        </w:rPr>
        <w:t>ł</w:t>
      </w:r>
      <w:r>
        <w:rPr>
          <w:sz w:val="20"/>
          <w:szCs w:val="20"/>
          <w:lang w:eastAsia="en-US"/>
        </w:rPr>
        <w:t>ug wytycznych Zamawiaj</w:t>
      </w:r>
      <w:r>
        <w:rPr>
          <w:sz w:val="20"/>
          <w:szCs w:val="20"/>
          <w:lang w:eastAsia="en-US"/>
        </w:rPr>
        <w:t>ą</w:t>
      </w:r>
      <w:r>
        <w:rPr>
          <w:sz w:val="20"/>
          <w:szCs w:val="20"/>
          <w:lang w:eastAsia="en-US"/>
        </w:rPr>
        <w:t>cego, o kt</w:t>
      </w:r>
      <w:r>
        <w:rPr>
          <w:sz w:val="20"/>
          <w:szCs w:val="20"/>
          <w:lang w:eastAsia="en-US"/>
        </w:rPr>
        <w:t>ó</w:t>
      </w:r>
      <w:r>
        <w:rPr>
          <w:sz w:val="20"/>
          <w:szCs w:val="20"/>
          <w:lang w:eastAsia="en-US"/>
        </w:rPr>
        <w:t>rych mowa w za</w:t>
      </w:r>
      <w:r>
        <w:rPr>
          <w:sz w:val="20"/>
          <w:szCs w:val="20"/>
          <w:lang w:eastAsia="en-US"/>
        </w:rPr>
        <w:t>łą</w:t>
      </w:r>
      <w:r>
        <w:rPr>
          <w:sz w:val="20"/>
          <w:szCs w:val="20"/>
          <w:lang w:eastAsia="en-US"/>
        </w:rPr>
        <w:t>czniku nr 1 do umowy;</w:t>
      </w:r>
    </w:p>
    <w:p w:rsidR="006269AC" w:rsidRPr="00AD3F21" w:rsidRDefault="006269AC" w:rsidP="006E187A">
      <w:pPr>
        <w:numPr>
          <w:ilvl w:val="0"/>
          <w:numId w:val="4"/>
        </w:numPr>
        <w:spacing w:before="120" w:after="120" w:line="240" w:lineRule="auto"/>
        <w:ind w:left="567" w:right="-2" w:hanging="283"/>
        <w:jc w:val="both"/>
        <w:rPr>
          <w:sz w:val="20"/>
          <w:szCs w:val="20"/>
          <w:lang w:eastAsia="en-US"/>
        </w:rPr>
      </w:pPr>
      <w:r>
        <w:rPr>
          <w:sz w:val="20"/>
          <w:szCs w:val="20"/>
          <w:lang w:eastAsia="en-US"/>
        </w:rPr>
        <w:t>przygotowania materia</w:t>
      </w:r>
      <w:r>
        <w:rPr>
          <w:sz w:val="20"/>
          <w:szCs w:val="20"/>
          <w:lang w:eastAsia="en-US"/>
        </w:rPr>
        <w:t>łó</w:t>
      </w:r>
      <w:r>
        <w:rPr>
          <w:sz w:val="20"/>
          <w:szCs w:val="20"/>
          <w:lang w:eastAsia="en-US"/>
        </w:rPr>
        <w:t>w szkoleniowych i ich dystrybucji, zgodnie z opisem w za</w:t>
      </w:r>
      <w:r>
        <w:rPr>
          <w:sz w:val="20"/>
          <w:szCs w:val="20"/>
          <w:lang w:eastAsia="en-US"/>
        </w:rPr>
        <w:t>łą</w:t>
      </w:r>
      <w:r>
        <w:rPr>
          <w:sz w:val="20"/>
          <w:szCs w:val="20"/>
          <w:lang w:eastAsia="en-US"/>
        </w:rPr>
        <w:t>czniku nr 1 do umowy</w:t>
      </w:r>
    </w:p>
    <w:p w:rsidR="006269AC" w:rsidRPr="00AD3F21" w:rsidRDefault="006269AC" w:rsidP="006E187A">
      <w:pPr>
        <w:numPr>
          <w:ilvl w:val="0"/>
          <w:numId w:val="4"/>
        </w:numPr>
        <w:spacing w:before="120" w:after="120" w:line="240" w:lineRule="auto"/>
        <w:ind w:left="567" w:right="-2" w:hanging="283"/>
        <w:jc w:val="both"/>
        <w:rPr>
          <w:sz w:val="20"/>
          <w:szCs w:val="20"/>
          <w:lang w:eastAsia="en-US"/>
        </w:rPr>
      </w:pPr>
      <w:r>
        <w:rPr>
          <w:sz w:val="20"/>
          <w:szCs w:val="20"/>
          <w:lang w:eastAsia="en-US"/>
        </w:rPr>
        <w:t>rzetelnego prowadzenia dokumentacji realizowanego zadania, w tym m.in. dziennika zaj</w:t>
      </w:r>
      <w:r>
        <w:rPr>
          <w:sz w:val="20"/>
          <w:szCs w:val="20"/>
          <w:lang w:eastAsia="en-US"/>
        </w:rPr>
        <w:t>ęć</w:t>
      </w:r>
      <w:r>
        <w:rPr>
          <w:sz w:val="20"/>
          <w:szCs w:val="20"/>
          <w:lang w:eastAsia="en-US"/>
        </w:rPr>
        <w:t xml:space="preserve"> zgodnie z wzorem dostarczonym przez Zamawiaj</w:t>
      </w:r>
      <w:r>
        <w:rPr>
          <w:sz w:val="20"/>
          <w:szCs w:val="20"/>
          <w:lang w:eastAsia="en-US"/>
        </w:rPr>
        <w:t>ą</w:t>
      </w:r>
      <w:r>
        <w:rPr>
          <w:sz w:val="20"/>
          <w:szCs w:val="20"/>
          <w:lang w:eastAsia="en-US"/>
        </w:rPr>
        <w:t>cego, list obecno</w:t>
      </w:r>
      <w:r>
        <w:rPr>
          <w:sz w:val="20"/>
          <w:szCs w:val="20"/>
          <w:lang w:eastAsia="en-US"/>
        </w:rPr>
        <w:t>ś</w:t>
      </w:r>
      <w:r>
        <w:rPr>
          <w:sz w:val="20"/>
          <w:szCs w:val="20"/>
          <w:lang w:eastAsia="en-US"/>
        </w:rPr>
        <w:t>ci uczestnik</w:t>
      </w:r>
      <w:r>
        <w:rPr>
          <w:sz w:val="20"/>
          <w:szCs w:val="20"/>
          <w:lang w:eastAsia="en-US"/>
        </w:rPr>
        <w:t>ó</w:t>
      </w:r>
      <w:r>
        <w:rPr>
          <w:sz w:val="20"/>
          <w:szCs w:val="20"/>
          <w:lang w:eastAsia="en-US"/>
        </w:rPr>
        <w:t>w szkolenia, sprawozda</w:t>
      </w:r>
      <w:r>
        <w:rPr>
          <w:sz w:val="20"/>
          <w:szCs w:val="20"/>
          <w:lang w:eastAsia="en-US"/>
        </w:rPr>
        <w:t>ń</w:t>
      </w:r>
      <w:r>
        <w:rPr>
          <w:sz w:val="20"/>
          <w:szCs w:val="20"/>
          <w:lang w:eastAsia="en-US"/>
        </w:rPr>
        <w:t xml:space="preserve"> okresowych i ko</w:t>
      </w:r>
      <w:r>
        <w:rPr>
          <w:sz w:val="20"/>
          <w:szCs w:val="20"/>
          <w:lang w:eastAsia="en-US"/>
        </w:rPr>
        <w:t>ń</w:t>
      </w:r>
      <w:r>
        <w:rPr>
          <w:sz w:val="20"/>
          <w:szCs w:val="20"/>
          <w:lang w:eastAsia="en-US"/>
        </w:rPr>
        <w:t>cowych z realizacji zadania (tak</w:t>
      </w:r>
      <w:r>
        <w:rPr>
          <w:sz w:val="20"/>
          <w:szCs w:val="20"/>
          <w:lang w:eastAsia="en-US"/>
        </w:rPr>
        <w:t>ż</w:t>
      </w:r>
      <w:r>
        <w:rPr>
          <w:sz w:val="20"/>
          <w:szCs w:val="20"/>
          <w:lang w:eastAsia="en-US"/>
        </w:rPr>
        <w:t>e w formie elektronicznej), o kt</w:t>
      </w:r>
      <w:r>
        <w:rPr>
          <w:sz w:val="20"/>
          <w:szCs w:val="20"/>
          <w:lang w:eastAsia="en-US"/>
        </w:rPr>
        <w:t>ó</w:t>
      </w:r>
      <w:r>
        <w:rPr>
          <w:sz w:val="20"/>
          <w:szCs w:val="20"/>
          <w:lang w:eastAsia="en-US"/>
        </w:rPr>
        <w:t>rych mowa poni</w:t>
      </w:r>
      <w:r>
        <w:rPr>
          <w:sz w:val="20"/>
          <w:szCs w:val="20"/>
          <w:lang w:eastAsia="en-US"/>
        </w:rPr>
        <w:t>ż</w:t>
      </w:r>
      <w:r>
        <w:rPr>
          <w:sz w:val="20"/>
          <w:szCs w:val="20"/>
          <w:lang w:eastAsia="en-US"/>
        </w:rPr>
        <w:t>ej odpowiednio w pkt 6 lit a) i b) oraz zapewnienia bezpiecze</w:t>
      </w:r>
      <w:r>
        <w:rPr>
          <w:sz w:val="20"/>
          <w:szCs w:val="20"/>
          <w:lang w:eastAsia="en-US"/>
        </w:rPr>
        <w:t>ń</w:t>
      </w:r>
      <w:r>
        <w:rPr>
          <w:sz w:val="20"/>
          <w:szCs w:val="20"/>
          <w:lang w:eastAsia="en-US"/>
        </w:rPr>
        <w:t>stwa informacji i danych uzyskanych w toku realizacji zam</w:t>
      </w:r>
      <w:r>
        <w:rPr>
          <w:sz w:val="20"/>
          <w:szCs w:val="20"/>
          <w:lang w:eastAsia="en-US"/>
        </w:rPr>
        <w:t>ó</w:t>
      </w:r>
      <w:r>
        <w:rPr>
          <w:sz w:val="20"/>
          <w:szCs w:val="20"/>
          <w:lang w:eastAsia="en-US"/>
        </w:rPr>
        <w:t>wienia,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danych osobowych uczestnik</w:t>
      </w:r>
      <w:r>
        <w:rPr>
          <w:sz w:val="20"/>
          <w:szCs w:val="20"/>
          <w:lang w:eastAsia="en-US"/>
        </w:rPr>
        <w:t>ó</w:t>
      </w:r>
      <w:r>
        <w:rPr>
          <w:sz w:val="20"/>
          <w:szCs w:val="20"/>
          <w:lang w:eastAsia="en-US"/>
        </w:rPr>
        <w:t>w Projektu.</w:t>
      </w:r>
    </w:p>
    <w:p w:rsidR="006269AC" w:rsidRPr="00AD3F21" w:rsidRDefault="006269AC" w:rsidP="006E187A">
      <w:pPr>
        <w:numPr>
          <w:ilvl w:val="0"/>
          <w:numId w:val="4"/>
        </w:numPr>
        <w:spacing w:before="120" w:after="120" w:line="240" w:lineRule="auto"/>
        <w:ind w:left="567" w:right="-2" w:hanging="283"/>
        <w:jc w:val="both"/>
        <w:rPr>
          <w:sz w:val="20"/>
          <w:szCs w:val="20"/>
          <w:lang w:eastAsia="en-US"/>
        </w:rPr>
      </w:pPr>
      <w:r>
        <w:rPr>
          <w:sz w:val="20"/>
          <w:szCs w:val="20"/>
          <w:lang w:eastAsia="en-US"/>
        </w:rPr>
        <w:t>sporz</w:t>
      </w:r>
      <w:r>
        <w:rPr>
          <w:sz w:val="20"/>
          <w:szCs w:val="20"/>
          <w:lang w:eastAsia="en-US"/>
        </w:rPr>
        <w:t>ą</w:t>
      </w:r>
      <w:r>
        <w:rPr>
          <w:sz w:val="20"/>
          <w:szCs w:val="20"/>
          <w:lang w:eastAsia="en-US"/>
        </w:rPr>
        <w:t>dzania i przedstawiania do akceptacji Zamawiaj</w:t>
      </w:r>
      <w:r>
        <w:rPr>
          <w:sz w:val="20"/>
          <w:szCs w:val="20"/>
          <w:lang w:eastAsia="en-US"/>
        </w:rPr>
        <w:t>ą</w:t>
      </w:r>
      <w:r>
        <w:rPr>
          <w:sz w:val="20"/>
          <w:szCs w:val="20"/>
          <w:lang w:eastAsia="en-US"/>
        </w:rPr>
        <w:t>cemu:</w:t>
      </w:r>
    </w:p>
    <w:p w:rsidR="006269AC" w:rsidRDefault="006269AC"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w:t>
      </w:r>
      <w:r>
        <w:rPr>
          <w:sz w:val="20"/>
          <w:szCs w:val="20"/>
          <w:lang w:eastAsia="en-US"/>
        </w:rPr>
        <w:t>ń</w:t>
      </w:r>
      <w:r>
        <w:rPr>
          <w:sz w:val="20"/>
          <w:szCs w:val="20"/>
          <w:lang w:eastAsia="en-US"/>
        </w:rPr>
        <w:t xml:space="preserve"> okresowych w terminie do 3 dnia miesi</w:t>
      </w:r>
      <w:r>
        <w:rPr>
          <w:sz w:val="20"/>
          <w:szCs w:val="20"/>
          <w:lang w:eastAsia="en-US"/>
        </w:rPr>
        <w:t>ą</w:t>
      </w:r>
      <w:r>
        <w:rPr>
          <w:sz w:val="20"/>
          <w:szCs w:val="20"/>
          <w:lang w:eastAsia="en-US"/>
        </w:rPr>
        <w:t>ca nast</w:t>
      </w:r>
      <w:r>
        <w:rPr>
          <w:sz w:val="20"/>
          <w:szCs w:val="20"/>
          <w:lang w:eastAsia="en-US"/>
        </w:rPr>
        <w:t>ę</w:t>
      </w:r>
      <w:r>
        <w:rPr>
          <w:sz w:val="20"/>
          <w:szCs w:val="20"/>
          <w:lang w:eastAsia="en-US"/>
        </w:rPr>
        <w:t>puj</w:t>
      </w:r>
      <w:r>
        <w:rPr>
          <w:sz w:val="20"/>
          <w:szCs w:val="20"/>
          <w:lang w:eastAsia="en-US"/>
        </w:rPr>
        <w:t>ą</w:t>
      </w:r>
      <w:r>
        <w:rPr>
          <w:sz w:val="20"/>
          <w:szCs w:val="20"/>
          <w:lang w:eastAsia="en-US"/>
        </w:rPr>
        <w:t>cego po miesi</w:t>
      </w:r>
      <w:r>
        <w:rPr>
          <w:sz w:val="20"/>
          <w:szCs w:val="20"/>
          <w:lang w:eastAsia="en-US"/>
        </w:rPr>
        <w:t>ą</w:t>
      </w:r>
      <w:r>
        <w:rPr>
          <w:sz w:val="20"/>
          <w:szCs w:val="20"/>
          <w:lang w:eastAsia="en-US"/>
        </w:rPr>
        <w:t>cu, w kt</w:t>
      </w:r>
      <w:r>
        <w:rPr>
          <w:sz w:val="20"/>
          <w:szCs w:val="20"/>
          <w:lang w:eastAsia="en-US"/>
        </w:rPr>
        <w:t>ó</w:t>
      </w:r>
      <w:r>
        <w:rPr>
          <w:sz w:val="20"/>
          <w:szCs w:val="20"/>
          <w:lang w:eastAsia="en-US"/>
        </w:rPr>
        <w:t>rym Wykonawca przeprowadzi</w:t>
      </w:r>
      <w:r>
        <w:rPr>
          <w:sz w:val="20"/>
          <w:szCs w:val="20"/>
          <w:lang w:eastAsia="en-US"/>
        </w:rPr>
        <w:t>ł</w:t>
      </w:r>
      <w:r>
        <w:rPr>
          <w:sz w:val="20"/>
          <w:szCs w:val="20"/>
          <w:lang w:eastAsia="en-US"/>
        </w:rPr>
        <w:t xml:space="preserve"> szkolenie danej grupy/os</w:t>
      </w:r>
      <w:r>
        <w:rPr>
          <w:sz w:val="20"/>
          <w:szCs w:val="20"/>
          <w:lang w:eastAsia="en-US"/>
        </w:rPr>
        <w:t>ó</w:t>
      </w:r>
      <w:r>
        <w:rPr>
          <w:sz w:val="20"/>
          <w:szCs w:val="20"/>
          <w:lang w:eastAsia="en-US"/>
        </w:rPr>
        <w:t>b, zgodnie z podzia</w:t>
      </w:r>
      <w:r>
        <w:rPr>
          <w:sz w:val="20"/>
          <w:szCs w:val="20"/>
          <w:lang w:eastAsia="en-US"/>
        </w:rPr>
        <w:t>ł</w:t>
      </w:r>
      <w:r>
        <w:rPr>
          <w:sz w:val="20"/>
          <w:szCs w:val="20"/>
          <w:lang w:eastAsia="en-US"/>
        </w:rPr>
        <w:t>em przewidzianym w za</w:t>
      </w:r>
      <w:r>
        <w:rPr>
          <w:sz w:val="20"/>
          <w:szCs w:val="20"/>
          <w:lang w:eastAsia="en-US"/>
        </w:rPr>
        <w:t>łą</w:t>
      </w:r>
      <w:r>
        <w:rPr>
          <w:sz w:val="20"/>
          <w:szCs w:val="20"/>
          <w:lang w:eastAsia="en-US"/>
        </w:rPr>
        <w:t>czniku nr 1 do umowy</w:t>
      </w:r>
    </w:p>
    <w:p w:rsidR="006269AC" w:rsidRDefault="006269AC"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sprawozdania ko</w:t>
      </w:r>
      <w:r>
        <w:rPr>
          <w:sz w:val="20"/>
          <w:szCs w:val="20"/>
          <w:lang w:eastAsia="en-US"/>
        </w:rPr>
        <w:t>ń</w:t>
      </w:r>
      <w:r>
        <w:rPr>
          <w:sz w:val="20"/>
          <w:szCs w:val="20"/>
          <w:lang w:eastAsia="en-US"/>
        </w:rPr>
        <w:t>cowego z realizacji ca</w:t>
      </w:r>
      <w:r>
        <w:rPr>
          <w:sz w:val="20"/>
          <w:szCs w:val="20"/>
          <w:lang w:eastAsia="en-US"/>
        </w:rPr>
        <w:t>ł</w:t>
      </w:r>
      <w:r>
        <w:rPr>
          <w:sz w:val="20"/>
          <w:szCs w:val="20"/>
          <w:lang w:eastAsia="en-US"/>
        </w:rPr>
        <w:t>ego zadania, wraz z pe</w:t>
      </w:r>
      <w:r>
        <w:rPr>
          <w:sz w:val="20"/>
          <w:szCs w:val="20"/>
          <w:lang w:eastAsia="en-US"/>
        </w:rPr>
        <w:t>ł</w:t>
      </w:r>
      <w:r>
        <w:rPr>
          <w:sz w:val="20"/>
          <w:szCs w:val="20"/>
          <w:lang w:eastAsia="en-US"/>
        </w:rPr>
        <w:t>n</w:t>
      </w:r>
      <w:r>
        <w:rPr>
          <w:sz w:val="20"/>
          <w:szCs w:val="20"/>
          <w:lang w:eastAsia="en-US"/>
        </w:rPr>
        <w:t>ą</w:t>
      </w:r>
      <w:r>
        <w:rPr>
          <w:sz w:val="20"/>
          <w:szCs w:val="20"/>
          <w:lang w:eastAsia="en-US"/>
        </w:rPr>
        <w:t xml:space="preserve"> dokumentacj</w:t>
      </w:r>
      <w:r>
        <w:rPr>
          <w:sz w:val="20"/>
          <w:szCs w:val="20"/>
          <w:lang w:eastAsia="en-US"/>
        </w:rPr>
        <w:t>ą</w:t>
      </w:r>
      <w:r>
        <w:rPr>
          <w:sz w:val="20"/>
          <w:szCs w:val="20"/>
          <w:lang w:eastAsia="en-US"/>
        </w:rPr>
        <w:t xml:space="preserve"> szkolenia (zgodnie z pkt 9), po zako</w:t>
      </w:r>
      <w:r>
        <w:rPr>
          <w:sz w:val="20"/>
          <w:szCs w:val="20"/>
          <w:lang w:eastAsia="en-US"/>
        </w:rPr>
        <w:t>ń</w:t>
      </w:r>
      <w:r>
        <w:rPr>
          <w:sz w:val="20"/>
          <w:szCs w:val="20"/>
          <w:lang w:eastAsia="en-US"/>
        </w:rPr>
        <w:t>czeniu realizacji ca</w:t>
      </w:r>
      <w:r>
        <w:rPr>
          <w:sz w:val="20"/>
          <w:szCs w:val="20"/>
          <w:lang w:eastAsia="en-US"/>
        </w:rPr>
        <w:t>ł</w:t>
      </w:r>
      <w:r>
        <w:rPr>
          <w:sz w:val="20"/>
          <w:szCs w:val="20"/>
          <w:lang w:eastAsia="en-US"/>
        </w:rPr>
        <w:t>ego zadania (zrealizowania szkole</w:t>
      </w:r>
      <w:r>
        <w:rPr>
          <w:sz w:val="20"/>
          <w:szCs w:val="20"/>
          <w:lang w:eastAsia="en-US"/>
        </w:rPr>
        <w:t>ń</w:t>
      </w:r>
      <w:r>
        <w:rPr>
          <w:sz w:val="20"/>
          <w:szCs w:val="20"/>
          <w:lang w:eastAsia="en-US"/>
        </w:rPr>
        <w:t xml:space="preserve"> dla wszystkich grup okre</w:t>
      </w:r>
      <w:r>
        <w:rPr>
          <w:sz w:val="20"/>
          <w:szCs w:val="20"/>
          <w:lang w:eastAsia="en-US"/>
        </w:rPr>
        <w:t>ś</w:t>
      </w:r>
      <w:r>
        <w:rPr>
          <w:sz w:val="20"/>
          <w:szCs w:val="20"/>
          <w:lang w:eastAsia="en-US"/>
        </w:rPr>
        <w:t>lonych w za</w:t>
      </w:r>
      <w:r>
        <w:rPr>
          <w:sz w:val="20"/>
          <w:szCs w:val="20"/>
          <w:lang w:eastAsia="en-US"/>
        </w:rPr>
        <w:t>łą</w:t>
      </w:r>
      <w:r>
        <w:rPr>
          <w:sz w:val="20"/>
          <w:szCs w:val="20"/>
          <w:lang w:eastAsia="en-US"/>
        </w:rPr>
        <w:t>czniku nr 1 do umowy), jednak nie p</w:t>
      </w:r>
      <w:r>
        <w:rPr>
          <w:sz w:val="20"/>
          <w:szCs w:val="20"/>
          <w:lang w:eastAsia="en-US"/>
        </w:rPr>
        <w:t>óź</w:t>
      </w:r>
      <w:r>
        <w:rPr>
          <w:sz w:val="20"/>
          <w:szCs w:val="20"/>
          <w:lang w:eastAsia="en-US"/>
        </w:rPr>
        <w:t>niej ni</w:t>
      </w:r>
      <w:r>
        <w:rPr>
          <w:sz w:val="20"/>
          <w:szCs w:val="20"/>
          <w:lang w:eastAsia="en-US"/>
        </w:rPr>
        <w:t>ż</w:t>
      </w:r>
      <w:r>
        <w:rPr>
          <w:sz w:val="20"/>
          <w:szCs w:val="20"/>
          <w:lang w:eastAsia="en-US"/>
        </w:rPr>
        <w:t xml:space="preserve"> do 7 dni od dnia zako</w:t>
      </w:r>
      <w:r>
        <w:rPr>
          <w:sz w:val="20"/>
          <w:szCs w:val="20"/>
          <w:lang w:eastAsia="en-US"/>
        </w:rPr>
        <w:t>ń</w:t>
      </w:r>
      <w:r>
        <w:rPr>
          <w:sz w:val="20"/>
          <w:szCs w:val="20"/>
          <w:lang w:eastAsia="en-US"/>
        </w:rPr>
        <w:t>czenia szkolenia dla ostatniej grupy</w:t>
      </w:r>
    </w:p>
    <w:p w:rsidR="006269AC" w:rsidRDefault="006269AC" w:rsidP="006E187A">
      <w:pPr>
        <w:spacing w:before="120" w:after="120" w:line="240" w:lineRule="auto"/>
        <w:ind w:left="284" w:right="-2" w:firstLine="283"/>
        <w:jc w:val="both"/>
        <w:rPr>
          <w:sz w:val="20"/>
          <w:szCs w:val="20"/>
          <w:lang w:eastAsia="en-US"/>
        </w:rPr>
      </w:pPr>
      <w:r>
        <w:rPr>
          <w:sz w:val="20"/>
          <w:szCs w:val="20"/>
          <w:lang w:eastAsia="en-US"/>
        </w:rPr>
        <w:t>Do akceptacji sprawozda</w:t>
      </w:r>
      <w:r>
        <w:rPr>
          <w:sz w:val="20"/>
          <w:szCs w:val="20"/>
          <w:lang w:eastAsia="en-US"/>
        </w:rPr>
        <w:t>ń</w:t>
      </w:r>
      <w:r>
        <w:rPr>
          <w:sz w:val="20"/>
          <w:szCs w:val="20"/>
          <w:lang w:eastAsia="en-US"/>
        </w:rPr>
        <w:t xml:space="preserve"> stosuje si</w:t>
      </w:r>
      <w:r>
        <w:rPr>
          <w:sz w:val="20"/>
          <w:szCs w:val="20"/>
          <w:lang w:eastAsia="en-US"/>
        </w:rPr>
        <w:t>ę</w:t>
      </w:r>
      <w:r>
        <w:rPr>
          <w:sz w:val="20"/>
          <w:szCs w:val="20"/>
          <w:lang w:eastAsia="en-US"/>
        </w:rPr>
        <w:t xml:space="preserve"> odpowiednio procedur</w:t>
      </w:r>
      <w:r>
        <w:rPr>
          <w:sz w:val="20"/>
          <w:szCs w:val="20"/>
          <w:lang w:eastAsia="en-US"/>
        </w:rPr>
        <w:t>ę</w:t>
      </w:r>
      <w:r>
        <w:rPr>
          <w:sz w:val="20"/>
          <w:szCs w:val="20"/>
          <w:lang w:eastAsia="en-US"/>
        </w:rPr>
        <w:t xml:space="preserve"> przewidzian</w:t>
      </w:r>
      <w:r>
        <w:rPr>
          <w:sz w:val="20"/>
          <w:szCs w:val="20"/>
          <w:lang w:eastAsia="en-US"/>
        </w:rPr>
        <w:t>ą</w:t>
      </w:r>
      <w:r>
        <w:rPr>
          <w:sz w:val="20"/>
          <w:szCs w:val="20"/>
          <w:lang w:eastAsia="en-US"/>
        </w:rPr>
        <w:t xml:space="preserve"> w </w:t>
      </w:r>
      <w:r>
        <w:rPr>
          <w:sz w:val="20"/>
          <w:szCs w:val="20"/>
          <w:lang w:eastAsia="en-US"/>
        </w:rPr>
        <w:t>§</w:t>
      </w:r>
      <w:r>
        <w:rPr>
          <w:sz w:val="20"/>
          <w:szCs w:val="20"/>
          <w:lang w:eastAsia="en-US"/>
        </w:rPr>
        <w:t xml:space="preserve"> 6 ust. 3 umowy.</w:t>
      </w:r>
    </w:p>
    <w:p w:rsidR="006269AC" w:rsidRPr="00AD3F21" w:rsidRDefault="006269AC" w:rsidP="006E187A">
      <w:pPr>
        <w:numPr>
          <w:ilvl w:val="0"/>
          <w:numId w:val="4"/>
        </w:numPr>
        <w:spacing w:before="120" w:after="120" w:line="240" w:lineRule="auto"/>
        <w:ind w:left="709" w:right="-2" w:hanging="425"/>
        <w:jc w:val="both"/>
        <w:rPr>
          <w:sz w:val="20"/>
          <w:szCs w:val="20"/>
          <w:lang w:eastAsia="en-US"/>
        </w:rPr>
      </w:pPr>
      <w:r>
        <w:rPr>
          <w:sz w:val="20"/>
          <w:szCs w:val="20"/>
          <w:lang w:eastAsia="en-US"/>
        </w:rPr>
        <w:t>bie</w:t>
      </w:r>
      <w:r>
        <w:rPr>
          <w:sz w:val="20"/>
          <w:szCs w:val="20"/>
          <w:lang w:eastAsia="en-US"/>
        </w:rPr>
        <w:t>żą</w:t>
      </w:r>
      <w:r>
        <w:rPr>
          <w:sz w:val="20"/>
          <w:szCs w:val="20"/>
          <w:lang w:eastAsia="en-US"/>
        </w:rPr>
        <w:t>cego informowania Zamawiaj</w:t>
      </w:r>
      <w:r>
        <w:rPr>
          <w:sz w:val="20"/>
          <w:szCs w:val="20"/>
          <w:lang w:eastAsia="en-US"/>
        </w:rPr>
        <w:t>ą</w:t>
      </w:r>
      <w:r>
        <w:rPr>
          <w:sz w:val="20"/>
          <w:szCs w:val="20"/>
          <w:lang w:eastAsia="en-US"/>
        </w:rPr>
        <w:t>cego o przebiegu realizacji szkolenia i nieobecno</w:t>
      </w:r>
      <w:r>
        <w:rPr>
          <w:sz w:val="20"/>
          <w:szCs w:val="20"/>
          <w:lang w:eastAsia="en-US"/>
        </w:rPr>
        <w:t>ś</w:t>
      </w:r>
      <w:r>
        <w:rPr>
          <w:sz w:val="20"/>
          <w:szCs w:val="20"/>
          <w:lang w:eastAsia="en-US"/>
        </w:rPr>
        <w:t>ci skierowanych os</w:t>
      </w:r>
      <w:r>
        <w:rPr>
          <w:sz w:val="20"/>
          <w:szCs w:val="20"/>
          <w:lang w:eastAsia="en-US"/>
        </w:rPr>
        <w:t>ó</w:t>
      </w:r>
      <w:r>
        <w:rPr>
          <w:sz w:val="20"/>
          <w:szCs w:val="20"/>
          <w:lang w:eastAsia="en-US"/>
        </w:rPr>
        <w:t>b, w celu umo</w:t>
      </w:r>
      <w:r>
        <w:rPr>
          <w:sz w:val="20"/>
          <w:szCs w:val="20"/>
          <w:lang w:eastAsia="en-US"/>
        </w:rPr>
        <w:t>ż</w:t>
      </w:r>
      <w:r>
        <w:rPr>
          <w:sz w:val="20"/>
          <w:szCs w:val="20"/>
          <w:lang w:eastAsia="en-US"/>
        </w:rPr>
        <w:t>liwienia prowadzenia przez Zamawiaj</w:t>
      </w:r>
      <w:r>
        <w:rPr>
          <w:sz w:val="20"/>
          <w:szCs w:val="20"/>
          <w:lang w:eastAsia="en-US"/>
        </w:rPr>
        <w:t>ą</w:t>
      </w:r>
      <w:r>
        <w:rPr>
          <w:sz w:val="20"/>
          <w:szCs w:val="20"/>
          <w:lang w:eastAsia="en-US"/>
        </w:rPr>
        <w:t>cego efektywnego monitoringu zadania i podejmowania interwencji w przypadku nieprawid</w:t>
      </w:r>
      <w:r>
        <w:rPr>
          <w:sz w:val="20"/>
          <w:szCs w:val="20"/>
          <w:lang w:eastAsia="en-US"/>
        </w:rPr>
        <w:t>ł</w:t>
      </w:r>
      <w:r>
        <w:rPr>
          <w:sz w:val="20"/>
          <w:szCs w:val="20"/>
          <w:lang w:eastAsia="en-US"/>
        </w:rPr>
        <w:t>owo</w:t>
      </w:r>
      <w:r>
        <w:rPr>
          <w:sz w:val="20"/>
          <w:szCs w:val="20"/>
          <w:lang w:eastAsia="en-US"/>
        </w:rPr>
        <w:t>ś</w:t>
      </w:r>
      <w:r>
        <w:rPr>
          <w:sz w:val="20"/>
          <w:szCs w:val="20"/>
          <w:lang w:eastAsia="en-US"/>
        </w:rPr>
        <w:t>ci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negatywnych tendencji (np. dotycz</w:t>
      </w:r>
      <w:r>
        <w:rPr>
          <w:sz w:val="20"/>
          <w:szCs w:val="20"/>
          <w:lang w:eastAsia="en-US"/>
        </w:rPr>
        <w:t>ą</w:t>
      </w:r>
      <w:r>
        <w:rPr>
          <w:sz w:val="20"/>
          <w:szCs w:val="20"/>
          <w:lang w:eastAsia="en-US"/>
        </w:rPr>
        <w:t>cych absencji uczestnik</w:t>
      </w:r>
      <w:r>
        <w:rPr>
          <w:sz w:val="20"/>
          <w:szCs w:val="20"/>
          <w:lang w:eastAsia="en-US"/>
        </w:rPr>
        <w:t>ó</w:t>
      </w:r>
      <w:r>
        <w:rPr>
          <w:sz w:val="20"/>
          <w:szCs w:val="20"/>
          <w:lang w:eastAsia="en-US"/>
        </w:rPr>
        <w:t>w),</w:t>
      </w:r>
    </w:p>
    <w:p w:rsidR="006269AC" w:rsidRPr="00AD3F21" w:rsidRDefault="006269AC" w:rsidP="006E187A">
      <w:pPr>
        <w:numPr>
          <w:ilvl w:val="0"/>
          <w:numId w:val="4"/>
        </w:numPr>
        <w:spacing w:before="120" w:after="120" w:line="240" w:lineRule="auto"/>
        <w:ind w:left="709" w:right="-2" w:hanging="425"/>
        <w:jc w:val="both"/>
        <w:rPr>
          <w:sz w:val="20"/>
          <w:szCs w:val="20"/>
          <w:lang w:eastAsia="en-US"/>
        </w:rPr>
      </w:pPr>
      <w:r>
        <w:rPr>
          <w:sz w:val="20"/>
          <w:szCs w:val="20"/>
          <w:lang w:eastAsia="en-US"/>
        </w:rPr>
        <w:t>wydania uczestnikom imiennych za</w:t>
      </w:r>
      <w:r>
        <w:rPr>
          <w:sz w:val="20"/>
          <w:szCs w:val="20"/>
          <w:lang w:eastAsia="en-US"/>
        </w:rPr>
        <w:t>ś</w:t>
      </w:r>
      <w:r>
        <w:rPr>
          <w:sz w:val="20"/>
          <w:szCs w:val="20"/>
          <w:lang w:eastAsia="en-US"/>
        </w:rPr>
        <w:t>wiadcze</w:t>
      </w:r>
      <w:r>
        <w:rPr>
          <w:sz w:val="20"/>
          <w:szCs w:val="20"/>
          <w:lang w:eastAsia="en-US"/>
        </w:rPr>
        <w:t>ń</w:t>
      </w:r>
      <w:r>
        <w:rPr>
          <w:sz w:val="20"/>
          <w:szCs w:val="20"/>
          <w:lang w:eastAsia="en-US"/>
        </w:rPr>
        <w:t>/certyfikat</w:t>
      </w:r>
      <w:r>
        <w:rPr>
          <w:sz w:val="20"/>
          <w:szCs w:val="20"/>
          <w:lang w:eastAsia="en-US"/>
        </w:rPr>
        <w:t>ó</w:t>
      </w:r>
      <w:r>
        <w:rPr>
          <w:sz w:val="20"/>
          <w:szCs w:val="20"/>
          <w:lang w:eastAsia="en-US"/>
        </w:rPr>
        <w:t>w uko</w:t>
      </w:r>
      <w:r>
        <w:rPr>
          <w:sz w:val="20"/>
          <w:szCs w:val="20"/>
          <w:lang w:eastAsia="en-US"/>
        </w:rPr>
        <w:t>ń</w:t>
      </w:r>
      <w:r>
        <w:rPr>
          <w:sz w:val="20"/>
          <w:szCs w:val="20"/>
          <w:lang w:eastAsia="en-US"/>
        </w:rPr>
        <w:t>czenia szkolenia, potwierdzaj</w:t>
      </w:r>
      <w:r>
        <w:rPr>
          <w:sz w:val="20"/>
          <w:szCs w:val="20"/>
          <w:lang w:eastAsia="en-US"/>
        </w:rPr>
        <w:t>ą</w:t>
      </w:r>
      <w:r>
        <w:rPr>
          <w:sz w:val="20"/>
          <w:szCs w:val="20"/>
          <w:lang w:eastAsia="en-US"/>
        </w:rPr>
        <w:t>cych zdobyte kompetencje,</w:t>
      </w:r>
    </w:p>
    <w:p w:rsidR="006269AC" w:rsidRPr="00D77A86" w:rsidRDefault="006269AC" w:rsidP="006E187A">
      <w:pPr>
        <w:numPr>
          <w:ilvl w:val="0"/>
          <w:numId w:val="4"/>
        </w:numPr>
        <w:spacing w:before="120" w:after="120" w:line="240" w:lineRule="auto"/>
        <w:ind w:left="709" w:right="-2" w:hanging="425"/>
        <w:jc w:val="both"/>
        <w:rPr>
          <w:sz w:val="20"/>
          <w:szCs w:val="20"/>
          <w:lang w:eastAsia="en-US"/>
        </w:rPr>
      </w:pPr>
      <w:r>
        <w:rPr>
          <w:sz w:val="20"/>
          <w:szCs w:val="20"/>
          <w:lang w:eastAsia="en-US"/>
        </w:rPr>
        <w:t>dostarczenie Zamawiaj</w:t>
      </w:r>
      <w:r>
        <w:rPr>
          <w:sz w:val="20"/>
          <w:szCs w:val="20"/>
          <w:lang w:eastAsia="en-US"/>
        </w:rPr>
        <w:t>ą</w:t>
      </w:r>
      <w:r>
        <w:rPr>
          <w:sz w:val="20"/>
          <w:szCs w:val="20"/>
          <w:lang w:eastAsia="en-US"/>
        </w:rPr>
        <w:t>cemu w terminie 7 dni po zrealizowaniu zadania pe</w:t>
      </w:r>
      <w:r>
        <w:rPr>
          <w:sz w:val="20"/>
          <w:szCs w:val="20"/>
          <w:lang w:eastAsia="en-US"/>
        </w:rPr>
        <w:t>ł</w:t>
      </w:r>
      <w:r>
        <w:rPr>
          <w:sz w:val="20"/>
          <w:szCs w:val="20"/>
          <w:lang w:eastAsia="en-US"/>
        </w:rPr>
        <w:t>nej dokumentacji szkolenia, obejmuj</w:t>
      </w:r>
      <w:r>
        <w:rPr>
          <w:sz w:val="20"/>
          <w:szCs w:val="20"/>
          <w:lang w:eastAsia="en-US"/>
        </w:rPr>
        <w:t>ą</w:t>
      </w:r>
      <w:r>
        <w:rPr>
          <w:sz w:val="20"/>
          <w:szCs w:val="20"/>
          <w:lang w:eastAsia="en-US"/>
        </w:rPr>
        <w:t>cej: uzupe</w:t>
      </w:r>
      <w:r>
        <w:rPr>
          <w:sz w:val="20"/>
          <w:szCs w:val="20"/>
          <w:lang w:eastAsia="en-US"/>
        </w:rPr>
        <w:t>ł</w:t>
      </w:r>
      <w:r>
        <w:rPr>
          <w:sz w:val="20"/>
          <w:szCs w:val="20"/>
          <w:lang w:eastAsia="en-US"/>
        </w:rPr>
        <w:t>niony zgodnie ze wzorem dziennik zaj</w:t>
      </w:r>
      <w:r>
        <w:rPr>
          <w:sz w:val="20"/>
          <w:szCs w:val="20"/>
          <w:lang w:eastAsia="en-US"/>
        </w:rPr>
        <w:t>ęć</w:t>
      </w:r>
      <w:r>
        <w:rPr>
          <w:sz w:val="20"/>
          <w:szCs w:val="20"/>
          <w:lang w:eastAsia="en-US"/>
        </w:rPr>
        <w:t>, orygina</w:t>
      </w:r>
      <w:r>
        <w:rPr>
          <w:sz w:val="20"/>
          <w:szCs w:val="20"/>
          <w:lang w:eastAsia="en-US"/>
        </w:rPr>
        <w:t>ł</w:t>
      </w:r>
      <w:r>
        <w:rPr>
          <w:sz w:val="20"/>
          <w:szCs w:val="20"/>
          <w:lang w:eastAsia="en-US"/>
        </w:rPr>
        <w:t>y test</w:t>
      </w:r>
      <w:r>
        <w:rPr>
          <w:sz w:val="20"/>
          <w:szCs w:val="20"/>
          <w:lang w:eastAsia="en-US"/>
        </w:rPr>
        <w:t>ó</w:t>
      </w:r>
      <w:r>
        <w:rPr>
          <w:sz w:val="20"/>
          <w:szCs w:val="20"/>
          <w:lang w:eastAsia="en-US"/>
        </w:rPr>
        <w:t>w i ankiet ewaluacyjnych, kopii wydanych uczestnikom za</w:t>
      </w:r>
      <w:r>
        <w:rPr>
          <w:sz w:val="20"/>
          <w:szCs w:val="20"/>
          <w:lang w:eastAsia="en-US"/>
        </w:rPr>
        <w:t>ś</w:t>
      </w:r>
      <w:r>
        <w:rPr>
          <w:sz w:val="20"/>
          <w:szCs w:val="20"/>
          <w:lang w:eastAsia="en-US"/>
        </w:rPr>
        <w:t>wiadcze</w:t>
      </w:r>
      <w:r>
        <w:rPr>
          <w:sz w:val="20"/>
          <w:szCs w:val="20"/>
          <w:lang w:eastAsia="en-US"/>
        </w:rPr>
        <w:t>ń</w:t>
      </w:r>
      <w:r>
        <w:rPr>
          <w:sz w:val="20"/>
          <w:szCs w:val="20"/>
          <w:lang w:eastAsia="en-US"/>
        </w:rPr>
        <w:t xml:space="preserve">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certyfikat</w:t>
      </w:r>
      <w:r>
        <w:rPr>
          <w:sz w:val="20"/>
          <w:szCs w:val="20"/>
          <w:lang w:eastAsia="en-US"/>
        </w:rPr>
        <w:t>ó</w:t>
      </w:r>
      <w:r>
        <w:rPr>
          <w:sz w:val="20"/>
          <w:szCs w:val="20"/>
          <w:lang w:eastAsia="en-US"/>
        </w:rPr>
        <w:t>w potwierdzaj</w:t>
      </w:r>
      <w:r>
        <w:rPr>
          <w:sz w:val="20"/>
          <w:szCs w:val="20"/>
          <w:lang w:eastAsia="en-US"/>
        </w:rPr>
        <w:t>ą</w:t>
      </w:r>
      <w:r>
        <w:rPr>
          <w:sz w:val="20"/>
          <w:szCs w:val="20"/>
          <w:lang w:eastAsia="en-US"/>
        </w:rPr>
        <w:t>cych uzyskane kompetencje, elektronicznego egzemplarza materia</w:t>
      </w:r>
      <w:r>
        <w:rPr>
          <w:sz w:val="20"/>
          <w:szCs w:val="20"/>
          <w:lang w:eastAsia="en-US"/>
        </w:rPr>
        <w:t>łó</w:t>
      </w:r>
      <w:r>
        <w:rPr>
          <w:sz w:val="20"/>
          <w:szCs w:val="20"/>
          <w:lang w:eastAsia="en-US"/>
        </w:rPr>
        <w:t>w szkoleniowych,</w:t>
      </w:r>
    </w:p>
    <w:p w:rsidR="006269AC" w:rsidRPr="00D77A86" w:rsidRDefault="006269AC" w:rsidP="006E187A">
      <w:pPr>
        <w:numPr>
          <w:ilvl w:val="0"/>
          <w:numId w:val="4"/>
        </w:numPr>
        <w:spacing w:before="120" w:after="120" w:line="240" w:lineRule="auto"/>
        <w:ind w:left="709" w:right="-2" w:hanging="425"/>
        <w:jc w:val="both"/>
        <w:rPr>
          <w:sz w:val="20"/>
          <w:szCs w:val="20"/>
          <w:lang w:eastAsia="en-US"/>
        </w:rPr>
      </w:pPr>
      <w:r>
        <w:rPr>
          <w:sz w:val="20"/>
          <w:szCs w:val="20"/>
          <w:lang w:eastAsia="en-US"/>
        </w:rPr>
        <w:t xml:space="preserve"> przeniesienia na Zamawiaj</w:t>
      </w:r>
      <w:r>
        <w:rPr>
          <w:sz w:val="20"/>
          <w:szCs w:val="20"/>
          <w:lang w:eastAsia="en-US"/>
        </w:rPr>
        <w:t>ą</w:t>
      </w:r>
      <w:r>
        <w:rPr>
          <w:sz w:val="20"/>
          <w:szCs w:val="20"/>
          <w:lang w:eastAsia="en-US"/>
        </w:rPr>
        <w:t>cego wszelkich autorskich praw maj</w:t>
      </w:r>
      <w:r>
        <w:rPr>
          <w:sz w:val="20"/>
          <w:szCs w:val="20"/>
          <w:lang w:eastAsia="en-US"/>
        </w:rPr>
        <w:t>ą</w:t>
      </w:r>
      <w:r>
        <w:rPr>
          <w:sz w:val="20"/>
          <w:szCs w:val="20"/>
          <w:lang w:eastAsia="en-US"/>
        </w:rPr>
        <w:t>tkowych do wszelkich materia</w:t>
      </w:r>
      <w:r>
        <w:rPr>
          <w:sz w:val="20"/>
          <w:szCs w:val="20"/>
          <w:lang w:eastAsia="en-US"/>
        </w:rPr>
        <w:t>łó</w:t>
      </w:r>
      <w:r>
        <w:rPr>
          <w:sz w:val="20"/>
          <w:szCs w:val="20"/>
          <w:lang w:eastAsia="en-US"/>
        </w:rPr>
        <w:t>w wytworzonych w ramach zadania, w zakresie oraz w spos</w:t>
      </w:r>
      <w:r>
        <w:rPr>
          <w:sz w:val="20"/>
          <w:szCs w:val="20"/>
          <w:lang w:eastAsia="en-US"/>
        </w:rPr>
        <w:t>ó</w:t>
      </w:r>
      <w:r>
        <w:rPr>
          <w:sz w:val="20"/>
          <w:szCs w:val="20"/>
          <w:lang w:eastAsia="en-US"/>
        </w:rPr>
        <w:t>b okre</w:t>
      </w:r>
      <w:r>
        <w:rPr>
          <w:sz w:val="20"/>
          <w:szCs w:val="20"/>
          <w:lang w:eastAsia="en-US"/>
        </w:rPr>
        <w:t>ś</w:t>
      </w:r>
      <w:r>
        <w:rPr>
          <w:sz w:val="20"/>
          <w:szCs w:val="20"/>
          <w:lang w:eastAsia="en-US"/>
        </w:rPr>
        <w:t xml:space="preserve">lony w </w:t>
      </w:r>
      <w:r>
        <w:rPr>
          <w:sz w:val="20"/>
          <w:szCs w:val="20"/>
          <w:lang w:eastAsia="en-US"/>
        </w:rPr>
        <w:t>§</w:t>
      </w:r>
      <w:r>
        <w:rPr>
          <w:sz w:val="20"/>
          <w:szCs w:val="20"/>
          <w:lang w:eastAsia="en-US"/>
        </w:rPr>
        <w:t xml:space="preserve"> 8 umowy,</w:t>
      </w:r>
    </w:p>
    <w:p w:rsidR="006269AC" w:rsidRPr="00D77A86" w:rsidRDefault="006269AC" w:rsidP="006E187A">
      <w:pPr>
        <w:numPr>
          <w:ilvl w:val="0"/>
          <w:numId w:val="4"/>
        </w:numPr>
        <w:spacing w:before="120" w:after="120" w:line="240" w:lineRule="auto"/>
        <w:ind w:left="709" w:right="-2" w:hanging="425"/>
        <w:jc w:val="both"/>
        <w:rPr>
          <w:sz w:val="20"/>
          <w:szCs w:val="20"/>
          <w:lang w:eastAsia="en-US"/>
        </w:rPr>
      </w:pPr>
      <w:r>
        <w:rPr>
          <w:sz w:val="20"/>
          <w:szCs w:val="20"/>
          <w:lang w:eastAsia="en-US"/>
        </w:rPr>
        <w:t>przechowywania ca</w:t>
      </w:r>
      <w:r>
        <w:rPr>
          <w:sz w:val="20"/>
          <w:szCs w:val="20"/>
          <w:lang w:eastAsia="en-US"/>
        </w:rPr>
        <w:t>ł</w:t>
      </w:r>
      <w:r>
        <w:rPr>
          <w:sz w:val="20"/>
          <w:szCs w:val="20"/>
          <w:lang w:eastAsia="en-US"/>
        </w:rPr>
        <w:t>ej dokumentacji zwi</w:t>
      </w:r>
      <w:r>
        <w:rPr>
          <w:sz w:val="20"/>
          <w:szCs w:val="20"/>
          <w:lang w:eastAsia="en-US"/>
        </w:rPr>
        <w:t>ą</w:t>
      </w:r>
      <w:r>
        <w:rPr>
          <w:sz w:val="20"/>
          <w:szCs w:val="20"/>
          <w:lang w:eastAsia="en-US"/>
        </w:rPr>
        <w:t>zanej z realizacj</w:t>
      </w:r>
      <w:r>
        <w:rPr>
          <w:sz w:val="20"/>
          <w:szCs w:val="20"/>
          <w:lang w:eastAsia="en-US"/>
        </w:rPr>
        <w:t>ą</w:t>
      </w:r>
      <w:r>
        <w:rPr>
          <w:sz w:val="20"/>
          <w:szCs w:val="20"/>
          <w:lang w:eastAsia="en-US"/>
        </w:rPr>
        <w:t xml:space="preserve"> zadania w spos</w:t>
      </w:r>
      <w:r>
        <w:rPr>
          <w:sz w:val="20"/>
          <w:szCs w:val="20"/>
          <w:lang w:eastAsia="en-US"/>
        </w:rPr>
        <w:t>ó</w:t>
      </w:r>
      <w:r>
        <w:rPr>
          <w:sz w:val="20"/>
          <w:szCs w:val="20"/>
          <w:lang w:eastAsia="en-US"/>
        </w:rPr>
        <w:t>b oraz w terminie okre</w:t>
      </w:r>
      <w:r>
        <w:rPr>
          <w:sz w:val="20"/>
          <w:szCs w:val="20"/>
          <w:lang w:eastAsia="en-US"/>
        </w:rPr>
        <w:t>ś</w:t>
      </w:r>
      <w:r>
        <w:rPr>
          <w:sz w:val="20"/>
          <w:szCs w:val="20"/>
          <w:lang w:eastAsia="en-US"/>
        </w:rPr>
        <w:t xml:space="preserve">lonym w </w:t>
      </w:r>
      <w:r>
        <w:rPr>
          <w:sz w:val="20"/>
          <w:szCs w:val="20"/>
          <w:lang w:eastAsia="en-US"/>
        </w:rPr>
        <w:t>§</w:t>
      </w:r>
      <w:r>
        <w:rPr>
          <w:sz w:val="20"/>
          <w:szCs w:val="20"/>
          <w:lang w:eastAsia="en-US"/>
        </w:rPr>
        <w:t xml:space="preserve"> 9 umowy.</w:t>
      </w:r>
    </w:p>
    <w:p w:rsidR="006269AC" w:rsidRPr="00D77A86" w:rsidRDefault="006269AC" w:rsidP="006E187A">
      <w:pPr>
        <w:numPr>
          <w:ilvl w:val="0"/>
          <w:numId w:val="2"/>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zasadami realizacji zadania w ramach Projektu, w tym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m.in. z aktualnymi Wytycznymi oraz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ich stosowania podczas realizacji niniejszego zadania.</w:t>
      </w:r>
    </w:p>
    <w:p w:rsidR="006269AC" w:rsidRDefault="006269AC" w:rsidP="006E187A">
      <w:pPr>
        <w:numPr>
          <w:ilvl w:val="0"/>
          <w:numId w:val="2"/>
        </w:numPr>
        <w:spacing w:before="120" w:after="120" w:line="240" w:lineRule="auto"/>
        <w:ind w:left="284" w:right="-2" w:hanging="284"/>
        <w:jc w:val="both"/>
        <w:rPr>
          <w:sz w:val="20"/>
          <w:szCs w:val="20"/>
          <w:lang w:eastAsia="en-US"/>
        </w:rPr>
      </w:pPr>
      <w:r>
        <w:rPr>
          <w:sz w:val="20"/>
          <w:szCs w:val="20"/>
          <w:lang w:eastAsia="en-US"/>
        </w:rPr>
        <w:t>Wykonawca</w:t>
      </w:r>
      <w:r w:rsidRPr="000F063C">
        <w:rPr>
          <w:sz w:val="20"/>
          <w:szCs w:val="20"/>
          <w:lang w:eastAsia="en-US"/>
        </w:rPr>
        <w:t xml:space="preserve"> </w:t>
      </w:r>
      <w:r>
        <w:rPr>
          <w:sz w:val="20"/>
          <w:szCs w:val="20"/>
          <w:lang w:eastAsia="en-US"/>
        </w:rPr>
        <w:t xml:space="preserve">na wszystkich dokumentach wytworzonych w toku realizacji Projektu </w:t>
      </w:r>
      <w:r w:rsidRPr="000F063C">
        <w:rPr>
          <w:sz w:val="20"/>
          <w:szCs w:val="20"/>
          <w:lang w:eastAsia="en-US"/>
        </w:rPr>
        <w:t>jest zobowi</w:t>
      </w:r>
      <w:r w:rsidRPr="000F063C">
        <w:rPr>
          <w:sz w:val="20"/>
          <w:szCs w:val="20"/>
          <w:lang w:eastAsia="en-US"/>
        </w:rPr>
        <w:t>ą</w:t>
      </w:r>
      <w:r w:rsidRPr="000F063C">
        <w:rPr>
          <w:sz w:val="20"/>
          <w:szCs w:val="20"/>
          <w:lang w:eastAsia="en-US"/>
        </w:rPr>
        <w:t>zany do wype</w:t>
      </w:r>
      <w:r w:rsidRPr="000F063C">
        <w:rPr>
          <w:sz w:val="20"/>
          <w:szCs w:val="20"/>
          <w:lang w:eastAsia="en-US"/>
        </w:rPr>
        <w:t>ł</w:t>
      </w:r>
      <w:r w:rsidRPr="000F063C">
        <w:rPr>
          <w:sz w:val="20"/>
          <w:szCs w:val="20"/>
          <w:lang w:eastAsia="en-US"/>
        </w:rPr>
        <w:t>niania obowi</w:t>
      </w:r>
      <w:r w:rsidRPr="000F063C">
        <w:rPr>
          <w:sz w:val="20"/>
          <w:szCs w:val="20"/>
          <w:lang w:eastAsia="en-US"/>
        </w:rPr>
        <w:t>ą</w:t>
      </w:r>
      <w:r w:rsidRPr="000F063C">
        <w:rPr>
          <w:sz w:val="20"/>
          <w:szCs w:val="20"/>
          <w:lang w:eastAsia="en-US"/>
        </w:rPr>
        <w:t>zk</w:t>
      </w:r>
      <w:r w:rsidRPr="000F063C">
        <w:rPr>
          <w:sz w:val="20"/>
          <w:szCs w:val="20"/>
          <w:lang w:eastAsia="en-US"/>
        </w:rPr>
        <w:t>ó</w:t>
      </w:r>
      <w:r w:rsidRPr="000F063C">
        <w:rPr>
          <w:sz w:val="20"/>
          <w:szCs w:val="20"/>
          <w:lang w:eastAsia="en-US"/>
        </w:rPr>
        <w:t>w informacyjnych i promocyjnych zgodnie z przepisami rozporz</w:t>
      </w:r>
      <w:r w:rsidRPr="000F063C">
        <w:rPr>
          <w:sz w:val="20"/>
          <w:szCs w:val="20"/>
          <w:lang w:eastAsia="en-US"/>
        </w:rPr>
        <w:t>ą</w:t>
      </w:r>
      <w:r w:rsidRPr="000F063C">
        <w:rPr>
          <w:sz w:val="20"/>
          <w:szCs w:val="20"/>
          <w:lang w:eastAsia="en-US"/>
        </w:rPr>
        <w:t>dzenia nr 1303/2013 i rozporz</w:t>
      </w:r>
      <w:r w:rsidRPr="000F063C">
        <w:rPr>
          <w:sz w:val="20"/>
          <w:szCs w:val="20"/>
          <w:lang w:eastAsia="en-US"/>
        </w:rPr>
        <w:t>ą</w:t>
      </w:r>
      <w:r w:rsidRPr="000F063C">
        <w:rPr>
          <w:sz w:val="20"/>
          <w:szCs w:val="20"/>
          <w:lang w:eastAsia="en-US"/>
        </w:rPr>
        <w:t>dzenia wykonawczego Komisji (UE) nr 821/2014 z dnia 28 lipca 2014 r. ustanawiaj</w:t>
      </w:r>
      <w:r w:rsidRPr="000F063C">
        <w:rPr>
          <w:sz w:val="20"/>
          <w:szCs w:val="20"/>
          <w:lang w:eastAsia="en-US"/>
        </w:rPr>
        <w:t>ą</w:t>
      </w:r>
      <w:r w:rsidRPr="000F063C">
        <w:rPr>
          <w:sz w:val="20"/>
          <w:szCs w:val="20"/>
          <w:lang w:eastAsia="en-US"/>
        </w:rPr>
        <w:t>cego zasady stosowania rozporz</w:t>
      </w:r>
      <w:r w:rsidRPr="000F063C">
        <w:rPr>
          <w:sz w:val="20"/>
          <w:szCs w:val="20"/>
          <w:lang w:eastAsia="en-US"/>
        </w:rPr>
        <w:t>ą</w:t>
      </w:r>
      <w:r w:rsidRPr="000F063C">
        <w:rPr>
          <w:sz w:val="20"/>
          <w:szCs w:val="20"/>
          <w:lang w:eastAsia="en-US"/>
        </w:rPr>
        <w:t>dzenia Parlamentu Europejskiego i Rady (UE) nr 1303/2013 w zakresie szczeg</w:t>
      </w:r>
      <w:r w:rsidRPr="000F063C">
        <w:rPr>
          <w:sz w:val="20"/>
          <w:szCs w:val="20"/>
          <w:lang w:eastAsia="en-US"/>
        </w:rPr>
        <w:t>ół</w:t>
      </w:r>
      <w:r w:rsidRPr="000F063C">
        <w:rPr>
          <w:sz w:val="20"/>
          <w:szCs w:val="20"/>
          <w:lang w:eastAsia="en-US"/>
        </w:rPr>
        <w:t>owych uregulowa</w:t>
      </w:r>
      <w:r w:rsidRPr="000F063C">
        <w:rPr>
          <w:sz w:val="20"/>
          <w:szCs w:val="20"/>
          <w:lang w:eastAsia="en-US"/>
        </w:rPr>
        <w:t>ń</w:t>
      </w:r>
      <w:r w:rsidRPr="000F063C">
        <w:rPr>
          <w:sz w:val="20"/>
          <w:szCs w:val="20"/>
          <w:lang w:eastAsia="en-US"/>
        </w:rPr>
        <w:t xml:space="preserve"> dotycz</w:t>
      </w:r>
      <w:r w:rsidRPr="000F063C">
        <w:rPr>
          <w:sz w:val="20"/>
          <w:szCs w:val="20"/>
          <w:lang w:eastAsia="en-US"/>
        </w:rPr>
        <w:t>ą</w:t>
      </w:r>
      <w:r w:rsidRPr="000F063C">
        <w:rPr>
          <w:sz w:val="20"/>
          <w:szCs w:val="20"/>
          <w:lang w:eastAsia="en-US"/>
        </w:rPr>
        <w:t>cych transferu wk</w:t>
      </w:r>
      <w:r w:rsidRPr="000F063C">
        <w:rPr>
          <w:sz w:val="20"/>
          <w:szCs w:val="20"/>
          <w:lang w:eastAsia="en-US"/>
        </w:rPr>
        <w:t>ł</w:t>
      </w:r>
      <w:r w:rsidRPr="000F063C">
        <w:rPr>
          <w:sz w:val="20"/>
          <w:szCs w:val="20"/>
          <w:lang w:eastAsia="en-US"/>
        </w:rPr>
        <w:t>ad</w:t>
      </w:r>
      <w:r w:rsidRPr="000F063C">
        <w:rPr>
          <w:sz w:val="20"/>
          <w:szCs w:val="20"/>
          <w:lang w:eastAsia="en-US"/>
        </w:rPr>
        <w:t>ó</w:t>
      </w:r>
      <w:r w:rsidRPr="000F063C">
        <w:rPr>
          <w:sz w:val="20"/>
          <w:szCs w:val="20"/>
          <w:lang w:eastAsia="en-US"/>
        </w:rPr>
        <w:t>w z program</w:t>
      </w:r>
      <w:r w:rsidRPr="000F063C">
        <w:rPr>
          <w:sz w:val="20"/>
          <w:szCs w:val="20"/>
          <w:lang w:eastAsia="en-US"/>
        </w:rPr>
        <w:t>ó</w:t>
      </w:r>
      <w:r w:rsidRPr="000F063C">
        <w:rPr>
          <w:sz w:val="20"/>
          <w:szCs w:val="20"/>
          <w:lang w:eastAsia="en-US"/>
        </w:rPr>
        <w:t>w i zarz</w:t>
      </w:r>
      <w:r w:rsidRPr="000F063C">
        <w:rPr>
          <w:sz w:val="20"/>
          <w:szCs w:val="20"/>
          <w:lang w:eastAsia="en-US"/>
        </w:rPr>
        <w:t>ą</w:t>
      </w:r>
      <w:r w:rsidRPr="000F063C">
        <w:rPr>
          <w:sz w:val="20"/>
          <w:szCs w:val="20"/>
          <w:lang w:eastAsia="en-US"/>
        </w:rPr>
        <w:t>dzania nimi, przekazywania sprawozda</w:t>
      </w:r>
      <w:r w:rsidRPr="000F063C">
        <w:rPr>
          <w:sz w:val="20"/>
          <w:szCs w:val="20"/>
          <w:lang w:eastAsia="en-US"/>
        </w:rPr>
        <w:t>ń</w:t>
      </w:r>
      <w:r w:rsidRPr="000F063C">
        <w:rPr>
          <w:sz w:val="20"/>
          <w:szCs w:val="20"/>
          <w:lang w:eastAsia="en-US"/>
        </w:rPr>
        <w:t xml:space="preserve"> z wdra</w:t>
      </w:r>
      <w:r w:rsidRPr="000F063C">
        <w:rPr>
          <w:sz w:val="20"/>
          <w:szCs w:val="20"/>
          <w:lang w:eastAsia="en-US"/>
        </w:rPr>
        <w:t>ż</w:t>
      </w:r>
      <w:r w:rsidRPr="000F063C">
        <w:rPr>
          <w:sz w:val="20"/>
          <w:szCs w:val="20"/>
          <w:lang w:eastAsia="en-US"/>
        </w:rPr>
        <w:t>ania instrument</w:t>
      </w:r>
      <w:r w:rsidRPr="000F063C">
        <w:rPr>
          <w:sz w:val="20"/>
          <w:szCs w:val="20"/>
          <w:lang w:eastAsia="en-US"/>
        </w:rPr>
        <w:t>ó</w:t>
      </w:r>
      <w:r w:rsidRPr="000F063C">
        <w:rPr>
          <w:sz w:val="20"/>
          <w:szCs w:val="20"/>
          <w:lang w:eastAsia="en-US"/>
        </w:rPr>
        <w:t>w finansowych, charakterystyki technicznej dzia</w:t>
      </w:r>
      <w:r w:rsidRPr="000F063C">
        <w:rPr>
          <w:sz w:val="20"/>
          <w:szCs w:val="20"/>
          <w:lang w:eastAsia="en-US"/>
        </w:rPr>
        <w:t>ł</w:t>
      </w:r>
      <w:r w:rsidRPr="000F063C">
        <w:rPr>
          <w:sz w:val="20"/>
          <w:szCs w:val="20"/>
          <w:lang w:eastAsia="en-US"/>
        </w:rPr>
        <w:t>a</w:t>
      </w:r>
      <w:r w:rsidRPr="000F063C">
        <w:rPr>
          <w:sz w:val="20"/>
          <w:szCs w:val="20"/>
          <w:lang w:eastAsia="en-US"/>
        </w:rPr>
        <w:t>ń</w:t>
      </w:r>
      <w:r w:rsidRPr="000F063C">
        <w:rPr>
          <w:sz w:val="20"/>
          <w:szCs w:val="20"/>
          <w:lang w:eastAsia="en-US"/>
        </w:rPr>
        <w:t xml:space="preserve"> informacyjnych i komunikacyjnych w odniesieniu do operacji oraz systemu rejestracji i przechowywania danych (Dz. Urz. UE L 223 z 29.07.2014, str. 7)</w:t>
      </w:r>
      <w:r>
        <w:rPr>
          <w:sz w:val="20"/>
          <w:szCs w:val="20"/>
          <w:lang w:eastAsia="en-US"/>
        </w:rPr>
        <w:t>, dok</w:t>
      </w:r>
      <w:r>
        <w:rPr>
          <w:sz w:val="20"/>
          <w:szCs w:val="20"/>
          <w:lang w:eastAsia="en-US"/>
        </w:rPr>
        <w:t>ł</w:t>
      </w:r>
      <w:r>
        <w:rPr>
          <w:sz w:val="20"/>
          <w:szCs w:val="20"/>
          <w:lang w:eastAsia="en-US"/>
        </w:rPr>
        <w:t>adne wytyczne s</w:t>
      </w:r>
      <w:r>
        <w:rPr>
          <w:sz w:val="20"/>
          <w:szCs w:val="20"/>
          <w:lang w:eastAsia="en-US"/>
        </w:rPr>
        <w:t>ą</w:t>
      </w:r>
      <w:r>
        <w:rPr>
          <w:sz w:val="20"/>
          <w:szCs w:val="20"/>
          <w:lang w:eastAsia="en-US"/>
        </w:rPr>
        <w:t xml:space="preserve"> zamieszczone na stronie: </w:t>
      </w:r>
      <w:hyperlink r:id="rId8" w:history="1">
        <w:r w:rsidRPr="00670089">
          <w:rPr>
            <w:rStyle w:val="Hyperlink"/>
            <w:sz w:val="20"/>
            <w:szCs w:val="20"/>
            <w:lang w:eastAsia="en-US"/>
          </w:rPr>
          <w:t>https://www.power.gov.pl/strony/o-programie/promocja/zasady-promocji-i-oznakowania-projektow-w-programie/zasady-promocji-i-oznakowania-projektow-w-programie-umowy-podpisane-od-1-stycznia-2018-roku/</w:t>
        </w:r>
      </w:hyperlink>
      <w:r w:rsidRPr="00C2436F">
        <w:rPr>
          <w:sz w:val="20"/>
          <w:szCs w:val="20"/>
          <w:lang w:eastAsia="en-US"/>
        </w:rPr>
        <w:t xml:space="preserve"> </w:t>
      </w:r>
    </w:p>
    <w:p w:rsidR="006269AC" w:rsidRPr="000F063C" w:rsidRDefault="006269AC" w:rsidP="006E187A">
      <w:pPr>
        <w:numPr>
          <w:ilvl w:val="0"/>
          <w:numId w:val="2"/>
        </w:numPr>
        <w:spacing w:before="120" w:after="120" w:line="240" w:lineRule="auto"/>
        <w:ind w:left="284" w:right="-2" w:hanging="284"/>
        <w:jc w:val="both"/>
        <w:rPr>
          <w:sz w:val="20"/>
          <w:szCs w:val="20"/>
          <w:lang w:eastAsia="en-US"/>
        </w:rPr>
      </w:pPr>
      <w:r w:rsidRPr="000F063C">
        <w:rPr>
          <w:sz w:val="20"/>
          <w:szCs w:val="20"/>
          <w:lang w:eastAsia="en-US"/>
        </w:rPr>
        <w:t>Wszystkie dzia</w:t>
      </w:r>
      <w:r w:rsidRPr="000F063C">
        <w:rPr>
          <w:sz w:val="20"/>
          <w:szCs w:val="20"/>
          <w:lang w:eastAsia="en-US"/>
        </w:rPr>
        <w:t>ł</w:t>
      </w:r>
      <w:r w:rsidRPr="000F063C">
        <w:rPr>
          <w:sz w:val="20"/>
          <w:szCs w:val="20"/>
          <w:lang w:eastAsia="en-US"/>
        </w:rPr>
        <w:t>ania oraz ka</w:t>
      </w:r>
      <w:r w:rsidRPr="000F063C">
        <w:rPr>
          <w:sz w:val="20"/>
          <w:szCs w:val="20"/>
          <w:lang w:eastAsia="en-US"/>
        </w:rPr>
        <w:t>ż</w:t>
      </w:r>
      <w:r w:rsidRPr="000F063C">
        <w:rPr>
          <w:sz w:val="20"/>
          <w:szCs w:val="20"/>
          <w:lang w:eastAsia="en-US"/>
        </w:rPr>
        <w:t>dy dokument, kt</w:t>
      </w:r>
      <w:r w:rsidRPr="000F063C">
        <w:rPr>
          <w:sz w:val="20"/>
          <w:szCs w:val="20"/>
          <w:lang w:eastAsia="en-US"/>
        </w:rPr>
        <w:t>ó</w:t>
      </w:r>
      <w:r w:rsidRPr="000F063C">
        <w:rPr>
          <w:sz w:val="20"/>
          <w:szCs w:val="20"/>
          <w:lang w:eastAsia="en-US"/>
        </w:rPr>
        <w:t>ry jest podawany do wiadomo</w:t>
      </w:r>
      <w:r w:rsidRPr="000F063C">
        <w:rPr>
          <w:sz w:val="20"/>
          <w:szCs w:val="20"/>
          <w:lang w:eastAsia="en-US"/>
        </w:rPr>
        <w:t>ś</w:t>
      </w:r>
      <w:r w:rsidRPr="000F063C">
        <w:rPr>
          <w:sz w:val="20"/>
          <w:szCs w:val="20"/>
          <w:lang w:eastAsia="en-US"/>
        </w:rPr>
        <w:t>ci publicznej lub jest wykorzystywany przez uczestnik</w:t>
      </w:r>
      <w:r w:rsidRPr="000F063C">
        <w:rPr>
          <w:sz w:val="20"/>
          <w:szCs w:val="20"/>
          <w:lang w:eastAsia="en-US"/>
        </w:rPr>
        <w:t>ó</w:t>
      </w:r>
      <w:r w:rsidRPr="000F063C">
        <w:rPr>
          <w:sz w:val="20"/>
          <w:szCs w:val="20"/>
          <w:lang w:eastAsia="en-US"/>
        </w:rPr>
        <w:t>w projektu, w tym wszelkie za</w:t>
      </w:r>
      <w:r w:rsidRPr="000F063C">
        <w:rPr>
          <w:sz w:val="20"/>
          <w:szCs w:val="20"/>
          <w:lang w:eastAsia="en-US"/>
        </w:rPr>
        <w:t>ś</w:t>
      </w:r>
      <w:r w:rsidRPr="000F063C">
        <w:rPr>
          <w:sz w:val="20"/>
          <w:szCs w:val="20"/>
          <w:lang w:eastAsia="en-US"/>
        </w:rPr>
        <w:t>wiadczenia o uczestnictwie lub inne certyfikaty zawieraj</w:t>
      </w:r>
      <w:r w:rsidRPr="000F063C">
        <w:rPr>
          <w:sz w:val="20"/>
          <w:szCs w:val="20"/>
          <w:lang w:eastAsia="en-US"/>
        </w:rPr>
        <w:t>ą</w:t>
      </w:r>
      <w:r w:rsidRPr="000F063C">
        <w:rPr>
          <w:sz w:val="20"/>
          <w:szCs w:val="20"/>
          <w:lang w:eastAsia="en-US"/>
        </w:rPr>
        <w:t xml:space="preserve"> informacje o otrzymaniu wsparcia z Unii Europejskiej, w tym Europejskiego Funduszu Spo</w:t>
      </w:r>
      <w:r w:rsidRPr="000F063C">
        <w:rPr>
          <w:sz w:val="20"/>
          <w:szCs w:val="20"/>
          <w:lang w:eastAsia="en-US"/>
        </w:rPr>
        <w:t>ł</w:t>
      </w:r>
      <w:r w:rsidRPr="000F063C">
        <w:rPr>
          <w:sz w:val="20"/>
          <w:szCs w:val="20"/>
          <w:lang w:eastAsia="en-US"/>
        </w:rPr>
        <w:t>ecznego oraz z Programu za pomoc</w:t>
      </w:r>
      <w:r w:rsidRPr="000F063C">
        <w:rPr>
          <w:sz w:val="20"/>
          <w:szCs w:val="20"/>
          <w:lang w:eastAsia="en-US"/>
        </w:rPr>
        <w:t>ą</w:t>
      </w:r>
      <w:r w:rsidRPr="000F063C">
        <w:rPr>
          <w:sz w:val="20"/>
          <w:szCs w:val="20"/>
          <w:lang w:eastAsia="en-US"/>
        </w:rPr>
        <w:t>:</w:t>
      </w:r>
    </w:p>
    <w:p w:rsidR="006269AC" w:rsidRPr="000F063C" w:rsidRDefault="006269AC" w:rsidP="006E187A">
      <w:pPr>
        <w:numPr>
          <w:ilvl w:val="1"/>
          <w:numId w:val="33"/>
        </w:numPr>
        <w:tabs>
          <w:tab w:val="clear" w:pos="720"/>
        </w:tabs>
        <w:spacing w:before="120" w:after="120" w:line="240" w:lineRule="auto"/>
        <w:ind w:left="709" w:right="-2"/>
        <w:jc w:val="both"/>
        <w:rPr>
          <w:sz w:val="20"/>
          <w:szCs w:val="20"/>
          <w:lang w:eastAsia="en-US"/>
        </w:rPr>
      </w:pPr>
      <w:r w:rsidRPr="000F063C">
        <w:rPr>
          <w:sz w:val="20"/>
          <w:szCs w:val="20"/>
          <w:lang w:eastAsia="en-US"/>
        </w:rPr>
        <w:t>znaku Funduszy Europejskich z nazw</w:t>
      </w:r>
      <w:r w:rsidRPr="000F063C">
        <w:rPr>
          <w:sz w:val="20"/>
          <w:szCs w:val="20"/>
          <w:lang w:eastAsia="en-US"/>
        </w:rPr>
        <w:t>ą</w:t>
      </w:r>
      <w:r w:rsidRPr="000F063C">
        <w:rPr>
          <w:sz w:val="20"/>
          <w:szCs w:val="20"/>
          <w:lang w:eastAsia="en-US"/>
        </w:rPr>
        <w:t xml:space="preserve"> Programu;</w:t>
      </w:r>
    </w:p>
    <w:p w:rsidR="006269AC" w:rsidRPr="000F063C" w:rsidRDefault="006269AC"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barw Rzeczypospolitej Polskiej;</w:t>
      </w:r>
    </w:p>
    <w:p w:rsidR="006269AC" w:rsidRPr="00740090" w:rsidRDefault="006269AC"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znaku Unii Europejskiej z nazw</w:t>
      </w:r>
      <w:r w:rsidRPr="000F063C">
        <w:rPr>
          <w:sz w:val="20"/>
          <w:szCs w:val="20"/>
          <w:lang w:eastAsia="en-US"/>
        </w:rPr>
        <w:t>ą</w:t>
      </w:r>
      <w:r w:rsidRPr="000F063C">
        <w:rPr>
          <w:sz w:val="20"/>
          <w:szCs w:val="20"/>
          <w:lang w:eastAsia="en-US"/>
        </w:rPr>
        <w:t xml:space="preserve"> Europejski Fundusz Spo</w:t>
      </w:r>
      <w:r w:rsidRPr="000F063C">
        <w:rPr>
          <w:sz w:val="20"/>
          <w:szCs w:val="20"/>
          <w:lang w:eastAsia="en-US"/>
        </w:rPr>
        <w:t>ł</w:t>
      </w:r>
      <w:r w:rsidRPr="000F063C">
        <w:rPr>
          <w:sz w:val="20"/>
          <w:szCs w:val="20"/>
          <w:lang w:eastAsia="en-US"/>
        </w:rPr>
        <w:t>eczny.</w:t>
      </w:r>
    </w:p>
    <w:p w:rsidR="006269AC" w:rsidRPr="00740090" w:rsidRDefault="006269AC" w:rsidP="006E187A">
      <w:pPr>
        <w:pStyle w:val="ListParagraph"/>
        <w:numPr>
          <w:ilvl w:val="0"/>
          <w:numId w:val="34"/>
        </w:numPr>
        <w:spacing w:before="120" w:after="120" w:line="240" w:lineRule="auto"/>
        <w:ind w:right="-2"/>
        <w:jc w:val="both"/>
        <w:rPr>
          <w:sz w:val="20"/>
          <w:szCs w:val="20"/>
          <w:lang w:eastAsia="en-US"/>
        </w:rPr>
      </w:pPr>
      <w:r>
        <w:rPr>
          <w:sz w:val="20"/>
          <w:szCs w:val="20"/>
          <w:lang w:eastAsia="en-US"/>
        </w:rPr>
        <w:t>Zamawiaj</w:t>
      </w:r>
      <w:r>
        <w:rPr>
          <w:sz w:val="20"/>
          <w:szCs w:val="20"/>
          <w:lang w:eastAsia="en-US"/>
        </w:rPr>
        <w:t>ą</w:t>
      </w:r>
      <w:r>
        <w:rPr>
          <w:sz w:val="20"/>
          <w:szCs w:val="20"/>
          <w:lang w:eastAsia="en-US"/>
        </w:rPr>
        <w:t>cy</w:t>
      </w:r>
      <w:r w:rsidRPr="00740090">
        <w:rPr>
          <w:sz w:val="20"/>
          <w:szCs w:val="20"/>
          <w:lang w:eastAsia="en-US"/>
        </w:rPr>
        <w:t xml:space="preserve"> udost</w:t>
      </w:r>
      <w:r w:rsidRPr="00740090">
        <w:rPr>
          <w:sz w:val="20"/>
          <w:szCs w:val="20"/>
          <w:lang w:eastAsia="en-US"/>
        </w:rPr>
        <w:t>ę</w:t>
      </w:r>
      <w:r w:rsidRPr="00740090">
        <w:rPr>
          <w:sz w:val="20"/>
          <w:szCs w:val="20"/>
          <w:lang w:eastAsia="en-US"/>
        </w:rPr>
        <w:t xml:space="preserve">pni </w:t>
      </w:r>
      <w:r>
        <w:rPr>
          <w:sz w:val="20"/>
          <w:szCs w:val="20"/>
          <w:lang w:eastAsia="en-US"/>
        </w:rPr>
        <w:t>Wykonawcy</w:t>
      </w:r>
      <w:r w:rsidRPr="00740090">
        <w:rPr>
          <w:sz w:val="20"/>
          <w:szCs w:val="20"/>
          <w:lang w:eastAsia="en-US"/>
        </w:rPr>
        <w:t xml:space="preserve"> obowi</w:t>
      </w:r>
      <w:r w:rsidRPr="00740090">
        <w:rPr>
          <w:sz w:val="20"/>
          <w:szCs w:val="20"/>
          <w:lang w:eastAsia="en-US"/>
        </w:rPr>
        <w:t>ą</w:t>
      </w:r>
      <w:r w:rsidRPr="00740090">
        <w:rPr>
          <w:sz w:val="20"/>
          <w:szCs w:val="20"/>
          <w:lang w:eastAsia="en-US"/>
        </w:rPr>
        <w:t>zuj</w:t>
      </w:r>
      <w:r w:rsidRPr="00740090">
        <w:rPr>
          <w:sz w:val="20"/>
          <w:szCs w:val="20"/>
          <w:lang w:eastAsia="en-US"/>
        </w:rPr>
        <w:t>ą</w:t>
      </w:r>
      <w:r w:rsidRPr="00740090">
        <w:rPr>
          <w:sz w:val="20"/>
          <w:szCs w:val="20"/>
          <w:lang w:eastAsia="en-US"/>
        </w:rPr>
        <w:t>ce znaki do oznaczania Projektu</w:t>
      </w:r>
      <w:r>
        <w:rPr>
          <w:sz w:val="20"/>
          <w:szCs w:val="20"/>
          <w:lang w:eastAsia="en-US"/>
        </w:rPr>
        <w:t xml:space="preserve"> oraz w miar</w:t>
      </w:r>
      <w:r>
        <w:rPr>
          <w:sz w:val="20"/>
          <w:szCs w:val="20"/>
          <w:lang w:eastAsia="en-US"/>
        </w:rPr>
        <w:t>ę</w:t>
      </w:r>
      <w:r>
        <w:rPr>
          <w:sz w:val="20"/>
          <w:szCs w:val="20"/>
          <w:lang w:eastAsia="en-US"/>
        </w:rPr>
        <w:t xml:space="preserve"> mo</w:t>
      </w:r>
      <w:r>
        <w:rPr>
          <w:sz w:val="20"/>
          <w:szCs w:val="20"/>
          <w:lang w:eastAsia="en-US"/>
        </w:rPr>
        <w:t>ż</w:t>
      </w:r>
      <w:r>
        <w:rPr>
          <w:sz w:val="20"/>
          <w:szCs w:val="20"/>
          <w:lang w:eastAsia="en-US"/>
        </w:rPr>
        <w:t>liwo</w:t>
      </w:r>
      <w:r>
        <w:rPr>
          <w:sz w:val="20"/>
          <w:szCs w:val="20"/>
          <w:lang w:eastAsia="en-US"/>
        </w:rPr>
        <w:t>ś</w:t>
      </w:r>
      <w:r>
        <w:rPr>
          <w:sz w:val="20"/>
          <w:szCs w:val="20"/>
          <w:lang w:eastAsia="en-US"/>
        </w:rPr>
        <w:t>ci wzory dokument</w:t>
      </w:r>
      <w:r>
        <w:rPr>
          <w:sz w:val="20"/>
          <w:szCs w:val="20"/>
          <w:lang w:eastAsia="en-US"/>
        </w:rPr>
        <w:t>ó</w:t>
      </w:r>
      <w:r>
        <w:rPr>
          <w:sz w:val="20"/>
          <w:szCs w:val="20"/>
          <w:lang w:eastAsia="en-US"/>
        </w:rPr>
        <w:t>w zawieraj</w:t>
      </w:r>
      <w:r>
        <w:rPr>
          <w:sz w:val="20"/>
          <w:szCs w:val="20"/>
          <w:lang w:eastAsia="en-US"/>
        </w:rPr>
        <w:t>ą</w:t>
      </w:r>
      <w:r>
        <w:rPr>
          <w:sz w:val="20"/>
          <w:szCs w:val="20"/>
          <w:lang w:eastAsia="en-US"/>
        </w:rPr>
        <w:t>ce odpowiednie oznaczenia</w:t>
      </w:r>
      <w:r w:rsidRPr="00740090">
        <w:rPr>
          <w:sz w:val="20"/>
          <w:szCs w:val="20"/>
          <w:lang w:eastAsia="en-US"/>
        </w:rPr>
        <w:t>.</w:t>
      </w:r>
    </w:p>
    <w:p w:rsidR="006269AC"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4</w:t>
      </w:r>
    </w:p>
    <w:p w:rsidR="006269AC" w:rsidRDefault="006269AC" w:rsidP="006E187A">
      <w:pPr>
        <w:spacing w:after="240" w:line="240" w:lineRule="auto"/>
        <w:jc w:val="center"/>
        <w:rPr>
          <w:sz w:val="28"/>
          <w:szCs w:val="28"/>
          <w:lang w:eastAsia="en-US"/>
        </w:rPr>
      </w:pPr>
      <w:r w:rsidRPr="004823E3">
        <w:rPr>
          <w:sz w:val="28"/>
          <w:szCs w:val="28"/>
          <w:lang w:eastAsia="en-US"/>
        </w:rPr>
        <w:t>Zobowi</w:t>
      </w:r>
      <w:r w:rsidRPr="004823E3">
        <w:rPr>
          <w:sz w:val="28"/>
          <w:szCs w:val="28"/>
          <w:lang w:eastAsia="en-US"/>
        </w:rPr>
        <w:t>ą</w:t>
      </w:r>
      <w:r w:rsidRPr="004823E3">
        <w:rPr>
          <w:sz w:val="28"/>
          <w:szCs w:val="28"/>
          <w:lang w:eastAsia="en-US"/>
        </w:rPr>
        <w:t>zania Zamawiaj</w:t>
      </w:r>
      <w:r w:rsidRPr="004823E3">
        <w:rPr>
          <w:sz w:val="28"/>
          <w:szCs w:val="28"/>
          <w:lang w:eastAsia="en-US"/>
        </w:rPr>
        <w:t>ą</w:t>
      </w:r>
      <w:r w:rsidRPr="004823E3">
        <w:rPr>
          <w:sz w:val="28"/>
          <w:szCs w:val="28"/>
          <w:lang w:eastAsia="en-US"/>
        </w:rPr>
        <w:t xml:space="preserve">cego </w:t>
      </w:r>
    </w:p>
    <w:p w:rsidR="006269AC" w:rsidRPr="00D77A86" w:rsidRDefault="006269AC" w:rsidP="006E187A">
      <w:pPr>
        <w:spacing w:before="120" w:after="120" w:line="240" w:lineRule="auto"/>
        <w:ind w:right="-2"/>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w:t>
      </w:r>
    </w:p>
    <w:p w:rsidR="006269AC" w:rsidRPr="00D77A86" w:rsidRDefault="006269AC"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zapewnienia sal szkoleniowych z wyposa</w:t>
      </w:r>
      <w:r w:rsidRPr="004823E3">
        <w:rPr>
          <w:sz w:val="20"/>
          <w:szCs w:val="20"/>
          <w:lang w:eastAsia="en-US"/>
        </w:rPr>
        <w:t>ż</w:t>
      </w:r>
      <w:r w:rsidRPr="004823E3">
        <w:rPr>
          <w:sz w:val="20"/>
          <w:szCs w:val="20"/>
          <w:lang w:eastAsia="en-US"/>
        </w:rPr>
        <w:t>eniem niezb</w:t>
      </w:r>
      <w:r w:rsidRPr="004823E3">
        <w:rPr>
          <w:sz w:val="20"/>
          <w:szCs w:val="20"/>
          <w:lang w:eastAsia="en-US"/>
        </w:rPr>
        <w:t>ę</w:t>
      </w:r>
      <w:r w:rsidRPr="004823E3">
        <w:rPr>
          <w:sz w:val="20"/>
          <w:szCs w:val="20"/>
          <w:lang w:eastAsia="en-US"/>
        </w:rPr>
        <w:t>dnym do prawid</w:t>
      </w:r>
      <w:r w:rsidRPr="004823E3">
        <w:rPr>
          <w:sz w:val="20"/>
          <w:szCs w:val="20"/>
          <w:lang w:eastAsia="en-US"/>
        </w:rPr>
        <w:t>ł</w:t>
      </w:r>
      <w:r w:rsidRPr="004823E3">
        <w:rPr>
          <w:sz w:val="20"/>
          <w:szCs w:val="20"/>
          <w:lang w:eastAsia="en-US"/>
        </w:rPr>
        <w:t xml:space="preserve">owego wykonania zadania, to jest w </w:t>
      </w:r>
      <w:r w:rsidRPr="004823E3">
        <w:rPr>
          <w:sz w:val="20"/>
          <w:szCs w:val="20"/>
          <w:lang w:eastAsia="en-US"/>
        </w:rPr>
        <w:t>ł</w:t>
      </w:r>
      <w:r w:rsidRPr="004823E3">
        <w:rPr>
          <w:sz w:val="20"/>
          <w:szCs w:val="20"/>
          <w:lang w:eastAsia="en-US"/>
        </w:rPr>
        <w:t>awki, krzes</w:t>
      </w:r>
      <w:r w:rsidRPr="004823E3">
        <w:rPr>
          <w:sz w:val="20"/>
          <w:szCs w:val="20"/>
          <w:lang w:eastAsia="en-US"/>
        </w:rPr>
        <w:t>ł</w:t>
      </w:r>
      <w:r w:rsidRPr="004823E3">
        <w:rPr>
          <w:sz w:val="20"/>
          <w:szCs w:val="20"/>
          <w:lang w:eastAsia="en-US"/>
        </w:rPr>
        <w:t>a, rzutnik multimedialny, ekran</w:t>
      </w:r>
      <w:r>
        <w:rPr>
          <w:sz w:val="20"/>
          <w:szCs w:val="20"/>
          <w:lang w:eastAsia="en-US"/>
        </w:rPr>
        <w:t xml:space="preserve"> oraz flipchart, a tak</w:t>
      </w:r>
      <w:r>
        <w:rPr>
          <w:sz w:val="20"/>
          <w:szCs w:val="20"/>
          <w:lang w:eastAsia="en-US"/>
        </w:rPr>
        <w:t>ż</w:t>
      </w:r>
      <w:r>
        <w:rPr>
          <w:sz w:val="20"/>
          <w:szCs w:val="20"/>
          <w:lang w:eastAsia="en-US"/>
        </w:rPr>
        <w:t>e do</w:t>
      </w:r>
      <w:r w:rsidRPr="004823E3">
        <w:rPr>
          <w:sz w:val="20"/>
          <w:szCs w:val="20"/>
          <w:lang w:eastAsia="en-US"/>
        </w:rPr>
        <w:t xml:space="preserve"> ich oznakowania</w:t>
      </w:r>
      <w:r>
        <w:rPr>
          <w:sz w:val="20"/>
          <w:szCs w:val="20"/>
          <w:lang w:eastAsia="en-US"/>
        </w:rPr>
        <w:t>;</w:t>
      </w:r>
    </w:p>
    <w:p w:rsidR="006269AC" w:rsidRPr="00D77A86" w:rsidRDefault="006269AC"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wszelkich wzor</w:t>
      </w:r>
      <w:r w:rsidRPr="004823E3">
        <w:rPr>
          <w:sz w:val="20"/>
          <w:szCs w:val="20"/>
          <w:lang w:eastAsia="en-US"/>
        </w:rPr>
        <w:t>ó</w:t>
      </w:r>
      <w:r w:rsidRPr="004823E3">
        <w:rPr>
          <w:sz w:val="20"/>
          <w:szCs w:val="20"/>
          <w:lang w:eastAsia="en-US"/>
        </w:rPr>
        <w:t>w dokument</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Projektem, a niezb</w:t>
      </w:r>
      <w:r w:rsidRPr="004823E3">
        <w:rPr>
          <w:sz w:val="20"/>
          <w:szCs w:val="20"/>
          <w:lang w:eastAsia="en-US"/>
        </w:rPr>
        <w:t>ę</w:t>
      </w:r>
      <w:r w:rsidRPr="004823E3">
        <w:rPr>
          <w:sz w:val="20"/>
          <w:szCs w:val="20"/>
          <w:lang w:eastAsia="en-US"/>
        </w:rPr>
        <w:t>dnych do wykonania zadania przez Wykonawc</w:t>
      </w:r>
      <w:r w:rsidRPr="004823E3">
        <w:rPr>
          <w:sz w:val="20"/>
          <w:szCs w:val="20"/>
          <w:lang w:eastAsia="en-US"/>
        </w:rPr>
        <w:t>ę</w:t>
      </w:r>
      <w:r w:rsidRPr="004823E3">
        <w:rPr>
          <w:sz w:val="20"/>
          <w:szCs w:val="20"/>
          <w:lang w:eastAsia="en-US"/>
        </w:rPr>
        <w:t>,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wzor</w:t>
      </w:r>
      <w:r w:rsidRPr="004823E3">
        <w:rPr>
          <w:sz w:val="20"/>
          <w:szCs w:val="20"/>
          <w:lang w:eastAsia="en-US"/>
        </w:rPr>
        <w:t>ó</w:t>
      </w:r>
      <w:r w:rsidRPr="004823E3">
        <w:rPr>
          <w:sz w:val="20"/>
          <w:szCs w:val="20"/>
          <w:lang w:eastAsia="en-US"/>
        </w:rPr>
        <w:t>w dziennika zaj</w:t>
      </w:r>
      <w:r w:rsidRPr="004823E3">
        <w:rPr>
          <w:sz w:val="20"/>
          <w:szCs w:val="20"/>
          <w:lang w:eastAsia="en-US"/>
        </w:rPr>
        <w:t>ęć</w:t>
      </w:r>
      <w:r w:rsidRPr="004823E3">
        <w:rPr>
          <w:sz w:val="20"/>
          <w:szCs w:val="20"/>
          <w:lang w:eastAsia="en-US"/>
        </w:rPr>
        <w:t>, ankiet ewaluacyjnych i wzor</w:t>
      </w:r>
      <w:r w:rsidRPr="004823E3">
        <w:rPr>
          <w:sz w:val="20"/>
          <w:szCs w:val="20"/>
          <w:lang w:eastAsia="en-US"/>
        </w:rPr>
        <w:t>ó</w:t>
      </w:r>
      <w:r w:rsidRPr="004823E3">
        <w:rPr>
          <w:sz w:val="20"/>
          <w:szCs w:val="20"/>
          <w:lang w:eastAsia="en-US"/>
        </w:rPr>
        <w:t>w sprawozda</w:t>
      </w:r>
      <w:r w:rsidRPr="004823E3">
        <w:rPr>
          <w:sz w:val="20"/>
          <w:szCs w:val="20"/>
          <w:lang w:eastAsia="en-US"/>
        </w:rPr>
        <w:t>ń</w:t>
      </w:r>
      <w:r w:rsidRPr="004823E3">
        <w:rPr>
          <w:sz w:val="20"/>
          <w:szCs w:val="20"/>
          <w:lang w:eastAsia="en-US"/>
        </w:rPr>
        <w:t xml:space="preserve"> okresowych i ko</w:t>
      </w:r>
      <w:r w:rsidRPr="004823E3">
        <w:rPr>
          <w:sz w:val="20"/>
          <w:szCs w:val="20"/>
          <w:lang w:eastAsia="en-US"/>
        </w:rPr>
        <w:t>ń</w:t>
      </w:r>
      <w:r w:rsidRPr="004823E3">
        <w:rPr>
          <w:sz w:val="20"/>
          <w:szCs w:val="20"/>
          <w:lang w:eastAsia="en-US"/>
        </w:rPr>
        <w:t>cowych</w:t>
      </w:r>
      <w:r>
        <w:rPr>
          <w:sz w:val="20"/>
          <w:szCs w:val="20"/>
          <w:lang w:eastAsia="en-US"/>
        </w:rPr>
        <w:t>, wzor</w:t>
      </w:r>
      <w:r>
        <w:rPr>
          <w:sz w:val="20"/>
          <w:szCs w:val="20"/>
          <w:lang w:eastAsia="en-US"/>
        </w:rPr>
        <w:t>ó</w:t>
      </w:r>
      <w:r>
        <w:rPr>
          <w:sz w:val="20"/>
          <w:szCs w:val="20"/>
          <w:lang w:eastAsia="en-US"/>
        </w:rPr>
        <w:t>w dokument</w:t>
      </w:r>
      <w:r>
        <w:rPr>
          <w:sz w:val="20"/>
          <w:szCs w:val="20"/>
          <w:lang w:eastAsia="en-US"/>
        </w:rPr>
        <w:t>ó</w:t>
      </w:r>
      <w:r>
        <w:rPr>
          <w:sz w:val="20"/>
          <w:szCs w:val="20"/>
          <w:lang w:eastAsia="en-US"/>
        </w:rPr>
        <w:t>w zwi</w:t>
      </w:r>
      <w:r>
        <w:rPr>
          <w:sz w:val="20"/>
          <w:szCs w:val="20"/>
          <w:lang w:eastAsia="en-US"/>
        </w:rPr>
        <w:t>ą</w:t>
      </w:r>
      <w:r>
        <w:rPr>
          <w:sz w:val="20"/>
          <w:szCs w:val="20"/>
          <w:lang w:eastAsia="en-US"/>
        </w:rPr>
        <w:t>zanych z obowi</w:t>
      </w:r>
      <w:r>
        <w:rPr>
          <w:sz w:val="20"/>
          <w:szCs w:val="20"/>
          <w:lang w:eastAsia="en-US"/>
        </w:rPr>
        <w:t>ą</w:t>
      </w:r>
      <w:r>
        <w:rPr>
          <w:sz w:val="20"/>
          <w:szCs w:val="20"/>
          <w:lang w:eastAsia="en-US"/>
        </w:rPr>
        <w:t>zkami w zakresie przetwarzania i ochrony danych osobowych;</w:t>
      </w:r>
    </w:p>
    <w:p w:rsidR="006269AC" w:rsidRPr="00D77A86" w:rsidRDefault="006269AC"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Wykonawcy do 14 dni od dnia podpisania umowy, w formie elektronicznej, szablon</w:t>
      </w:r>
      <w:r w:rsidRPr="004823E3">
        <w:rPr>
          <w:sz w:val="20"/>
          <w:szCs w:val="20"/>
          <w:lang w:eastAsia="en-US"/>
        </w:rPr>
        <w:t>ó</w:t>
      </w:r>
      <w:r w:rsidRPr="004823E3">
        <w:rPr>
          <w:sz w:val="20"/>
          <w:szCs w:val="20"/>
          <w:lang w:eastAsia="en-US"/>
        </w:rPr>
        <w:t>w wizualizacji dokumentacji Projektu: logo projektu, logo Unii Europejskiej i Programu Operacyjnego Wiedza Edukacja Rozw</w:t>
      </w:r>
      <w:r w:rsidRPr="004823E3">
        <w:rPr>
          <w:sz w:val="20"/>
          <w:szCs w:val="20"/>
          <w:lang w:eastAsia="en-US"/>
        </w:rPr>
        <w:t>ó</w:t>
      </w:r>
      <w:r w:rsidRPr="004823E3">
        <w:rPr>
          <w:sz w:val="20"/>
          <w:szCs w:val="20"/>
          <w:lang w:eastAsia="en-US"/>
        </w:rPr>
        <w:t>j</w:t>
      </w:r>
      <w:r>
        <w:rPr>
          <w:sz w:val="20"/>
          <w:szCs w:val="20"/>
          <w:lang w:eastAsia="en-US"/>
        </w:rPr>
        <w:t>;</w:t>
      </w:r>
    </w:p>
    <w:p w:rsidR="006269AC" w:rsidRPr="00D77A86" w:rsidRDefault="006269AC"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zaprojektowania oraz udost</w:t>
      </w:r>
      <w:r w:rsidRPr="004823E3">
        <w:rPr>
          <w:sz w:val="20"/>
          <w:szCs w:val="20"/>
          <w:lang w:eastAsia="en-US"/>
        </w:rPr>
        <w:t>ę</w:t>
      </w:r>
      <w:r w:rsidRPr="004823E3">
        <w:rPr>
          <w:sz w:val="20"/>
          <w:szCs w:val="20"/>
          <w:lang w:eastAsia="en-US"/>
        </w:rPr>
        <w:t xml:space="preserve">pnienia specjalnej </w:t>
      </w:r>
      <w:r w:rsidRPr="004823E3">
        <w:rPr>
          <w:i/>
          <w:sz w:val="20"/>
          <w:szCs w:val="20"/>
          <w:lang w:eastAsia="en-US"/>
        </w:rPr>
        <w:t>Strefy wiedzy</w:t>
      </w:r>
      <w:r w:rsidRPr="004823E3">
        <w:rPr>
          <w:sz w:val="20"/>
          <w:szCs w:val="20"/>
          <w:lang w:eastAsia="en-US"/>
        </w:rPr>
        <w:t xml:space="preserve"> udost</w:t>
      </w:r>
      <w:r w:rsidRPr="004823E3">
        <w:rPr>
          <w:sz w:val="20"/>
          <w:szCs w:val="20"/>
          <w:lang w:eastAsia="en-US"/>
        </w:rPr>
        <w:t>ę</w:t>
      </w:r>
      <w:r w:rsidRPr="004823E3">
        <w:rPr>
          <w:sz w:val="20"/>
          <w:szCs w:val="20"/>
          <w:lang w:eastAsia="en-US"/>
        </w:rPr>
        <w:t xml:space="preserve">pnionej w serwisie </w:t>
      </w:r>
      <w:r>
        <w:rPr>
          <w:sz w:val="20"/>
          <w:szCs w:val="20"/>
          <w:lang w:eastAsia="en-US"/>
        </w:rPr>
        <w:t>projektu</w:t>
      </w:r>
      <w:r w:rsidRPr="004823E3">
        <w:rPr>
          <w:sz w:val="20"/>
          <w:szCs w:val="20"/>
          <w:lang w:eastAsia="en-US"/>
        </w:rPr>
        <w:t>, w kt</w:t>
      </w:r>
      <w:r w:rsidRPr="004823E3">
        <w:rPr>
          <w:sz w:val="20"/>
          <w:szCs w:val="20"/>
          <w:lang w:eastAsia="en-US"/>
        </w:rPr>
        <w:t>ó</w:t>
      </w:r>
      <w:r w:rsidRPr="004823E3">
        <w:rPr>
          <w:sz w:val="20"/>
          <w:szCs w:val="20"/>
          <w:lang w:eastAsia="en-US"/>
        </w:rPr>
        <w:t>rej Wykonawca b</w:t>
      </w:r>
      <w:r w:rsidRPr="004823E3">
        <w:rPr>
          <w:sz w:val="20"/>
          <w:szCs w:val="20"/>
          <w:lang w:eastAsia="en-US"/>
        </w:rPr>
        <w:t>ę</w:t>
      </w:r>
      <w:r w:rsidRPr="004823E3">
        <w:rPr>
          <w:sz w:val="20"/>
          <w:szCs w:val="20"/>
          <w:lang w:eastAsia="en-US"/>
        </w:rPr>
        <w:t>dzie publikowa</w:t>
      </w:r>
      <w:r w:rsidRPr="004823E3">
        <w:rPr>
          <w:sz w:val="20"/>
          <w:szCs w:val="20"/>
          <w:lang w:eastAsia="en-US"/>
        </w:rPr>
        <w:t>ł</w:t>
      </w:r>
      <w:r w:rsidRPr="004823E3">
        <w:rPr>
          <w:sz w:val="20"/>
          <w:szCs w:val="20"/>
          <w:lang w:eastAsia="en-US"/>
        </w:rPr>
        <w:t xml:space="preserve"> materia</w:t>
      </w:r>
      <w:r w:rsidRPr="004823E3">
        <w:rPr>
          <w:sz w:val="20"/>
          <w:szCs w:val="20"/>
          <w:lang w:eastAsia="en-US"/>
        </w:rPr>
        <w:t>ł</w:t>
      </w:r>
      <w:r w:rsidRPr="004823E3">
        <w:rPr>
          <w:sz w:val="20"/>
          <w:szCs w:val="20"/>
          <w:lang w:eastAsia="en-US"/>
        </w:rPr>
        <w:t>y szkoleniowe. Dane dost</w:t>
      </w:r>
      <w:r w:rsidRPr="004823E3">
        <w:rPr>
          <w:sz w:val="20"/>
          <w:szCs w:val="20"/>
          <w:lang w:eastAsia="en-US"/>
        </w:rPr>
        <w:t>ę</w:t>
      </w:r>
      <w:r w:rsidRPr="004823E3">
        <w:rPr>
          <w:sz w:val="20"/>
          <w:szCs w:val="20"/>
          <w:lang w:eastAsia="en-US"/>
        </w:rPr>
        <w:t>powe do powy</w:t>
      </w:r>
      <w:r w:rsidRPr="004823E3">
        <w:rPr>
          <w:sz w:val="20"/>
          <w:szCs w:val="20"/>
          <w:lang w:eastAsia="en-US"/>
        </w:rPr>
        <w:t>ż</w:t>
      </w:r>
      <w:r w:rsidRPr="004823E3">
        <w:rPr>
          <w:sz w:val="20"/>
          <w:szCs w:val="20"/>
          <w:lang w:eastAsia="en-US"/>
        </w:rPr>
        <w:t>szego serwisu Zamawiaj</w:t>
      </w:r>
      <w:r w:rsidRPr="004823E3">
        <w:rPr>
          <w:sz w:val="20"/>
          <w:szCs w:val="20"/>
          <w:lang w:eastAsia="en-US"/>
        </w:rPr>
        <w:t>ą</w:t>
      </w:r>
      <w:r w:rsidRPr="004823E3">
        <w:rPr>
          <w:sz w:val="20"/>
          <w:szCs w:val="20"/>
          <w:lang w:eastAsia="en-US"/>
        </w:rPr>
        <w:t>cy prze</w:t>
      </w:r>
      <w:r w:rsidRPr="004823E3">
        <w:rPr>
          <w:sz w:val="20"/>
          <w:szCs w:val="20"/>
          <w:lang w:eastAsia="en-US"/>
        </w:rPr>
        <w:t>ś</w:t>
      </w:r>
      <w:r w:rsidRPr="004823E3">
        <w:rPr>
          <w:sz w:val="20"/>
          <w:szCs w:val="20"/>
          <w:lang w:eastAsia="en-US"/>
        </w:rPr>
        <w:t>le Wykonawcy (osobie wskazanej do wsp</w:t>
      </w:r>
      <w:r w:rsidRPr="004823E3">
        <w:rPr>
          <w:sz w:val="20"/>
          <w:szCs w:val="20"/>
          <w:lang w:eastAsia="en-US"/>
        </w:rPr>
        <w:t>ół</w:t>
      </w:r>
      <w:r w:rsidRPr="004823E3">
        <w:rPr>
          <w:sz w:val="20"/>
          <w:szCs w:val="20"/>
          <w:lang w:eastAsia="en-US"/>
        </w:rPr>
        <w:t xml:space="preserve">pracy) na wskazany w </w:t>
      </w:r>
      <w:r w:rsidRPr="004823E3">
        <w:rPr>
          <w:sz w:val="20"/>
          <w:szCs w:val="20"/>
          <w:lang w:eastAsia="en-US"/>
        </w:rPr>
        <w:t>§</w:t>
      </w:r>
      <w:r w:rsidRPr="004823E3">
        <w:rPr>
          <w:sz w:val="20"/>
          <w:szCs w:val="20"/>
          <w:lang w:eastAsia="en-US"/>
        </w:rPr>
        <w:t xml:space="preserve"> 13 ust. 2 adres e-mail</w:t>
      </w:r>
      <w:r>
        <w:rPr>
          <w:sz w:val="20"/>
          <w:szCs w:val="20"/>
          <w:lang w:eastAsia="en-US"/>
        </w:rPr>
        <w:t>;</w:t>
      </w:r>
    </w:p>
    <w:p w:rsidR="006269AC" w:rsidRPr="00D77A86" w:rsidRDefault="006269AC"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przekazania listy uczestnik</w:t>
      </w:r>
      <w:r w:rsidRPr="004823E3">
        <w:rPr>
          <w:sz w:val="20"/>
          <w:szCs w:val="20"/>
          <w:lang w:eastAsia="en-US"/>
        </w:rPr>
        <w:t>ó</w:t>
      </w:r>
      <w:r w:rsidRPr="004823E3">
        <w:rPr>
          <w:sz w:val="20"/>
          <w:szCs w:val="20"/>
          <w:lang w:eastAsia="en-US"/>
        </w:rPr>
        <w:t>w szkolenia.</w:t>
      </w:r>
    </w:p>
    <w:p w:rsidR="006269AC"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5</w:t>
      </w:r>
    </w:p>
    <w:p w:rsidR="006269AC" w:rsidRDefault="006269AC" w:rsidP="006E187A">
      <w:pPr>
        <w:spacing w:after="240" w:line="240" w:lineRule="auto"/>
        <w:jc w:val="center"/>
        <w:rPr>
          <w:sz w:val="28"/>
          <w:szCs w:val="28"/>
          <w:lang w:eastAsia="en-US"/>
        </w:rPr>
      </w:pPr>
      <w:r w:rsidRPr="004823E3">
        <w:rPr>
          <w:sz w:val="28"/>
          <w:szCs w:val="28"/>
          <w:lang w:eastAsia="en-US"/>
        </w:rPr>
        <w:t xml:space="preserve">Termin i miejsce realizacji </w:t>
      </w:r>
    </w:p>
    <w:p w:rsidR="006269AC" w:rsidRPr="00B34897" w:rsidRDefault="006269AC" w:rsidP="00D535D5">
      <w:pPr>
        <w:numPr>
          <w:ilvl w:val="0"/>
          <w:numId w:val="5"/>
        </w:numPr>
        <w:tabs>
          <w:tab w:val="left" w:pos="360"/>
        </w:tabs>
        <w:spacing w:after="0" w:line="240" w:lineRule="auto"/>
        <w:ind w:left="360"/>
        <w:jc w:val="both"/>
        <w:rPr>
          <w:strike/>
          <w:sz w:val="20"/>
          <w:szCs w:val="20"/>
          <w:highlight w:val="yellow"/>
          <w:lang w:eastAsia="en-US"/>
        </w:rPr>
      </w:pPr>
      <w:r w:rsidRPr="00B34897">
        <w:rPr>
          <w:rFonts w:hAnsi="Calibri"/>
          <w:sz w:val="20"/>
          <w:szCs w:val="20"/>
          <w:highlight w:val="yellow"/>
          <w:lang w:eastAsia="en-US"/>
        </w:rPr>
        <w:t>Wykonawca zobowiązuje się zrealizować przedmiot zamówienia</w:t>
      </w:r>
      <w:r w:rsidRPr="00B34897">
        <w:rPr>
          <w:rFonts w:hAnsi="Calibri" w:cs="Tahoma"/>
          <w:sz w:val="20"/>
          <w:szCs w:val="20"/>
          <w:highlight w:val="yellow"/>
        </w:rPr>
        <w:t xml:space="preserve"> w pełnym zakresie (dotyczy 3 zadań) od III kwartału 2020 r. do</w:t>
      </w:r>
      <w:r w:rsidRPr="00B34897">
        <w:rPr>
          <w:sz w:val="20"/>
          <w:szCs w:val="20"/>
          <w:highlight w:val="yellow"/>
          <w:lang w:eastAsia="en-US"/>
        </w:rPr>
        <w:t xml:space="preserve"> 30.06.2023 zgodnie z Harmonogramem szkole</w:t>
      </w:r>
      <w:r w:rsidRPr="00B34897">
        <w:rPr>
          <w:sz w:val="20"/>
          <w:szCs w:val="20"/>
          <w:highlight w:val="yellow"/>
          <w:lang w:eastAsia="en-US"/>
        </w:rPr>
        <w:t>ń</w:t>
      </w:r>
      <w:r w:rsidRPr="00B34897">
        <w:rPr>
          <w:sz w:val="20"/>
          <w:szCs w:val="20"/>
          <w:highlight w:val="yellow"/>
          <w:lang w:eastAsia="en-US"/>
        </w:rPr>
        <w:t>.</w:t>
      </w:r>
    </w:p>
    <w:p w:rsidR="006269AC" w:rsidRPr="00AE3325" w:rsidRDefault="006269AC" w:rsidP="006E187A">
      <w:pPr>
        <w:numPr>
          <w:ilvl w:val="0"/>
          <w:numId w:val="5"/>
        </w:numPr>
        <w:spacing w:before="120" w:after="120" w:line="240" w:lineRule="auto"/>
        <w:ind w:left="284" w:right="-2" w:hanging="284"/>
        <w:jc w:val="both"/>
        <w:rPr>
          <w:strike/>
          <w:sz w:val="20"/>
          <w:szCs w:val="20"/>
          <w:lang w:eastAsia="en-US"/>
        </w:rPr>
      </w:pPr>
      <w:r w:rsidRPr="00740090">
        <w:rPr>
          <w:sz w:val="20"/>
          <w:szCs w:val="20"/>
          <w:lang w:eastAsia="en-US"/>
        </w:rPr>
        <w:t>Harmonogram</w:t>
      </w:r>
      <w:r>
        <w:rPr>
          <w:sz w:val="20"/>
          <w:szCs w:val="20"/>
          <w:lang w:eastAsia="en-US"/>
        </w:rPr>
        <w:t xml:space="preserve"> szkole</w:t>
      </w:r>
      <w:r>
        <w:rPr>
          <w:sz w:val="20"/>
          <w:szCs w:val="20"/>
          <w:lang w:eastAsia="en-US"/>
        </w:rPr>
        <w:t>ń</w:t>
      </w:r>
      <w:r w:rsidRPr="00740090">
        <w:rPr>
          <w:sz w:val="20"/>
          <w:szCs w:val="20"/>
          <w:lang w:eastAsia="en-US"/>
        </w:rPr>
        <w:t xml:space="preserve"> ustalony zostanie</w:t>
      </w:r>
      <w:r>
        <w:rPr>
          <w:sz w:val="20"/>
          <w:szCs w:val="20"/>
          <w:lang w:eastAsia="en-US"/>
        </w:rPr>
        <w:t xml:space="preserve"> z</w:t>
      </w:r>
      <w:r w:rsidRPr="00740090">
        <w:rPr>
          <w:sz w:val="20"/>
          <w:szCs w:val="20"/>
          <w:lang w:eastAsia="en-US"/>
        </w:rPr>
        <w:t xml:space="preserve"> Zamawiaj</w:t>
      </w:r>
      <w:r w:rsidRPr="00740090">
        <w:rPr>
          <w:sz w:val="20"/>
          <w:szCs w:val="20"/>
          <w:lang w:eastAsia="en-US"/>
        </w:rPr>
        <w:t>ą</w:t>
      </w:r>
      <w:r w:rsidRPr="00740090">
        <w:rPr>
          <w:sz w:val="20"/>
          <w:szCs w:val="20"/>
          <w:lang w:eastAsia="en-US"/>
        </w:rPr>
        <w:t>cym na min. miesi</w:t>
      </w:r>
      <w:r w:rsidRPr="00740090">
        <w:rPr>
          <w:sz w:val="20"/>
          <w:szCs w:val="20"/>
          <w:lang w:eastAsia="en-US"/>
        </w:rPr>
        <w:t>ą</w:t>
      </w:r>
      <w:r w:rsidRPr="00740090">
        <w:rPr>
          <w:sz w:val="20"/>
          <w:szCs w:val="20"/>
          <w:lang w:eastAsia="en-US"/>
        </w:rPr>
        <w:t>c przed rozpocz</w:t>
      </w:r>
      <w:r w:rsidRPr="00740090">
        <w:rPr>
          <w:sz w:val="20"/>
          <w:szCs w:val="20"/>
          <w:lang w:eastAsia="en-US"/>
        </w:rPr>
        <w:t>ę</w:t>
      </w:r>
      <w:r w:rsidRPr="00740090">
        <w:rPr>
          <w:sz w:val="20"/>
          <w:szCs w:val="20"/>
          <w:lang w:eastAsia="en-US"/>
        </w:rPr>
        <w:t>ciem zaj</w:t>
      </w:r>
      <w:r w:rsidRPr="00740090">
        <w:rPr>
          <w:sz w:val="20"/>
          <w:szCs w:val="20"/>
          <w:lang w:eastAsia="en-US"/>
        </w:rPr>
        <w:t>ęć</w:t>
      </w:r>
      <w:r w:rsidRPr="00740090">
        <w:rPr>
          <w:sz w:val="20"/>
          <w:szCs w:val="20"/>
          <w:lang w:eastAsia="en-US"/>
        </w:rPr>
        <w:t xml:space="preserve"> z konkretn</w:t>
      </w:r>
      <w:r w:rsidRPr="00740090">
        <w:rPr>
          <w:sz w:val="20"/>
          <w:szCs w:val="20"/>
          <w:lang w:eastAsia="en-US"/>
        </w:rPr>
        <w:t>ą</w:t>
      </w:r>
      <w:r w:rsidRPr="00740090">
        <w:rPr>
          <w:sz w:val="20"/>
          <w:szCs w:val="20"/>
          <w:lang w:eastAsia="en-US"/>
        </w:rPr>
        <w:t xml:space="preserve"> grup</w:t>
      </w:r>
      <w:r w:rsidRPr="00740090">
        <w:rPr>
          <w:sz w:val="20"/>
          <w:szCs w:val="20"/>
          <w:lang w:eastAsia="en-US"/>
        </w:rPr>
        <w:t>ą</w:t>
      </w:r>
      <w:r w:rsidRPr="00740090">
        <w:rPr>
          <w:sz w:val="20"/>
          <w:szCs w:val="20"/>
          <w:lang w:eastAsia="en-US"/>
        </w:rPr>
        <w:t xml:space="preserve">, na podstawie Programu szkolenia, zatwierdzonego zgodnie z </w:t>
      </w:r>
      <w:r w:rsidRPr="00740090">
        <w:rPr>
          <w:sz w:val="20"/>
          <w:szCs w:val="20"/>
          <w:lang w:eastAsia="en-US"/>
        </w:rPr>
        <w:t>§</w:t>
      </w:r>
      <w:r w:rsidRPr="00740090">
        <w:rPr>
          <w:sz w:val="20"/>
          <w:szCs w:val="20"/>
          <w:lang w:eastAsia="en-US"/>
        </w:rPr>
        <w:t xml:space="preserve"> 6 Umowy. Okres ten mo</w:t>
      </w:r>
      <w:r w:rsidRPr="00740090">
        <w:rPr>
          <w:sz w:val="20"/>
          <w:szCs w:val="20"/>
          <w:lang w:eastAsia="en-US"/>
        </w:rPr>
        <w:t>ż</w:t>
      </w:r>
      <w:r w:rsidRPr="00740090">
        <w:rPr>
          <w:sz w:val="20"/>
          <w:szCs w:val="20"/>
          <w:lang w:eastAsia="en-US"/>
        </w:rPr>
        <w:t xml:space="preserve">e </w:t>
      </w:r>
      <w:r>
        <w:rPr>
          <w:sz w:val="20"/>
          <w:szCs w:val="20"/>
          <w:lang w:eastAsia="en-US"/>
        </w:rPr>
        <w:t>zosta</w:t>
      </w:r>
      <w:r>
        <w:rPr>
          <w:sz w:val="20"/>
          <w:szCs w:val="20"/>
          <w:lang w:eastAsia="en-US"/>
        </w:rPr>
        <w:t>ć</w:t>
      </w:r>
      <w:r>
        <w:rPr>
          <w:sz w:val="20"/>
          <w:szCs w:val="20"/>
          <w:lang w:eastAsia="en-US"/>
        </w:rPr>
        <w:t xml:space="preserve"> skr</w:t>
      </w:r>
      <w:r>
        <w:rPr>
          <w:sz w:val="20"/>
          <w:szCs w:val="20"/>
          <w:lang w:eastAsia="en-US"/>
        </w:rPr>
        <w:t>ó</w:t>
      </w:r>
      <w:r>
        <w:rPr>
          <w:sz w:val="20"/>
          <w:szCs w:val="20"/>
          <w:lang w:eastAsia="en-US"/>
        </w:rPr>
        <w:t>cony przez Strony</w:t>
      </w:r>
      <w:r w:rsidRPr="00740090">
        <w:rPr>
          <w:sz w:val="20"/>
          <w:szCs w:val="20"/>
          <w:lang w:eastAsia="en-US"/>
        </w:rPr>
        <w:t xml:space="preserve"> </w:t>
      </w:r>
      <w:r>
        <w:rPr>
          <w:sz w:val="20"/>
          <w:szCs w:val="20"/>
          <w:lang w:eastAsia="en-US"/>
        </w:rPr>
        <w:t>na podstawie ich uzgodnienia,</w:t>
      </w:r>
      <w:r w:rsidRPr="00AE3325">
        <w:rPr>
          <w:sz w:val="20"/>
          <w:szCs w:val="20"/>
          <w:lang w:eastAsia="en-US"/>
        </w:rPr>
        <w:t xml:space="preserve"> </w:t>
      </w:r>
      <w:r w:rsidRPr="00740090">
        <w:rPr>
          <w:sz w:val="20"/>
          <w:szCs w:val="20"/>
          <w:lang w:eastAsia="en-US"/>
        </w:rPr>
        <w:t>w przypadku zrekrutowania do projektu uczestnik</w:t>
      </w:r>
      <w:r w:rsidRPr="00740090">
        <w:rPr>
          <w:sz w:val="20"/>
          <w:szCs w:val="20"/>
          <w:lang w:eastAsia="en-US"/>
        </w:rPr>
        <w:t>ó</w:t>
      </w:r>
      <w:r w:rsidRPr="00740090">
        <w:rPr>
          <w:sz w:val="20"/>
          <w:szCs w:val="20"/>
          <w:lang w:eastAsia="en-US"/>
        </w:rPr>
        <w:t>w</w:t>
      </w:r>
      <w:r>
        <w:rPr>
          <w:sz w:val="20"/>
          <w:szCs w:val="20"/>
          <w:lang w:eastAsia="en-US"/>
        </w:rPr>
        <w:t xml:space="preserve"> projektu</w:t>
      </w:r>
      <w:r w:rsidRPr="00740090">
        <w:rPr>
          <w:sz w:val="20"/>
          <w:szCs w:val="20"/>
          <w:lang w:eastAsia="en-US"/>
        </w:rPr>
        <w:t xml:space="preserve">, uzgodnienia i zatwierdzenia </w:t>
      </w:r>
      <w:r>
        <w:rPr>
          <w:sz w:val="20"/>
          <w:szCs w:val="20"/>
          <w:lang w:eastAsia="en-US"/>
        </w:rPr>
        <w:t>P</w:t>
      </w:r>
      <w:r w:rsidRPr="00740090">
        <w:rPr>
          <w:sz w:val="20"/>
          <w:szCs w:val="20"/>
          <w:lang w:eastAsia="en-US"/>
        </w:rPr>
        <w:t>rogram</w:t>
      </w:r>
      <w:r w:rsidRPr="00740090">
        <w:rPr>
          <w:sz w:val="20"/>
          <w:szCs w:val="20"/>
          <w:lang w:eastAsia="en-US"/>
        </w:rPr>
        <w:t>ó</w:t>
      </w:r>
      <w:r w:rsidRPr="00740090">
        <w:rPr>
          <w:sz w:val="20"/>
          <w:szCs w:val="20"/>
          <w:lang w:eastAsia="en-US"/>
        </w:rPr>
        <w:t>w szkole</w:t>
      </w:r>
      <w:r w:rsidRPr="00740090">
        <w:rPr>
          <w:sz w:val="20"/>
          <w:szCs w:val="20"/>
          <w:lang w:eastAsia="en-US"/>
        </w:rPr>
        <w:t>ń</w:t>
      </w:r>
      <w:r w:rsidRPr="00740090">
        <w:rPr>
          <w:sz w:val="20"/>
          <w:szCs w:val="20"/>
          <w:lang w:eastAsia="en-US"/>
        </w:rPr>
        <w:t>.</w:t>
      </w:r>
      <w:r>
        <w:rPr>
          <w:sz w:val="20"/>
          <w:szCs w:val="20"/>
          <w:lang w:eastAsia="en-US"/>
        </w:rPr>
        <w:t xml:space="preserve"> Skr</w:t>
      </w:r>
      <w:r>
        <w:rPr>
          <w:sz w:val="20"/>
          <w:szCs w:val="20"/>
          <w:lang w:eastAsia="en-US"/>
        </w:rPr>
        <w:t>ó</w:t>
      </w:r>
      <w:r>
        <w:rPr>
          <w:sz w:val="20"/>
          <w:szCs w:val="20"/>
          <w:lang w:eastAsia="en-US"/>
        </w:rPr>
        <w:t>cenie terminu nie stanowi zmiany umowy wymagaj</w:t>
      </w:r>
      <w:r>
        <w:rPr>
          <w:sz w:val="20"/>
          <w:szCs w:val="20"/>
          <w:lang w:eastAsia="en-US"/>
        </w:rPr>
        <w:t>ą</w:t>
      </w:r>
      <w:r>
        <w:rPr>
          <w:sz w:val="20"/>
          <w:szCs w:val="20"/>
          <w:lang w:eastAsia="en-US"/>
        </w:rPr>
        <w:t>cej zawarcia aneksu.</w:t>
      </w:r>
      <w:r w:rsidRPr="00AE3325">
        <w:rPr>
          <w:sz w:val="20"/>
          <w:szCs w:val="20"/>
          <w:lang w:eastAsia="en-US"/>
        </w:rPr>
        <w:t xml:space="preserve">  </w:t>
      </w:r>
    </w:p>
    <w:p w:rsidR="006269AC" w:rsidRPr="00D77A86" w:rsidRDefault="006269AC" w:rsidP="006E187A">
      <w:pPr>
        <w:numPr>
          <w:ilvl w:val="0"/>
          <w:numId w:val="5"/>
        </w:numPr>
        <w:spacing w:before="120" w:after="120" w:line="240" w:lineRule="auto"/>
        <w:ind w:left="284" w:right="-2" w:hanging="284"/>
        <w:jc w:val="both"/>
        <w:rPr>
          <w:sz w:val="20"/>
          <w:szCs w:val="20"/>
          <w:lang w:eastAsia="en-US"/>
        </w:rPr>
      </w:pPr>
      <w:r w:rsidRPr="004823E3">
        <w:rPr>
          <w:sz w:val="20"/>
          <w:szCs w:val="20"/>
          <w:lang w:eastAsia="en-US"/>
        </w:rPr>
        <w:t>Miejscem wykonania zadania jest siedziba Zamawiaj</w:t>
      </w:r>
      <w:r w:rsidRPr="004823E3">
        <w:rPr>
          <w:sz w:val="20"/>
          <w:szCs w:val="20"/>
          <w:lang w:eastAsia="en-US"/>
        </w:rPr>
        <w:t>ą</w:t>
      </w:r>
      <w:r w:rsidRPr="004823E3">
        <w:rPr>
          <w:sz w:val="20"/>
          <w:szCs w:val="20"/>
          <w:lang w:eastAsia="en-US"/>
        </w:rPr>
        <w:t>cego.</w:t>
      </w:r>
    </w:p>
    <w:p w:rsidR="006269AC"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6</w:t>
      </w:r>
    </w:p>
    <w:p w:rsidR="006269AC" w:rsidRDefault="006269AC" w:rsidP="006E187A">
      <w:pPr>
        <w:spacing w:after="240" w:line="240" w:lineRule="auto"/>
        <w:jc w:val="center"/>
        <w:rPr>
          <w:sz w:val="28"/>
          <w:szCs w:val="28"/>
          <w:lang w:eastAsia="en-US"/>
        </w:rPr>
      </w:pPr>
      <w:r w:rsidRPr="004823E3">
        <w:rPr>
          <w:sz w:val="28"/>
          <w:szCs w:val="28"/>
          <w:lang w:eastAsia="en-US"/>
        </w:rPr>
        <w:t xml:space="preserve">Program szkolenia </w:t>
      </w:r>
    </w:p>
    <w:p w:rsidR="006269AC" w:rsidRPr="00D77A86" w:rsidRDefault="006269AC"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Opracowany przez Wykonawc</w:t>
      </w:r>
      <w:r w:rsidRPr="004823E3">
        <w:rPr>
          <w:sz w:val="20"/>
          <w:szCs w:val="20"/>
          <w:lang w:eastAsia="en-US"/>
        </w:rPr>
        <w:t>ę</w:t>
      </w:r>
      <w:r w:rsidRPr="004823E3">
        <w:rPr>
          <w:sz w:val="20"/>
          <w:szCs w:val="20"/>
          <w:lang w:eastAsia="en-US"/>
        </w:rPr>
        <w:t xml:space="preserve"> Program szkolenia ma by</w:t>
      </w:r>
      <w:r w:rsidRPr="004823E3">
        <w:rPr>
          <w:sz w:val="20"/>
          <w:szCs w:val="20"/>
          <w:lang w:eastAsia="en-US"/>
        </w:rPr>
        <w:t>ć</w:t>
      </w:r>
      <w:r w:rsidRPr="004823E3">
        <w:rPr>
          <w:sz w:val="20"/>
          <w:szCs w:val="20"/>
          <w:lang w:eastAsia="en-US"/>
        </w:rPr>
        <w:t xml:space="preserve"> oparty na za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eniach merytorycznych opisanych w za</w:t>
      </w:r>
      <w:r w:rsidRPr="004823E3">
        <w:rPr>
          <w:sz w:val="20"/>
          <w:szCs w:val="20"/>
          <w:lang w:eastAsia="en-US"/>
        </w:rPr>
        <w:t>łą</w:t>
      </w:r>
      <w:r w:rsidRPr="004823E3">
        <w:rPr>
          <w:sz w:val="20"/>
          <w:szCs w:val="20"/>
          <w:lang w:eastAsia="en-US"/>
        </w:rPr>
        <w:t>czniku nr 1 do umowy.</w:t>
      </w:r>
    </w:p>
    <w:p w:rsidR="006269AC" w:rsidRPr="00D77A86" w:rsidRDefault="006269AC"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 xml:space="preserve">Wykonawca w </w:t>
      </w:r>
      <w:r w:rsidRPr="003D7B6F">
        <w:rPr>
          <w:sz w:val="20"/>
          <w:szCs w:val="20"/>
          <w:lang w:eastAsia="en-US"/>
        </w:rPr>
        <w:t xml:space="preserve">terminie </w:t>
      </w:r>
      <w:r w:rsidRPr="00740090">
        <w:rPr>
          <w:sz w:val="20"/>
          <w:szCs w:val="20"/>
          <w:lang w:eastAsia="en-US"/>
        </w:rPr>
        <w:t>najp</w:t>
      </w:r>
      <w:r w:rsidRPr="00740090">
        <w:rPr>
          <w:sz w:val="20"/>
          <w:szCs w:val="20"/>
          <w:lang w:eastAsia="en-US"/>
        </w:rPr>
        <w:t>óź</w:t>
      </w:r>
      <w:r w:rsidRPr="00740090">
        <w:rPr>
          <w:sz w:val="20"/>
          <w:szCs w:val="20"/>
          <w:lang w:eastAsia="en-US"/>
        </w:rPr>
        <w:t>niej 30 dni</w:t>
      </w:r>
      <w:r w:rsidRPr="003D7B6F">
        <w:rPr>
          <w:sz w:val="20"/>
          <w:szCs w:val="20"/>
          <w:lang w:eastAsia="en-US"/>
        </w:rPr>
        <w:t xml:space="preserve"> przed</w:t>
      </w:r>
      <w:r w:rsidRPr="004823E3">
        <w:rPr>
          <w:sz w:val="20"/>
          <w:szCs w:val="20"/>
          <w:lang w:eastAsia="en-US"/>
        </w:rPr>
        <w:t xml:space="preserve"> rozpocz</w:t>
      </w:r>
      <w:r w:rsidRPr="004823E3">
        <w:rPr>
          <w:sz w:val="20"/>
          <w:szCs w:val="20"/>
          <w:lang w:eastAsia="en-US"/>
        </w:rPr>
        <w:t>ę</w:t>
      </w:r>
      <w:r w:rsidRPr="004823E3">
        <w:rPr>
          <w:sz w:val="20"/>
          <w:szCs w:val="20"/>
          <w:lang w:eastAsia="en-US"/>
        </w:rPr>
        <w:t xml:space="preserve">ciem </w:t>
      </w:r>
      <w:r>
        <w:rPr>
          <w:sz w:val="20"/>
          <w:szCs w:val="20"/>
          <w:lang w:eastAsia="en-US"/>
        </w:rPr>
        <w:t>realizacji przedmiotu umowy</w:t>
      </w:r>
      <w:r w:rsidRPr="004823E3">
        <w:rPr>
          <w:sz w:val="20"/>
          <w:szCs w:val="20"/>
          <w:lang w:eastAsia="en-US"/>
        </w:rPr>
        <w:t>,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2 ust</w:t>
      </w:r>
      <w:r>
        <w:rPr>
          <w:sz w:val="20"/>
          <w:szCs w:val="20"/>
          <w:lang w:eastAsia="en-US"/>
        </w:rPr>
        <w:t>.</w:t>
      </w:r>
      <w:r w:rsidRPr="004823E3">
        <w:rPr>
          <w:sz w:val="20"/>
          <w:szCs w:val="20"/>
          <w:lang w:eastAsia="en-US"/>
        </w:rPr>
        <w:t xml:space="preserve"> 1 umowy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przekazania Zamawiaj</w:t>
      </w:r>
      <w:r w:rsidRPr="004823E3">
        <w:rPr>
          <w:sz w:val="20"/>
          <w:szCs w:val="20"/>
          <w:lang w:eastAsia="en-US"/>
        </w:rPr>
        <w:t>ą</w:t>
      </w:r>
      <w:r w:rsidRPr="004823E3">
        <w:rPr>
          <w:sz w:val="20"/>
          <w:szCs w:val="20"/>
          <w:lang w:eastAsia="en-US"/>
        </w:rPr>
        <w:t>cemu propozycji Programu szkolenia.</w:t>
      </w:r>
      <w:r>
        <w:rPr>
          <w:sz w:val="20"/>
          <w:szCs w:val="20"/>
          <w:lang w:eastAsia="en-US"/>
        </w:rPr>
        <w:t xml:space="preserve"> </w:t>
      </w:r>
      <w:r w:rsidRPr="00AB0B48">
        <w:rPr>
          <w:sz w:val="20"/>
          <w:szCs w:val="20"/>
          <w:lang w:eastAsia="en-US"/>
        </w:rPr>
        <w:t>Okres ten mo</w:t>
      </w:r>
      <w:r w:rsidRPr="00AB0B48">
        <w:rPr>
          <w:sz w:val="20"/>
          <w:szCs w:val="20"/>
          <w:lang w:eastAsia="en-US"/>
        </w:rPr>
        <w:t>ż</w:t>
      </w:r>
      <w:r w:rsidRPr="00AB0B48">
        <w:rPr>
          <w:sz w:val="20"/>
          <w:szCs w:val="20"/>
          <w:lang w:eastAsia="en-US"/>
        </w:rPr>
        <w:t xml:space="preserve">e </w:t>
      </w:r>
      <w:r>
        <w:rPr>
          <w:sz w:val="20"/>
          <w:szCs w:val="20"/>
          <w:lang w:eastAsia="en-US"/>
        </w:rPr>
        <w:t>zosta</w:t>
      </w:r>
      <w:r>
        <w:rPr>
          <w:sz w:val="20"/>
          <w:szCs w:val="20"/>
          <w:lang w:eastAsia="en-US"/>
        </w:rPr>
        <w:t>ć</w:t>
      </w:r>
      <w:r>
        <w:rPr>
          <w:sz w:val="20"/>
          <w:szCs w:val="20"/>
          <w:lang w:eastAsia="en-US"/>
        </w:rPr>
        <w:t xml:space="preserve"> skr</w:t>
      </w:r>
      <w:r>
        <w:rPr>
          <w:sz w:val="20"/>
          <w:szCs w:val="20"/>
          <w:lang w:eastAsia="en-US"/>
        </w:rPr>
        <w:t>ó</w:t>
      </w:r>
      <w:r>
        <w:rPr>
          <w:sz w:val="20"/>
          <w:szCs w:val="20"/>
          <w:lang w:eastAsia="en-US"/>
        </w:rPr>
        <w:t>cony przez Strony na podstawie ich uzgodnienia, je</w:t>
      </w:r>
      <w:r>
        <w:rPr>
          <w:sz w:val="20"/>
          <w:szCs w:val="20"/>
          <w:lang w:eastAsia="en-US"/>
        </w:rPr>
        <w:t>ż</w:t>
      </w:r>
      <w:r>
        <w:rPr>
          <w:sz w:val="20"/>
          <w:szCs w:val="20"/>
          <w:lang w:eastAsia="en-US"/>
        </w:rPr>
        <w:t>eli wymaga</w:t>
      </w:r>
      <w:r>
        <w:rPr>
          <w:sz w:val="20"/>
          <w:szCs w:val="20"/>
          <w:lang w:eastAsia="en-US"/>
        </w:rPr>
        <w:t>ł</w:t>
      </w:r>
      <w:r>
        <w:rPr>
          <w:sz w:val="20"/>
          <w:szCs w:val="20"/>
          <w:lang w:eastAsia="en-US"/>
        </w:rPr>
        <w:t>a b</w:t>
      </w:r>
      <w:r>
        <w:rPr>
          <w:sz w:val="20"/>
          <w:szCs w:val="20"/>
          <w:lang w:eastAsia="en-US"/>
        </w:rPr>
        <w:t>ę</w:t>
      </w:r>
      <w:r>
        <w:rPr>
          <w:sz w:val="20"/>
          <w:szCs w:val="20"/>
          <w:lang w:eastAsia="en-US"/>
        </w:rPr>
        <w:t>dzie tego prawid</w:t>
      </w:r>
      <w:r>
        <w:rPr>
          <w:sz w:val="20"/>
          <w:szCs w:val="20"/>
          <w:lang w:eastAsia="en-US"/>
        </w:rPr>
        <w:t>ł</w:t>
      </w:r>
      <w:r>
        <w:rPr>
          <w:sz w:val="20"/>
          <w:szCs w:val="20"/>
          <w:lang w:eastAsia="en-US"/>
        </w:rPr>
        <w:t>owa organizacja szkole</w:t>
      </w:r>
      <w:r>
        <w:rPr>
          <w:sz w:val="20"/>
          <w:szCs w:val="20"/>
          <w:lang w:eastAsia="en-US"/>
        </w:rPr>
        <w:t>ń</w:t>
      </w:r>
      <w:r>
        <w:rPr>
          <w:sz w:val="20"/>
          <w:szCs w:val="20"/>
          <w:lang w:eastAsia="en-US"/>
        </w:rPr>
        <w:t xml:space="preserve"> i realizacji umowy</w:t>
      </w:r>
      <w:r w:rsidRPr="00AB0B48">
        <w:rPr>
          <w:sz w:val="20"/>
          <w:szCs w:val="20"/>
          <w:lang w:eastAsia="en-US"/>
        </w:rPr>
        <w:t>.</w:t>
      </w:r>
      <w:r w:rsidRPr="00AE3325">
        <w:rPr>
          <w:sz w:val="20"/>
          <w:szCs w:val="20"/>
          <w:lang w:eastAsia="en-US"/>
        </w:rPr>
        <w:t xml:space="preserve"> </w:t>
      </w:r>
      <w:r>
        <w:rPr>
          <w:sz w:val="20"/>
          <w:szCs w:val="20"/>
          <w:lang w:eastAsia="en-US"/>
        </w:rPr>
        <w:t>Skr</w:t>
      </w:r>
      <w:r>
        <w:rPr>
          <w:sz w:val="20"/>
          <w:szCs w:val="20"/>
          <w:lang w:eastAsia="en-US"/>
        </w:rPr>
        <w:t>ó</w:t>
      </w:r>
      <w:r>
        <w:rPr>
          <w:sz w:val="20"/>
          <w:szCs w:val="20"/>
          <w:lang w:eastAsia="en-US"/>
        </w:rPr>
        <w:t>cenie terminu nie stanowi zmiany umowy wymagaj</w:t>
      </w:r>
      <w:r>
        <w:rPr>
          <w:sz w:val="20"/>
          <w:szCs w:val="20"/>
          <w:lang w:eastAsia="en-US"/>
        </w:rPr>
        <w:t>ą</w:t>
      </w:r>
      <w:r>
        <w:rPr>
          <w:sz w:val="20"/>
          <w:szCs w:val="20"/>
          <w:lang w:eastAsia="en-US"/>
        </w:rPr>
        <w:t>cej zawarcia aneksu.</w:t>
      </w:r>
    </w:p>
    <w:p w:rsidR="006269AC" w:rsidRPr="00D77A86" w:rsidRDefault="006269AC"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zatwierdzi lub zwr</w:t>
      </w:r>
      <w:r w:rsidRPr="004823E3">
        <w:rPr>
          <w:sz w:val="20"/>
          <w:szCs w:val="20"/>
          <w:lang w:eastAsia="en-US"/>
        </w:rPr>
        <w:t>ó</w:t>
      </w:r>
      <w:r w:rsidRPr="004823E3">
        <w:rPr>
          <w:sz w:val="20"/>
          <w:szCs w:val="20"/>
          <w:lang w:eastAsia="en-US"/>
        </w:rPr>
        <w:t>ci z uwagami propozycj</w:t>
      </w:r>
      <w:r w:rsidRPr="004823E3">
        <w:rPr>
          <w:sz w:val="20"/>
          <w:szCs w:val="20"/>
          <w:lang w:eastAsia="en-US"/>
        </w:rPr>
        <w:t>ę</w:t>
      </w:r>
      <w:r w:rsidRPr="004823E3">
        <w:rPr>
          <w:sz w:val="20"/>
          <w:szCs w:val="20"/>
          <w:lang w:eastAsia="en-US"/>
        </w:rPr>
        <w:t>, o kt</w:t>
      </w:r>
      <w:r w:rsidRPr="004823E3">
        <w:rPr>
          <w:sz w:val="20"/>
          <w:szCs w:val="20"/>
          <w:lang w:eastAsia="en-US"/>
        </w:rPr>
        <w:t>ó</w:t>
      </w:r>
      <w:r w:rsidRPr="004823E3">
        <w:rPr>
          <w:sz w:val="20"/>
          <w:szCs w:val="20"/>
          <w:lang w:eastAsia="en-US"/>
        </w:rPr>
        <w:t>rej mowa w ust. 2, w terminie 5 dni roboczych od dnia jej otrzymania. W przypadku zg</w:t>
      </w:r>
      <w:r w:rsidRPr="004823E3">
        <w:rPr>
          <w:sz w:val="20"/>
          <w:szCs w:val="20"/>
          <w:lang w:eastAsia="en-US"/>
        </w:rPr>
        <w:t>ł</w:t>
      </w:r>
      <w:r w:rsidRPr="004823E3">
        <w:rPr>
          <w:sz w:val="20"/>
          <w:szCs w:val="20"/>
          <w:lang w:eastAsia="en-US"/>
        </w:rPr>
        <w:t>oszenia uwag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ich uwzgl</w:t>
      </w:r>
      <w:r w:rsidRPr="004823E3">
        <w:rPr>
          <w:sz w:val="20"/>
          <w:szCs w:val="20"/>
          <w:lang w:eastAsia="en-US"/>
        </w:rPr>
        <w:t>ę</w:t>
      </w:r>
      <w:r w:rsidRPr="004823E3">
        <w:rPr>
          <w:sz w:val="20"/>
          <w:szCs w:val="20"/>
          <w:lang w:eastAsia="en-US"/>
        </w:rPr>
        <w:t>dnienia i przekazania poprawionej propozycji w terminie do 3 dni roboczych od dnia otrzymania uwag. Dopuszcza si</w:t>
      </w:r>
      <w:r w:rsidRPr="004823E3">
        <w:rPr>
          <w:sz w:val="20"/>
          <w:szCs w:val="20"/>
          <w:lang w:eastAsia="en-US"/>
        </w:rPr>
        <w:t>ę</w:t>
      </w:r>
      <w:r w:rsidRPr="004823E3">
        <w:rPr>
          <w:sz w:val="20"/>
          <w:szCs w:val="20"/>
          <w:lang w:eastAsia="en-US"/>
        </w:rPr>
        <w:t xml:space="preserve"> trzykrotn</w:t>
      </w:r>
      <w:r w:rsidRPr="004823E3">
        <w:rPr>
          <w:sz w:val="20"/>
          <w:szCs w:val="20"/>
          <w:lang w:eastAsia="en-US"/>
        </w:rPr>
        <w:t>ą</w:t>
      </w:r>
      <w:r w:rsidRPr="004823E3">
        <w:rPr>
          <w:sz w:val="20"/>
          <w:szCs w:val="20"/>
          <w:lang w:eastAsia="en-US"/>
        </w:rPr>
        <w:t xml:space="preserve"> procedur</w:t>
      </w:r>
      <w:r w:rsidRPr="004823E3">
        <w:rPr>
          <w:sz w:val="20"/>
          <w:szCs w:val="20"/>
          <w:lang w:eastAsia="en-US"/>
        </w:rPr>
        <w:t>ę</w:t>
      </w:r>
      <w:r w:rsidRPr="004823E3">
        <w:rPr>
          <w:sz w:val="20"/>
          <w:szCs w:val="20"/>
          <w:lang w:eastAsia="en-US"/>
        </w:rPr>
        <w:t xml:space="preserve"> zg</w:t>
      </w:r>
      <w:r w:rsidRPr="004823E3">
        <w:rPr>
          <w:sz w:val="20"/>
          <w:szCs w:val="20"/>
          <w:lang w:eastAsia="en-US"/>
        </w:rPr>
        <w:t>ł</w:t>
      </w:r>
      <w:r w:rsidRPr="004823E3">
        <w:rPr>
          <w:sz w:val="20"/>
          <w:szCs w:val="20"/>
          <w:lang w:eastAsia="en-US"/>
        </w:rPr>
        <w:t>aszania uwag przez Zamawiaj</w:t>
      </w:r>
      <w:r w:rsidRPr="004823E3">
        <w:rPr>
          <w:sz w:val="20"/>
          <w:szCs w:val="20"/>
          <w:lang w:eastAsia="en-US"/>
        </w:rPr>
        <w:t>ą</w:t>
      </w:r>
      <w:r w:rsidRPr="004823E3">
        <w:rPr>
          <w:sz w:val="20"/>
          <w:szCs w:val="20"/>
          <w:lang w:eastAsia="en-US"/>
        </w:rPr>
        <w:t>cego i przesy</w:t>
      </w:r>
      <w:r w:rsidRPr="004823E3">
        <w:rPr>
          <w:sz w:val="20"/>
          <w:szCs w:val="20"/>
          <w:lang w:eastAsia="en-US"/>
        </w:rPr>
        <w:t>ł</w:t>
      </w:r>
      <w:r w:rsidRPr="004823E3">
        <w:rPr>
          <w:sz w:val="20"/>
          <w:szCs w:val="20"/>
          <w:lang w:eastAsia="en-US"/>
        </w:rPr>
        <w:t>ania poprawionej wersji przez Wykonawc</w:t>
      </w:r>
      <w:r w:rsidRPr="004823E3">
        <w:rPr>
          <w:sz w:val="20"/>
          <w:szCs w:val="20"/>
          <w:lang w:eastAsia="en-US"/>
        </w:rPr>
        <w:t>ę</w:t>
      </w:r>
      <w:r w:rsidRPr="004823E3">
        <w:rPr>
          <w:sz w:val="20"/>
          <w:szCs w:val="20"/>
          <w:lang w:eastAsia="en-US"/>
        </w:rPr>
        <w:t>. Po jej wyczerpaniu, ponowne przekazanie przez Wykonawc</w:t>
      </w:r>
      <w:r w:rsidRPr="004823E3">
        <w:rPr>
          <w:sz w:val="20"/>
          <w:szCs w:val="20"/>
          <w:lang w:eastAsia="en-US"/>
        </w:rPr>
        <w:t>ę</w:t>
      </w:r>
      <w:r w:rsidRPr="004823E3">
        <w:rPr>
          <w:sz w:val="20"/>
          <w:szCs w:val="20"/>
          <w:lang w:eastAsia="en-US"/>
        </w:rPr>
        <w:t xml:space="preserve"> propozycji, o kt</w:t>
      </w:r>
      <w:r w:rsidRPr="004823E3">
        <w:rPr>
          <w:sz w:val="20"/>
          <w:szCs w:val="20"/>
          <w:lang w:eastAsia="en-US"/>
        </w:rPr>
        <w:t>ó</w:t>
      </w:r>
      <w:r w:rsidRPr="004823E3">
        <w:rPr>
          <w:sz w:val="20"/>
          <w:szCs w:val="20"/>
          <w:lang w:eastAsia="en-US"/>
        </w:rPr>
        <w:t>rej mowa w ust. 2, niepoprawionej (tj. w przypadku gdy uwagi Zamawiaj</w:t>
      </w:r>
      <w:r w:rsidRPr="004823E3">
        <w:rPr>
          <w:sz w:val="20"/>
          <w:szCs w:val="20"/>
          <w:lang w:eastAsia="en-US"/>
        </w:rPr>
        <w:t>ą</w:t>
      </w:r>
      <w:r w:rsidRPr="004823E3">
        <w:rPr>
          <w:sz w:val="20"/>
          <w:szCs w:val="20"/>
          <w:lang w:eastAsia="en-US"/>
        </w:rPr>
        <w:t>cego nie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w spos</w:t>
      </w:r>
      <w:r w:rsidRPr="004823E3">
        <w:rPr>
          <w:sz w:val="20"/>
          <w:szCs w:val="20"/>
          <w:lang w:eastAsia="en-US"/>
        </w:rPr>
        <w:t>ó</w:t>
      </w:r>
      <w:r w:rsidRPr="004823E3">
        <w:rPr>
          <w:sz w:val="20"/>
          <w:szCs w:val="20"/>
          <w:lang w:eastAsia="en-US"/>
        </w:rPr>
        <w:t>b niekompleksowy lub nierzetelny) lub zawieraj</w:t>
      </w:r>
      <w:r w:rsidRPr="004823E3">
        <w:rPr>
          <w:sz w:val="20"/>
          <w:szCs w:val="20"/>
          <w:lang w:eastAsia="en-US"/>
        </w:rPr>
        <w:t>ą</w:t>
      </w:r>
      <w:r w:rsidRPr="004823E3">
        <w:rPr>
          <w:sz w:val="20"/>
          <w:szCs w:val="20"/>
          <w:lang w:eastAsia="en-US"/>
        </w:rPr>
        <w:t>cej now</w:t>
      </w:r>
      <w:r w:rsidRPr="004823E3">
        <w:rPr>
          <w:sz w:val="20"/>
          <w:szCs w:val="20"/>
          <w:lang w:eastAsia="en-US"/>
        </w:rPr>
        <w:t>ą</w:t>
      </w:r>
      <w:r w:rsidRPr="004823E3">
        <w:rPr>
          <w:sz w:val="20"/>
          <w:szCs w:val="20"/>
          <w:lang w:eastAsia="en-US"/>
        </w:rPr>
        <w:t xml:space="preserve"> tre</w:t>
      </w:r>
      <w:r w:rsidRPr="004823E3">
        <w:rPr>
          <w:sz w:val="20"/>
          <w:szCs w:val="20"/>
          <w:lang w:eastAsia="en-US"/>
        </w:rPr>
        <w:t>ść</w:t>
      </w:r>
      <w:r w:rsidRPr="004823E3">
        <w:rPr>
          <w:sz w:val="20"/>
          <w:szCs w:val="20"/>
          <w:lang w:eastAsia="en-US"/>
        </w:rPr>
        <w:t>, do kt</w:t>
      </w:r>
      <w:r w:rsidRPr="004823E3">
        <w:rPr>
          <w:sz w:val="20"/>
          <w:szCs w:val="20"/>
          <w:lang w:eastAsia="en-US"/>
        </w:rPr>
        <w:t>ó</w:t>
      </w:r>
      <w:r w:rsidRPr="004823E3">
        <w:rPr>
          <w:sz w:val="20"/>
          <w:szCs w:val="20"/>
          <w:lang w:eastAsia="en-US"/>
        </w:rPr>
        <w:t>rej Zamawiaj</w:t>
      </w:r>
      <w:r w:rsidRPr="004823E3">
        <w:rPr>
          <w:sz w:val="20"/>
          <w:szCs w:val="20"/>
          <w:lang w:eastAsia="en-US"/>
        </w:rPr>
        <w:t>ą</w:t>
      </w:r>
      <w:r w:rsidRPr="004823E3">
        <w:rPr>
          <w:sz w:val="20"/>
          <w:szCs w:val="20"/>
          <w:lang w:eastAsia="en-US"/>
        </w:rPr>
        <w:t>cy zg</w:t>
      </w:r>
      <w:r w:rsidRPr="004823E3">
        <w:rPr>
          <w:sz w:val="20"/>
          <w:szCs w:val="20"/>
          <w:lang w:eastAsia="en-US"/>
        </w:rPr>
        <w:t>ł</w:t>
      </w:r>
      <w:r w:rsidRPr="004823E3">
        <w:rPr>
          <w:sz w:val="20"/>
          <w:szCs w:val="20"/>
          <w:lang w:eastAsia="en-US"/>
        </w:rPr>
        <w:t>asza uwagi, uznane b</w:t>
      </w:r>
      <w:r w:rsidRPr="004823E3">
        <w:rPr>
          <w:sz w:val="20"/>
          <w:szCs w:val="20"/>
          <w:lang w:eastAsia="en-US"/>
        </w:rPr>
        <w:t>ę</w:t>
      </w:r>
      <w:r w:rsidRPr="004823E3">
        <w:rPr>
          <w:sz w:val="20"/>
          <w:szCs w:val="20"/>
          <w:lang w:eastAsia="en-US"/>
        </w:rPr>
        <w:t>dzie za niewype</w:t>
      </w:r>
      <w:r w:rsidRPr="004823E3">
        <w:rPr>
          <w:sz w:val="20"/>
          <w:szCs w:val="20"/>
          <w:lang w:eastAsia="en-US"/>
        </w:rPr>
        <w:t>ł</w:t>
      </w:r>
      <w:r w:rsidRPr="004823E3">
        <w:rPr>
          <w:sz w:val="20"/>
          <w:szCs w:val="20"/>
          <w:lang w:eastAsia="en-US"/>
        </w:rPr>
        <w:t xml:space="preserve">nienie dyspozycji niniejszego ust., a tym samym </w:t>
      </w:r>
      <w:r w:rsidRPr="000F6B40">
        <w:rPr>
          <w:sz w:val="20"/>
          <w:szCs w:val="20"/>
          <w:lang w:eastAsia="en-US"/>
        </w:rPr>
        <w:t>–</w:t>
      </w:r>
      <w:r w:rsidRPr="004823E3">
        <w:rPr>
          <w:sz w:val="20"/>
          <w:szCs w:val="20"/>
          <w:lang w:eastAsia="en-US"/>
        </w:rPr>
        <w:t xml:space="preserve"> za nienale</w:t>
      </w:r>
      <w:r w:rsidRPr="004823E3">
        <w:rPr>
          <w:sz w:val="20"/>
          <w:szCs w:val="20"/>
          <w:lang w:eastAsia="en-US"/>
        </w:rPr>
        <w:t>ż</w:t>
      </w:r>
      <w:r w:rsidRPr="004823E3">
        <w:rPr>
          <w:sz w:val="20"/>
          <w:szCs w:val="20"/>
          <w:lang w:eastAsia="en-US"/>
        </w:rPr>
        <w:t>yte wykonanie umowy i skutkowa</w:t>
      </w:r>
      <w:r w:rsidRPr="004823E3">
        <w:rPr>
          <w:sz w:val="20"/>
          <w:szCs w:val="20"/>
          <w:lang w:eastAsia="en-US"/>
        </w:rPr>
        <w:t>ć</w:t>
      </w:r>
      <w:r w:rsidRPr="004823E3">
        <w:rPr>
          <w:sz w:val="20"/>
          <w:szCs w:val="20"/>
          <w:lang w:eastAsia="en-US"/>
        </w:rPr>
        <w:t xml:space="preserve"> b</w:t>
      </w:r>
      <w:r w:rsidRPr="004823E3">
        <w:rPr>
          <w:sz w:val="20"/>
          <w:szCs w:val="20"/>
          <w:lang w:eastAsia="en-US"/>
        </w:rPr>
        <w:t>ę</w:t>
      </w:r>
      <w:r w:rsidRPr="004823E3">
        <w:rPr>
          <w:sz w:val="20"/>
          <w:szCs w:val="20"/>
          <w:lang w:eastAsia="en-US"/>
        </w:rPr>
        <w:t>dzie na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eniem kary umownej. Natomiast poprawion</w:t>
      </w:r>
      <w:r w:rsidRPr="004823E3">
        <w:rPr>
          <w:sz w:val="20"/>
          <w:szCs w:val="20"/>
          <w:lang w:eastAsia="en-US"/>
        </w:rPr>
        <w:t>ą</w:t>
      </w:r>
      <w:r w:rsidRPr="004823E3">
        <w:rPr>
          <w:sz w:val="20"/>
          <w:szCs w:val="20"/>
          <w:lang w:eastAsia="en-US"/>
        </w:rPr>
        <w:t xml:space="preserve"> propozycj</w:t>
      </w:r>
      <w:r w:rsidRPr="004823E3">
        <w:rPr>
          <w:sz w:val="20"/>
          <w:szCs w:val="20"/>
          <w:lang w:eastAsia="en-US"/>
        </w:rPr>
        <w:t>ę</w:t>
      </w:r>
      <w:r w:rsidRPr="004823E3">
        <w:rPr>
          <w:sz w:val="20"/>
          <w:szCs w:val="20"/>
          <w:lang w:eastAsia="en-US"/>
        </w:rPr>
        <w:t xml:space="preserve"> programu szkolenia Zamawiaj</w:t>
      </w:r>
      <w:r w:rsidRPr="004823E3">
        <w:rPr>
          <w:sz w:val="20"/>
          <w:szCs w:val="20"/>
          <w:lang w:eastAsia="en-US"/>
        </w:rPr>
        <w:t>ą</w:t>
      </w:r>
      <w:r w:rsidRPr="004823E3">
        <w:rPr>
          <w:sz w:val="20"/>
          <w:szCs w:val="20"/>
          <w:lang w:eastAsia="en-US"/>
        </w:rPr>
        <w:t xml:space="preserve">cy zaakceptuje w terminie 3 dni roboczych od dnia jej otrzymania. </w:t>
      </w:r>
    </w:p>
    <w:p w:rsidR="006269AC"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7</w:t>
      </w:r>
    </w:p>
    <w:p w:rsidR="006269AC" w:rsidRDefault="006269AC" w:rsidP="006E187A">
      <w:pPr>
        <w:spacing w:after="240" w:line="240" w:lineRule="auto"/>
        <w:jc w:val="center"/>
        <w:rPr>
          <w:sz w:val="28"/>
          <w:szCs w:val="28"/>
          <w:lang w:eastAsia="en-US"/>
        </w:rPr>
      </w:pPr>
      <w:r w:rsidRPr="004823E3">
        <w:rPr>
          <w:sz w:val="28"/>
          <w:szCs w:val="28"/>
          <w:lang w:eastAsia="en-US"/>
        </w:rPr>
        <w:t>Wynagrodzenie/p</w:t>
      </w:r>
      <w:r w:rsidRPr="004823E3">
        <w:rPr>
          <w:sz w:val="28"/>
          <w:szCs w:val="28"/>
          <w:lang w:eastAsia="en-US"/>
        </w:rPr>
        <w:t>ł</w:t>
      </w:r>
      <w:r w:rsidRPr="004823E3">
        <w:rPr>
          <w:sz w:val="28"/>
          <w:szCs w:val="28"/>
          <w:lang w:eastAsia="en-US"/>
        </w:rPr>
        <w:t>atno</w:t>
      </w:r>
      <w:r w:rsidRPr="004823E3">
        <w:rPr>
          <w:sz w:val="28"/>
          <w:szCs w:val="28"/>
          <w:lang w:eastAsia="en-US"/>
        </w:rPr>
        <w:t>ść</w:t>
      </w:r>
    </w:p>
    <w:p w:rsidR="006269AC" w:rsidRPr="00AD3F21" w:rsidRDefault="006269AC"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 tytu</w:t>
      </w:r>
      <w:r w:rsidRPr="004823E3">
        <w:rPr>
          <w:sz w:val="20"/>
          <w:szCs w:val="20"/>
          <w:lang w:eastAsia="en-US"/>
        </w:rPr>
        <w:t>ł</w:t>
      </w:r>
      <w:r w:rsidRPr="004823E3">
        <w:rPr>
          <w:sz w:val="20"/>
          <w:szCs w:val="20"/>
          <w:lang w:eastAsia="en-US"/>
        </w:rPr>
        <w:t>u realizacji ca</w:t>
      </w:r>
      <w:r w:rsidRPr="004823E3">
        <w:rPr>
          <w:sz w:val="20"/>
          <w:szCs w:val="20"/>
          <w:lang w:eastAsia="en-US"/>
        </w:rPr>
        <w:t>ł</w:t>
      </w:r>
      <w:r w:rsidRPr="004823E3">
        <w:rPr>
          <w:sz w:val="20"/>
          <w:szCs w:val="20"/>
          <w:lang w:eastAsia="en-US"/>
        </w:rPr>
        <w:t>ej umowy Zamawiaj</w:t>
      </w:r>
      <w:r w:rsidRPr="004823E3">
        <w:rPr>
          <w:sz w:val="20"/>
          <w:szCs w:val="20"/>
          <w:lang w:eastAsia="en-US"/>
        </w:rPr>
        <w:t>ą</w:t>
      </w:r>
      <w:r w:rsidRPr="004823E3">
        <w:rPr>
          <w:sz w:val="20"/>
          <w:szCs w:val="20"/>
          <w:lang w:eastAsia="en-US"/>
        </w:rPr>
        <w:t>cy zap</w:t>
      </w:r>
      <w:r w:rsidRPr="004823E3">
        <w:rPr>
          <w:sz w:val="20"/>
          <w:szCs w:val="20"/>
          <w:lang w:eastAsia="en-US"/>
        </w:rPr>
        <w:t>ł</w:t>
      </w:r>
      <w:r w:rsidRPr="004823E3">
        <w:rPr>
          <w:sz w:val="20"/>
          <w:szCs w:val="20"/>
          <w:lang w:eastAsia="en-US"/>
        </w:rPr>
        <w:t xml:space="preserve">aci Wykonawcy maksymalne wynagrodzenie w kwocie: </w:t>
      </w:r>
      <w:r>
        <w:rPr>
          <w:sz w:val="20"/>
          <w:szCs w:val="20"/>
          <w:lang w:eastAsia="en-US"/>
        </w:rPr>
        <w:t>……………</w:t>
      </w:r>
      <w:r>
        <w:rPr>
          <w:sz w:val="20"/>
          <w:szCs w:val="20"/>
          <w:lang w:eastAsia="en-US"/>
        </w:rPr>
        <w:t>..z</w:t>
      </w:r>
      <w:r>
        <w:rPr>
          <w:sz w:val="20"/>
          <w:szCs w:val="20"/>
          <w:lang w:eastAsia="en-US"/>
        </w:rPr>
        <w:t>ł</w:t>
      </w:r>
      <w:r>
        <w:rPr>
          <w:sz w:val="20"/>
          <w:szCs w:val="20"/>
          <w:lang w:eastAsia="en-US"/>
        </w:rPr>
        <w:t xml:space="preserve"> netto, </w:t>
      </w:r>
      <w:r w:rsidRPr="004823E3">
        <w:rPr>
          <w:sz w:val="20"/>
          <w:szCs w:val="20"/>
          <w:lang w:eastAsia="en-US"/>
        </w:rPr>
        <w:t>………………………</w:t>
      </w:r>
      <w:r w:rsidRPr="004823E3">
        <w:rPr>
          <w:sz w:val="20"/>
          <w:szCs w:val="20"/>
          <w:lang w:eastAsia="en-US"/>
        </w:rPr>
        <w:t xml:space="preserve"> z</w:t>
      </w:r>
      <w:r w:rsidRPr="004823E3">
        <w:rPr>
          <w:sz w:val="20"/>
          <w:szCs w:val="20"/>
          <w:lang w:eastAsia="en-US"/>
        </w:rPr>
        <w:t>ł</w:t>
      </w:r>
      <w:r w:rsidRPr="004823E3">
        <w:rPr>
          <w:sz w:val="20"/>
          <w:szCs w:val="20"/>
          <w:lang w:eastAsia="en-US"/>
        </w:rPr>
        <w:t xml:space="preserve"> brutto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z zastrze</w:t>
      </w:r>
      <w:r w:rsidRPr="004823E3">
        <w:rPr>
          <w:sz w:val="20"/>
          <w:szCs w:val="20"/>
          <w:lang w:eastAsia="en-US"/>
        </w:rPr>
        <w:t>ż</w:t>
      </w:r>
      <w:r w:rsidRPr="004823E3">
        <w:rPr>
          <w:sz w:val="20"/>
          <w:szCs w:val="20"/>
          <w:lang w:eastAsia="en-US"/>
        </w:rPr>
        <w:t>eniem ust. 3.</w:t>
      </w:r>
    </w:p>
    <w:p w:rsidR="006269AC" w:rsidRPr="00AD3F21" w:rsidRDefault="006269AC"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Stawka za jedn</w:t>
      </w:r>
      <w:r w:rsidRPr="004823E3">
        <w:rPr>
          <w:sz w:val="20"/>
          <w:szCs w:val="20"/>
          <w:lang w:eastAsia="en-US"/>
        </w:rPr>
        <w:t>ą</w:t>
      </w:r>
      <w:r w:rsidRPr="004823E3">
        <w:rPr>
          <w:sz w:val="20"/>
          <w:szCs w:val="20"/>
          <w:lang w:eastAsia="en-US"/>
        </w:rPr>
        <w:t xml:space="preserve"> roboczog</w:t>
      </w:r>
      <w:r>
        <w:rPr>
          <w:sz w:val="20"/>
          <w:szCs w:val="20"/>
          <w:lang w:eastAsia="en-US"/>
        </w:rPr>
        <w:t>odzin</w:t>
      </w:r>
      <w:r>
        <w:rPr>
          <w:sz w:val="20"/>
          <w:szCs w:val="20"/>
          <w:lang w:eastAsia="en-US"/>
        </w:rPr>
        <w:t>ę</w:t>
      </w:r>
      <w:r>
        <w:rPr>
          <w:sz w:val="20"/>
          <w:szCs w:val="20"/>
          <w:lang w:eastAsia="en-US"/>
        </w:rPr>
        <w:t xml:space="preserve"> wynosi </w:t>
      </w:r>
      <w:r>
        <w:rPr>
          <w:sz w:val="20"/>
          <w:szCs w:val="20"/>
          <w:lang w:eastAsia="en-US"/>
        </w:rPr>
        <w:t>……………………</w:t>
      </w:r>
      <w:r>
        <w:rPr>
          <w:sz w:val="20"/>
          <w:szCs w:val="20"/>
          <w:lang w:eastAsia="en-US"/>
        </w:rPr>
        <w:t>.z</w:t>
      </w:r>
      <w:r>
        <w:rPr>
          <w:sz w:val="20"/>
          <w:szCs w:val="20"/>
          <w:lang w:eastAsia="en-US"/>
        </w:rPr>
        <w:t>ł</w:t>
      </w:r>
      <w:r w:rsidRPr="004823E3">
        <w:rPr>
          <w:sz w:val="20"/>
          <w:szCs w:val="20"/>
          <w:lang w:eastAsia="en-US"/>
        </w:rPr>
        <w:t xml:space="preserve">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i jest niezmienna w ca</w:t>
      </w:r>
      <w:r w:rsidRPr="004823E3">
        <w:rPr>
          <w:sz w:val="20"/>
          <w:szCs w:val="20"/>
          <w:lang w:eastAsia="en-US"/>
        </w:rPr>
        <w:t>ł</w:t>
      </w:r>
      <w:r w:rsidRPr="004823E3">
        <w:rPr>
          <w:sz w:val="20"/>
          <w:szCs w:val="20"/>
          <w:lang w:eastAsia="en-US"/>
        </w:rPr>
        <w:t>ym okresie obowi</w:t>
      </w:r>
      <w:r w:rsidRPr="004823E3">
        <w:rPr>
          <w:sz w:val="20"/>
          <w:szCs w:val="20"/>
          <w:lang w:eastAsia="en-US"/>
        </w:rPr>
        <w:t>ą</w:t>
      </w:r>
      <w:r w:rsidRPr="004823E3">
        <w:rPr>
          <w:sz w:val="20"/>
          <w:szCs w:val="20"/>
          <w:lang w:eastAsia="en-US"/>
        </w:rPr>
        <w:t>zywania umowy, bez mo</w:t>
      </w:r>
      <w:r w:rsidRPr="004823E3">
        <w:rPr>
          <w:sz w:val="20"/>
          <w:szCs w:val="20"/>
          <w:lang w:eastAsia="en-US"/>
        </w:rPr>
        <w:t>ż</w:t>
      </w:r>
      <w:r w:rsidRPr="004823E3">
        <w:rPr>
          <w:sz w:val="20"/>
          <w:szCs w:val="20"/>
          <w:lang w:eastAsia="en-US"/>
        </w:rPr>
        <w:t>liwo</w:t>
      </w:r>
      <w:r w:rsidRPr="004823E3">
        <w:rPr>
          <w:sz w:val="20"/>
          <w:szCs w:val="20"/>
          <w:lang w:eastAsia="en-US"/>
        </w:rPr>
        <w:t>ś</w:t>
      </w:r>
      <w:r w:rsidRPr="004823E3">
        <w:rPr>
          <w:sz w:val="20"/>
          <w:szCs w:val="20"/>
          <w:lang w:eastAsia="en-US"/>
        </w:rPr>
        <w:t>ci jej zwi</w:t>
      </w:r>
      <w:r w:rsidRPr="004823E3">
        <w:rPr>
          <w:sz w:val="20"/>
          <w:szCs w:val="20"/>
          <w:lang w:eastAsia="en-US"/>
        </w:rPr>
        <w:t>ę</w:t>
      </w:r>
      <w:r w:rsidRPr="004823E3">
        <w:rPr>
          <w:sz w:val="20"/>
          <w:szCs w:val="20"/>
          <w:lang w:eastAsia="en-US"/>
        </w:rPr>
        <w:t>kszenia i waloryzacji</w:t>
      </w:r>
      <w:r>
        <w:rPr>
          <w:sz w:val="20"/>
          <w:szCs w:val="20"/>
          <w:lang w:eastAsia="en-US"/>
        </w:rPr>
        <w:t>, z zastrze</w:t>
      </w:r>
      <w:r>
        <w:rPr>
          <w:sz w:val="20"/>
          <w:szCs w:val="20"/>
          <w:lang w:eastAsia="en-US"/>
        </w:rPr>
        <w:t>ż</w:t>
      </w:r>
      <w:r>
        <w:rPr>
          <w:sz w:val="20"/>
          <w:szCs w:val="20"/>
          <w:lang w:eastAsia="en-US"/>
        </w:rPr>
        <w:t>eniem przypadku wskazanych w umowie</w:t>
      </w:r>
      <w:r w:rsidRPr="004823E3">
        <w:rPr>
          <w:sz w:val="20"/>
          <w:szCs w:val="20"/>
          <w:lang w:eastAsia="en-US"/>
        </w:rPr>
        <w:t>.</w:t>
      </w:r>
    </w:p>
    <w:p w:rsidR="006269AC" w:rsidRDefault="006269AC"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Rzeczywiste wynagrodzenie Wykonawcy b</w:t>
      </w:r>
      <w:r w:rsidRPr="004823E3">
        <w:rPr>
          <w:sz w:val="20"/>
          <w:szCs w:val="20"/>
          <w:lang w:eastAsia="en-US"/>
        </w:rPr>
        <w:t>ę</w:t>
      </w:r>
      <w:r w:rsidRPr="004823E3">
        <w:rPr>
          <w:sz w:val="20"/>
          <w:szCs w:val="20"/>
          <w:lang w:eastAsia="en-US"/>
        </w:rPr>
        <w:t>dzie stanowi</w:t>
      </w:r>
      <w:r w:rsidRPr="004823E3">
        <w:rPr>
          <w:sz w:val="20"/>
          <w:szCs w:val="20"/>
          <w:lang w:eastAsia="en-US"/>
        </w:rPr>
        <w:t>ł</w:t>
      </w:r>
      <w:r w:rsidRPr="004823E3">
        <w:rPr>
          <w:sz w:val="20"/>
          <w:szCs w:val="20"/>
          <w:lang w:eastAsia="en-US"/>
        </w:rPr>
        <w:t>o iloczyn liczby faktycznie zrealizowanych roboczogodzin i stawki okre</w:t>
      </w:r>
      <w:r w:rsidRPr="004823E3">
        <w:rPr>
          <w:sz w:val="20"/>
          <w:szCs w:val="20"/>
          <w:lang w:eastAsia="en-US"/>
        </w:rPr>
        <w:t>ś</w:t>
      </w:r>
      <w:r w:rsidRPr="004823E3">
        <w:rPr>
          <w:sz w:val="20"/>
          <w:szCs w:val="20"/>
          <w:lang w:eastAsia="en-US"/>
        </w:rPr>
        <w:t>lonej w ust. 2. W zwi</w:t>
      </w:r>
      <w:r w:rsidRPr="004823E3">
        <w:rPr>
          <w:sz w:val="20"/>
          <w:szCs w:val="20"/>
          <w:lang w:eastAsia="en-US"/>
        </w:rPr>
        <w:t>ą</w:t>
      </w:r>
      <w:r w:rsidRPr="004823E3">
        <w:rPr>
          <w:sz w:val="20"/>
          <w:szCs w:val="20"/>
          <w:lang w:eastAsia="en-US"/>
        </w:rPr>
        <w:t>zku z niewykorzystaniem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kwoty, o kt</w:t>
      </w:r>
      <w:r w:rsidRPr="004823E3">
        <w:rPr>
          <w:sz w:val="20"/>
          <w:szCs w:val="20"/>
          <w:lang w:eastAsia="en-US"/>
        </w:rPr>
        <w:t>ó</w:t>
      </w:r>
      <w:r w:rsidRPr="004823E3">
        <w:rPr>
          <w:sz w:val="20"/>
          <w:szCs w:val="20"/>
          <w:lang w:eastAsia="en-US"/>
        </w:rPr>
        <w:t>rej mowa w ust. 1, Wykonawcy nie przys</w:t>
      </w:r>
      <w:r w:rsidRPr="004823E3">
        <w:rPr>
          <w:sz w:val="20"/>
          <w:szCs w:val="20"/>
          <w:lang w:eastAsia="en-US"/>
        </w:rPr>
        <w:t>ł</w:t>
      </w:r>
      <w:r w:rsidRPr="004823E3">
        <w:rPr>
          <w:sz w:val="20"/>
          <w:szCs w:val="20"/>
          <w:lang w:eastAsia="en-US"/>
        </w:rPr>
        <w:t>uguje jakiekolwiek roszczenie do Zamawiaj</w:t>
      </w:r>
      <w:r w:rsidRPr="004823E3">
        <w:rPr>
          <w:sz w:val="20"/>
          <w:szCs w:val="20"/>
          <w:lang w:eastAsia="en-US"/>
        </w:rPr>
        <w:t>ą</w:t>
      </w:r>
      <w:r w:rsidRPr="004823E3">
        <w:rPr>
          <w:sz w:val="20"/>
          <w:szCs w:val="20"/>
          <w:lang w:eastAsia="en-US"/>
        </w:rPr>
        <w:t>cego.</w:t>
      </w:r>
    </w:p>
    <w:p w:rsidR="006269AC" w:rsidRDefault="006269AC"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Wynagrodzenie b</w:t>
      </w:r>
      <w:r w:rsidRPr="004823E3">
        <w:rPr>
          <w:sz w:val="20"/>
          <w:szCs w:val="20"/>
          <w:lang w:eastAsia="en-US"/>
        </w:rPr>
        <w:t>ę</w:t>
      </w:r>
      <w:r w:rsidRPr="004823E3">
        <w:rPr>
          <w:sz w:val="20"/>
          <w:szCs w:val="20"/>
          <w:lang w:eastAsia="en-US"/>
        </w:rPr>
        <w:t>dzie wyp</w:t>
      </w:r>
      <w:r w:rsidRPr="004823E3">
        <w:rPr>
          <w:sz w:val="20"/>
          <w:szCs w:val="20"/>
          <w:lang w:eastAsia="en-US"/>
        </w:rPr>
        <w:t>ł</w:t>
      </w:r>
      <w:r w:rsidRPr="004823E3">
        <w:rPr>
          <w:sz w:val="20"/>
          <w:szCs w:val="20"/>
          <w:lang w:eastAsia="en-US"/>
        </w:rPr>
        <w:t xml:space="preserve">acane w transzach w oparciu o </w:t>
      </w:r>
      <w:r>
        <w:rPr>
          <w:sz w:val="20"/>
          <w:szCs w:val="20"/>
          <w:lang w:eastAsia="en-US"/>
        </w:rPr>
        <w:t>ilo</w:t>
      </w:r>
      <w:r>
        <w:rPr>
          <w:sz w:val="20"/>
          <w:szCs w:val="20"/>
          <w:lang w:eastAsia="en-US"/>
        </w:rPr>
        <w:t>ść</w:t>
      </w:r>
      <w:r>
        <w:rPr>
          <w:sz w:val="20"/>
          <w:szCs w:val="20"/>
          <w:lang w:eastAsia="en-US"/>
        </w:rPr>
        <w:t xml:space="preserve"> faktycznie zrealizowanych roboczogodzin w danym okresie i </w:t>
      </w:r>
      <w:r w:rsidRPr="004823E3">
        <w:rPr>
          <w:sz w:val="20"/>
          <w:szCs w:val="20"/>
          <w:lang w:eastAsia="en-US"/>
        </w:rPr>
        <w:t>zaakceptowane przez Zamawiaj</w:t>
      </w:r>
      <w:r w:rsidRPr="004823E3">
        <w:rPr>
          <w:sz w:val="20"/>
          <w:szCs w:val="20"/>
          <w:lang w:eastAsia="en-US"/>
        </w:rPr>
        <w:t>ą</w:t>
      </w:r>
      <w:r w:rsidRPr="004823E3">
        <w:rPr>
          <w:sz w:val="20"/>
          <w:szCs w:val="20"/>
          <w:lang w:eastAsia="en-US"/>
        </w:rPr>
        <w:t>cego sprawozdania okresowe,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3 ust. 1 pkt 6 lit. a) umowy i wystawionej na tej podstawie prawid</w:t>
      </w:r>
      <w:r w:rsidRPr="004823E3">
        <w:rPr>
          <w:sz w:val="20"/>
          <w:szCs w:val="20"/>
          <w:lang w:eastAsia="en-US"/>
        </w:rPr>
        <w:t>ł</w:t>
      </w:r>
      <w:r w:rsidRPr="004823E3">
        <w:rPr>
          <w:sz w:val="20"/>
          <w:szCs w:val="20"/>
          <w:lang w:eastAsia="en-US"/>
        </w:rPr>
        <w:t>owej faktury VAT.</w:t>
      </w:r>
    </w:p>
    <w:p w:rsidR="006269AC" w:rsidRDefault="006269AC" w:rsidP="00372AE7">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Zap</w:t>
      </w:r>
      <w:r w:rsidRPr="004823E3">
        <w:rPr>
          <w:sz w:val="20"/>
          <w:szCs w:val="20"/>
          <w:lang w:eastAsia="en-US"/>
        </w:rPr>
        <w:t>ł</w:t>
      </w:r>
      <w:r w:rsidRPr="004823E3">
        <w:rPr>
          <w:sz w:val="20"/>
          <w:szCs w:val="20"/>
          <w:lang w:eastAsia="en-US"/>
        </w:rPr>
        <w:t>ata nast</w:t>
      </w:r>
      <w:r w:rsidRPr="004823E3">
        <w:rPr>
          <w:sz w:val="20"/>
          <w:szCs w:val="20"/>
          <w:lang w:eastAsia="en-US"/>
        </w:rPr>
        <w:t>ą</w:t>
      </w:r>
      <w:r w:rsidRPr="004823E3">
        <w:rPr>
          <w:sz w:val="20"/>
          <w:szCs w:val="20"/>
          <w:lang w:eastAsia="en-US"/>
        </w:rPr>
        <w:t>pi na podstawie prawid</w:t>
      </w:r>
      <w:r w:rsidRPr="004823E3">
        <w:rPr>
          <w:sz w:val="20"/>
          <w:szCs w:val="20"/>
          <w:lang w:eastAsia="en-US"/>
        </w:rPr>
        <w:t>ł</w:t>
      </w:r>
      <w:r w:rsidRPr="004823E3">
        <w:rPr>
          <w:sz w:val="20"/>
          <w:szCs w:val="20"/>
          <w:lang w:eastAsia="en-US"/>
        </w:rPr>
        <w:t>owo wystawionej przez Wykonawc</w:t>
      </w:r>
      <w:r w:rsidRPr="004823E3">
        <w:rPr>
          <w:sz w:val="20"/>
          <w:szCs w:val="20"/>
          <w:lang w:eastAsia="en-US"/>
        </w:rPr>
        <w:t>ę</w:t>
      </w:r>
      <w:r w:rsidRPr="004823E3">
        <w:rPr>
          <w:sz w:val="20"/>
          <w:szCs w:val="20"/>
          <w:lang w:eastAsia="en-US"/>
        </w:rPr>
        <w:t xml:space="preserve"> faktury VAT/ rachunku* przelewem na rachunek bankowy wskazany przez Wykonawc</w:t>
      </w:r>
      <w:r w:rsidRPr="004823E3">
        <w:rPr>
          <w:sz w:val="20"/>
          <w:szCs w:val="20"/>
          <w:lang w:eastAsia="en-US"/>
        </w:rPr>
        <w:t>ę</w:t>
      </w:r>
      <w:r w:rsidRPr="004823E3">
        <w:rPr>
          <w:sz w:val="20"/>
          <w:szCs w:val="20"/>
          <w:lang w:eastAsia="en-US"/>
        </w:rPr>
        <w:t xml:space="preserve"> na fakturze VAT/ rachunku* , w ci</w:t>
      </w:r>
      <w:r w:rsidRPr="004823E3">
        <w:rPr>
          <w:sz w:val="20"/>
          <w:szCs w:val="20"/>
          <w:lang w:eastAsia="en-US"/>
        </w:rPr>
        <w:t>ą</w:t>
      </w:r>
      <w:r w:rsidRPr="004823E3">
        <w:rPr>
          <w:sz w:val="20"/>
          <w:szCs w:val="20"/>
          <w:lang w:eastAsia="en-US"/>
        </w:rPr>
        <w:t>gu 14 dni od daty dor</w:t>
      </w:r>
      <w:r w:rsidRPr="004823E3">
        <w:rPr>
          <w:sz w:val="20"/>
          <w:szCs w:val="20"/>
          <w:lang w:eastAsia="en-US"/>
        </w:rPr>
        <w:t>ę</w:t>
      </w:r>
      <w:r w:rsidRPr="004823E3">
        <w:rPr>
          <w:sz w:val="20"/>
          <w:szCs w:val="20"/>
          <w:lang w:eastAsia="en-US"/>
        </w:rPr>
        <w:t>czenia Zamawiaj</w:t>
      </w:r>
      <w:r w:rsidRPr="004823E3">
        <w:rPr>
          <w:sz w:val="20"/>
          <w:szCs w:val="20"/>
          <w:lang w:eastAsia="en-US"/>
        </w:rPr>
        <w:t>ą</w:t>
      </w:r>
      <w:r w:rsidRPr="004823E3">
        <w:rPr>
          <w:sz w:val="20"/>
          <w:szCs w:val="20"/>
          <w:lang w:eastAsia="en-US"/>
        </w:rPr>
        <w:t>cemu prawid</w:t>
      </w:r>
      <w:r w:rsidRPr="004823E3">
        <w:rPr>
          <w:sz w:val="20"/>
          <w:szCs w:val="20"/>
          <w:lang w:eastAsia="en-US"/>
        </w:rPr>
        <w:t>ł</w:t>
      </w:r>
      <w:r w:rsidRPr="004823E3">
        <w:rPr>
          <w:sz w:val="20"/>
          <w:szCs w:val="20"/>
          <w:lang w:eastAsia="en-US"/>
        </w:rPr>
        <w:t xml:space="preserve">owo wystawionej faktury VAT/ rachunku*. </w:t>
      </w:r>
    </w:p>
    <w:p w:rsidR="006269AC" w:rsidRPr="00AD3F21" w:rsidRDefault="006269AC"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 przypadku, gdy faktura/ rachunek nie b</w:t>
      </w:r>
      <w:r w:rsidRPr="004823E3">
        <w:rPr>
          <w:sz w:val="20"/>
          <w:szCs w:val="20"/>
          <w:lang w:eastAsia="en-US"/>
        </w:rPr>
        <w:t>ę</w:t>
      </w:r>
      <w:r w:rsidRPr="004823E3">
        <w:rPr>
          <w:sz w:val="20"/>
          <w:szCs w:val="20"/>
          <w:lang w:eastAsia="en-US"/>
        </w:rPr>
        <w:t>dzie prawid</w:t>
      </w:r>
      <w:r w:rsidRPr="004823E3">
        <w:rPr>
          <w:sz w:val="20"/>
          <w:szCs w:val="20"/>
          <w:lang w:eastAsia="en-US"/>
        </w:rPr>
        <w:t>ł</w:t>
      </w:r>
      <w:r w:rsidRPr="004823E3">
        <w:rPr>
          <w:sz w:val="20"/>
          <w:szCs w:val="20"/>
          <w:lang w:eastAsia="en-US"/>
        </w:rPr>
        <w:t>owa, Wykonawca termin zap</w:t>
      </w:r>
      <w:r w:rsidRPr="004823E3">
        <w:rPr>
          <w:sz w:val="20"/>
          <w:szCs w:val="20"/>
          <w:lang w:eastAsia="en-US"/>
        </w:rPr>
        <w:t>ł</w:t>
      </w:r>
      <w:r w:rsidRPr="004823E3">
        <w:rPr>
          <w:sz w:val="20"/>
          <w:szCs w:val="20"/>
          <w:lang w:eastAsia="en-US"/>
        </w:rPr>
        <w:t>aty ulega zawieszeniu  do czasu wyja</w:t>
      </w:r>
      <w:r w:rsidRPr="004823E3">
        <w:rPr>
          <w:sz w:val="20"/>
          <w:szCs w:val="20"/>
          <w:lang w:eastAsia="en-US"/>
        </w:rPr>
        <w:t>ś</w:t>
      </w:r>
      <w:r w:rsidRPr="004823E3">
        <w:rPr>
          <w:sz w:val="20"/>
          <w:szCs w:val="20"/>
          <w:lang w:eastAsia="en-US"/>
        </w:rPr>
        <w:t>nienia kwestionowanej tre</w:t>
      </w:r>
      <w:r w:rsidRPr="004823E3">
        <w:rPr>
          <w:sz w:val="20"/>
          <w:szCs w:val="20"/>
          <w:lang w:eastAsia="en-US"/>
        </w:rPr>
        <w:t>ś</w:t>
      </w:r>
      <w:r w:rsidRPr="004823E3">
        <w:rPr>
          <w:sz w:val="20"/>
          <w:szCs w:val="20"/>
          <w:lang w:eastAsia="en-US"/>
        </w:rPr>
        <w:t>ci faktury/ rachunku i</w:t>
      </w:r>
      <w:r w:rsidRPr="000F6B40">
        <w:rPr>
          <w:sz w:val="20"/>
          <w:szCs w:val="20"/>
          <w:lang w:eastAsia="en-US"/>
        </w:rPr>
        <w:t> </w:t>
      </w:r>
      <w:r w:rsidRPr="004823E3">
        <w:rPr>
          <w:sz w:val="20"/>
          <w:szCs w:val="20"/>
          <w:lang w:eastAsia="en-US"/>
        </w:rPr>
        <w:t>otrzymania przez Zamawiaj</w:t>
      </w:r>
      <w:r w:rsidRPr="004823E3">
        <w:rPr>
          <w:sz w:val="20"/>
          <w:szCs w:val="20"/>
          <w:lang w:eastAsia="en-US"/>
        </w:rPr>
        <w:t>ą</w:t>
      </w:r>
      <w:r w:rsidRPr="004823E3">
        <w:rPr>
          <w:sz w:val="20"/>
          <w:szCs w:val="20"/>
          <w:lang w:eastAsia="en-US"/>
        </w:rPr>
        <w:t>cego poprawionej faktur/ rachunku. W takim przypadku termin zap</w:t>
      </w:r>
      <w:r w:rsidRPr="004823E3">
        <w:rPr>
          <w:sz w:val="20"/>
          <w:szCs w:val="20"/>
          <w:lang w:eastAsia="en-US"/>
        </w:rPr>
        <w:t>ł</w:t>
      </w:r>
      <w:r w:rsidRPr="004823E3">
        <w:rPr>
          <w:sz w:val="20"/>
          <w:szCs w:val="20"/>
          <w:lang w:eastAsia="en-US"/>
        </w:rPr>
        <w:t>aty, o kt</w:t>
      </w:r>
      <w:r w:rsidRPr="004823E3">
        <w:rPr>
          <w:sz w:val="20"/>
          <w:szCs w:val="20"/>
          <w:lang w:eastAsia="en-US"/>
        </w:rPr>
        <w:t>ó</w:t>
      </w:r>
      <w:r w:rsidRPr="004823E3">
        <w:rPr>
          <w:sz w:val="20"/>
          <w:szCs w:val="20"/>
          <w:lang w:eastAsia="en-US"/>
        </w:rPr>
        <w:t>rym mowa w ust. 6 b</w:t>
      </w:r>
      <w:r w:rsidRPr="004823E3">
        <w:rPr>
          <w:sz w:val="20"/>
          <w:szCs w:val="20"/>
          <w:lang w:eastAsia="en-US"/>
        </w:rPr>
        <w:t>ę</w:t>
      </w:r>
      <w:r w:rsidRPr="004823E3">
        <w:rPr>
          <w:sz w:val="20"/>
          <w:szCs w:val="20"/>
          <w:lang w:eastAsia="en-US"/>
        </w:rPr>
        <w:t>dzie liczony od</w:t>
      </w:r>
      <w:r w:rsidRPr="000F6B40">
        <w:rPr>
          <w:sz w:val="20"/>
          <w:szCs w:val="20"/>
          <w:lang w:eastAsia="en-US"/>
        </w:rPr>
        <w:t> </w:t>
      </w:r>
      <w:r w:rsidRPr="004823E3">
        <w:rPr>
          <w:sz w:val="20"/>
          <w:szCs w:val="20"/>
          <w:lang w:eastAsia="en-US"/>
        </w:rPr>
        <w:t>daty wp</w:t>
      </w:r>
      <w:r w:rsidRPr="004823E3">
        <w:rPr>
          <w:sz w:val="20"/>
          <w:szCs w:val="20"/>
          <w:lang w:eastAsia="en-US"/>
        </w:rPr>
        <w:t>ł</w:t>
      </w:r>
      <w:r w:rsidRPr="004823E3">
        <w:rPr>
          <w:sz w:val="20"/>
          <w:szCs w:val="20"/>
          <w:lang w:eastAsia="en-US"/>
        </w:rPr>
        <w:t>ywu poprawnej faktury/ rachunku koryguj</w:t>
      </w:r>
      <w:r w:rsidRPr="004823E3">
        <w:rPr>
          <w:sz w:val="20"/>
          <w:szCs w:val="20"/>
          <w:lang w:eastAsia="en-US"/>
        </w:rPr>
        <w:t>ą</w:t>
      </w:r>
      <w:r w:rsidRPr="004823E3">
        <w:rPr>
          <w:sz w:val="20"/>
          <w:szCs w:val="20"/>
          <w:lang w:eastAsia="en-US"/>
        </w:rPr>
        <w:t>cej do</w:t>
      </w:r>
      <w:r w:rsidRPr="000F6B40">
        <w:rPr>
          <w:sz w:val="20"/>
          <w:szCs w:val="20"/>
          <w:lang w:eastAsia="en-US"/>
        </w:rPr>
        <w:t> </w:t>
      </w:r>
      <w:r w:rsidRPr="004823E3">
        <w:rPr>
          <w:sz w:val="20"/>
          <w:szCs w:val="20"/>
          <w:lang w:eastAsia="en-US"/>
        </w:rPr>
        <w:t>Zamawiaj</w:t>
      </w:r>
      <w:r w:rsidRPr="004823E3">
        <w:rPr>
          <w:sz w:val="20"/>
          <w:szCs w:val="20"/>
          <w:lang w:eastAsia="en-US"/>
        </w:rPr>
        <w:t>ą</w:t>
      </w:r>
      <w:r w:rsidRPr="004823E3">
        <w:rPr>
          <w:sz w:val="20"/>
          <w:szCs w:val="20"/>
          <w:lang w:eastAsia="en-US"/>
        </w:rPr>
        <w:t>cego.</w:t>
      </w:r>
    </w:p>
    <w:p w:rsidR="006269AC" w:rsidRPr="00AD3F21" w:rsidRDefault="006269AC"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 dzie</w:t>
      </w:r>
      <w:r w:rsidRPr="004823E3">
        <w:rPr>
          <w:sz w:val="20"/>
          <w:szCs w:val="20"/>
          <w:lang w:eastAsia="en-US"/>
        </w:rPr>
        <w:t>ń</w:t>
      </w:r>
      <w:r w:rsidRPr="004823E3">
        <w:rPr>
          <w:sz w:val="20"/>
          <w:szCs w:val="20"/>
          <w:lang w:eastAsia="en-US"/>
        </w:rPr>
        <w:t xml:space="preserve"> zap</w:t>
      </w:r>
      <w:r w:rsidRPr="004823E3">
        <w:rPr>
          <w:sz w:val="20"/>
          <w:szCs w:val="20"/>
          <w:lang w:eastAsia="en-US"/>
        </w:rPr>
        <w:t>ł</w:t>
      </w:r>
      <w:r w:rsidRPr="004823E3">
        <w:rPr>
          <w:sz w:val="20"/>
          <w:szCs w:val="20"/>
          <w:lang w:eastAsia="en-US"/>
        </w:rPr>
        <w:t>aty uznaje si</w:t>
      </w:r>
      <w:r w:rsidRPr="004823E3">
        <w:rPr>
          <w:sz w:val="20"/>
          <w:szCs w:val="20"/>
          <w:lang w:eastAsia="en-US"/>
        </w:rPr>
        <w:t>ę</w:t>
      </w:r>
      <w:r w:rsidRPr="004823E3">
        <w:rPr>
          <w:sz w:val="20"/>
          <w:szCs w:val="20"/>
          <w:lang w:eastAsia="en-US"/>
        </w:rPr>
        <w:t xml:space="preserve"> dzie</w:t>
      </w:r>
      <w:r w:rsidRPr="004823E3">
        <w:rPr>
          <w:sz w:val="20"/>
          <w:szCs w:val="20"/>
          <w:lang w:eastAsia="en-US"/>
        </w:rPr>
        <w:t>ń</w:t>
      </w:r>
      <w:r w:rsidRPr="004823E3">
        <w:rPr>
          <w:sz w:val="20"/>
          <w:szCs w:val="20"/>
          <w:lang w:eastAsia="en-US"/>
        </w:rPr>
        <w:t xml:space="preserve"> obci</w:t>
      </w:r>
      <w:r w:rsidRPr="004823E3">
        <w:rPr>
          <w:sz w:val="20"/>
          <w:szCs w:val="20"/>
          <w:lang w:eastAsia="en-US"/>
        </w:rPr>
        <w:t>ąż</w:t>
      </w:r>
      <w:r w:rsidRPr="004823E3">
        <w:rPr>
          <w:sz w:val="20"/>
          <w:szCs w:val="20"/>
          <w:lang w:eastAsia="en-US"/>
        </w:rPr>
        <w:t>enia rachunku bankowego Zamawiaj</w:t>
      </w:r>
      <w:r w:rsidRPr="004823E3">
        <w:rPr>
          <w:sz w:val="20"/>
          <w:szCs w:val="20"/>
          <w:lang w:eastAsia="en-US"/>
        </w:rPr>
        <w:t>ą</w:t>
      </w:r>
      <w:r w:rsidRPr="004823E3">
        <w:rPr>
          <w:sz w:val="20"/>
          <w:szCs w:val="20"/>
          <w:lang w:eastAsia="en-US"/>
        </w:rPr>
        <w:t>cego.</w:t>
      </w:r>
    </w:p>
    <w:p w:rsidR="006269AC" w:rsidRPr="00B31CE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 xml:space="preserve">Wykonawca jest </w:t>
      </w:r>
      <w:r w:rsidRPr="00B31CE0">
        <w:rPr>
          <w:sz w:val="20"/>
          <w:szCs w:val="20"/>
          <w:lang w:eastAsia="en-US"/>
        </w:rPr>
        <w:t>zobowi</w:t>
      </w:r>
      <w:r w:rsidRPr="00B31CE0">
        <w:rPr>
          <w:sz w:val="20"/>
          <w:szCs w:val="20"/>
          <w:lang w:eastAsia="en-US"/>
        </w:rPr>
        <w:t>ą</w:t>
      </w:r>
      <w:r w:rsidRPr="00B31CE0">
        <w:rPr>
          <w:sz w:val="20"/>
          <w:szCs w:val="20"/>
          <w:lang w:eastAsia="en-US"/>
        </w:rPr>
        <w:t>zany do takiego opisywania dokumentacji ksi</w:t>
      </w:r>
      <w:r w:rsidRPr="00B31CE0">
        <w:rPr>
          <w:sz w:val="20"/>
          <w:szCs w:val="20"/>
          <w:lang w:eastAsia="en-US"/>
        </w:rPr>
        <w:t>ę</w:t>
      </w:r>
      <w:r w:rsidRPr="00B31CE0">
        <w:rPr>
          <w:sz w:val="20"/>
          <w:szCs w:val="20"/>
          <w:lang w:eastAsia="en-US"/>
        </w:rPr>
        <w:t>gowej, aby widoczny by</w:t>
      </w:r>
      <w:r w:rsidRPr="00B31CE0">
        <w:rPr>
          <w:sz w:val="20"/>
          <w:szCs w:val="20"/>
          <w:lang w:eastAsia="en-US"/>
        </w:rPr>
        <w:t>ł</w:t>
      </w:r>
      <w:r w:rsidRPr="00B31CE0">
        <w:rPr>
          <w:sz w:val="20"/>
          <w:szCs w:val="20"/>
          <w:lang w:eastAsia="en-US"/>
        </w:rPr>
        <w:t xml:space="preserve"> zwi</w:t>
      </w:r>
      <w:r w:rsidRPr="00B31CE0">
        <w:rPr>
          <w:sz w:val="20"/>
          <w:szCs w:val="20"/>
          <w:lang w:eastAsia="en-US"/>
        </w:rPr>
        <w:t>ą</w:t>
      </w:r>
      <w:r w:rsidRPr="00B31CE0">
        <w:rPr>
          <w:sz w:val="20"/>
          <w:szCs w:val="20"/>
          <w:lang w:eastAsia="en-US"/>
        </w:rPr>
        <w:t>zek z zadaniem (Projektem).</w:t>
      </w:r>
    </w:p>
    <w:p w:rsidR="006269AC" w:rsidRPr="0074009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sz w:val="20"/>
          <w:szCs w:val="20"/>
        </w:rPr>
        <w:t>Zgodnie z ustaw</w:t>
      </w:r>
      <w:r w:rsidRPr="00740090">
        <w:rPr>
          <w:sz w:val="20"/>
          <w:szCs w:val="20"/>
        </w:rPr>
        <w:t>ą</w:t>
      </w:r>
      <w:r w:rsidRPr="00740090">
        <w:rPr>
          <w:sz w:val="20"/>
          <w:szCs w:val="20"/>
        </w:rPr>
        <w:t xml:space="preserve"> z dnia 9 listopada 2018 r. o elektronicznym fakturowaniu w zam</w:t>
      </w:r>
      <w:r w:rsidRPr="00740090">
        <w:rPr>
          <w:sz w:val="20"/>
          <w:szCs w:val="20"/>
        </w:rPr>
        <w:t>ó</w:t>
      </w:r>
      <w:r w:rsidRPr="00740090">
        <w:rPr>
          <w:sz w:val="20"/>
          <w:szCs w:val="20"/>
        </w:rPr>
        <w:t>wieniach publicznych, koncesjach na roboty budowlane lub us</w:t>
      </w:r>
      <w:r w:rsidRPr="00740090">
        <w:rPr>
          <w:sz w:val="20"/>
          <w:szCs w:val="20"/>
        </w:rPr>
        <w:t>ł</w:t>
      </w:r>
      <w:r w:rsidRPr="00740090">
        <w:rPr>
          <w:sz w:val="20"/>
          <w:szCs w:val="20"/>
        </w:rPr>
        <w:t>ugi oraz partnerstwie publiczno-prywatnym (Dz.U. 2018 poz. 2191) Wykonawca ma prawo do przes</w:t>
      </w:r>
      <w:r w:rsidRPr="00740090">
        <w:rPr>
          <w:sz w:val="20"/>
          <w:szCs w:val="20"/>
        </w:rPr>
        <w:t>ł</w:t>
      </w:r>
      <w:r w:rsidRPr="00740090">
        <w:rPr>
          <w:sz w:val="20"/>
          <w:szCs w:val="20"/>
        </w:rPr>
        <w:t>ania Zamawiaj</w:t>
      </w:r>
      <w:r w:rsidRPr="00740090">
        <w:rPr>
          <w:sz w:val="20"/>
          <w:szCs w:val="20"/>
        </w:rPr>
        <w:t>ą</w:t>
      </w:r>
      <w:r w:rsidRPr="00740090">
        <w:rPr>
          <w:sz w:val="20"/>
          <w:szCs w:val="20"/>
        </w:rPr>
        <w:t>cemu ustrukturyzowanej faktury elektronicznej za po</w:t>
      </w:r>
      <w:r w:rsidRPr="00740090">
        <w:rPr>
          <w:sz w:val="20"/>
          <w:szCs w:val="20"/>
        </w:rPr>
        <w:t>ś</w:t>
      </w:r>
      <w:r w:rsidRPr="00740090">
        <w:rPr>
          <w:sz w:val="20"/>
          <w:szCs w:val="20"/>
        </w:rPr>
        <w:t>rednictwem Platformy Elektronicznego Fakturowania na konto Zamawiaj</w:t>
      </w:r>
      <w:r w:rsidRPr="00740090">
        <w:rPr>
          <w:sz w:val="20"/>
          <w:szCs w:val="20"/>
        </w:rPr>
        <w:t>ą</w:t>
      </w:r>
      <w:r w:rsidRPr="00740090">
        <w:rPr>
          <w:sz w:val="20"/>
          <w:szCs w:val="20"/>
        </w:rPr>
        <w:t>cego.</w:t>
      </w:r>
    </w:p>
    <w:p w:rsidR="006269AC" w:rsidRPr="0074009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o</w:t>
      </w:r>
      <w:r w:rsidRPr="00740090">
        <w:rPr>
          <w:bCs/>
          <w:i/>
          <w:sz w:val="20"/>
          <w:szCs w:val="20"/>
        </w:rPr>
        <w:t>ś</w:t>
      </w:r>
      <w:r w:rsidRPr="00740090">
        <w:rPr>
          <w:bCs/>
          <w:i/>
          <w:sz w:val="20"/>
          <w:szCs w:val="20"/>
        </w:rPr>
        <w:t xml:space="preserve">wiadcza i gwarantuje, </w:t>
      </w:r>
      <w:r w:rsidRPr="00740090">
        <w:rPr>
          <w:bCs/>
          <w:i/>
          <w:sz w:val="20"/>
          <w:szCs w:val="20"/>
        </w:rPr>
        <w:t>ż</w:t>
      </w:r>
      <w:r w:rsidRPr="00740090">
        <w:rPr>
          <w:bCs/>
          <w:i/>
          <w:sz w:val="20"/>
          <w:szCs w:val="20"/>
        </w:rPr>
        <w:t>e jest oraz pozostanie w okresie realizacji i rozliczenia umowy zarejestrowanym czynnym podatnikiem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 xml:space="preserve">ug i posiada numer NIP: </w:t>
      </w:r>
      <w:r w:rsidRPr="00740090">
        <w:rPr>
          <w:i/>
          <w:sz w:val="20"/>
          <w:szCs w:val="20"/>
        </w:rPr>
        <w:t>……</w:t>
      </w:r>
      <w:r w:rsidRPr="00740090">
        <w:rPr>
          <w:bCs/>
          <w:i/>
          <w:sz w:val="20"/>
          <w:szCs w:val="20"/>
        </w:rPr>
        <w:t xml:space="preserve">. </w:t>
      </w:r>
    </w:p>
    <w:p w:rsidR="006269AC" w:rsidRPr="0074009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wskazywany przez niego rachunek bankowy na fakturze lub w niniejszej umowie lub innym dokumencie na podstawie, kt</w:t>
      </w:r>
      <w:r w:rsidRPr="00740090">
        <w:rPr>
          <w:bCs/>
          <w:i/>
          <w:sz w:val="20"/>
          <w:szCs w:val="20"/>
        </w:rPr>
        <w:t>ó</w:t>
      </w:r>
      <w:r w:rsidRPr="00740090">
        <w:rPr>
          <w:bCs/>
          <w:i/>
          <w:sz w:val="20"/>
          <w:szCs w:val="20"/>
        </w:rPr>
        <w:t>rego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jest rachunkiem rozliczeniowym, o kt</w:t>
      </w:r>
      <w:r w:rsidRPr="00740090">
        <w:rPr>
          <w:bCs/>
          <w:i/>
          <w:sz w:val="20"/>
          <w:szCs w:val="20"/>
        </w:rPr>
        <w:t>ó</w:t>
      </w:r>
      <w:r w:rsidRPr="00740090">
        <w:rPr>
          <w:bCs/>
          <w:i/>
          <w:sz w:val="20"/>
          <w:szCs w:val="20"/>
        </w:rPr>
        <w:t xml:space="preserve">rym mowa w art. 49 ust. 1 pkt 1 ustawy z dnia 29 sierpnia 1997 r. </w:t>
      </w:r>
      <w:r w:rsidRPr="00740090">
        <w:rPr>
          <w:bCs/>
          <w:i/>
          <w:sz w:val="20"/>
          <w:szCs w:val="20"/>
        </w:rPr>
        <w:t>–</w:t>
      </w:r>
      <w:r w:rsidRPr="00740090">
        <w:rPr>
          <w:bCs/>
          <w:i/>
          <w:sz w:val="20"/>
          <w:szCs w:val="20"/>
        </w:rPr>
        <w:t xml:space="preserve"> Prawo bankowe i zosta</w:t>
      </w:r>
      <w:r w:rsidRPr="00740090">
        <w:rPr>
          <w:bCs/>
          <w:i/>
          <w:sz w:val="20"/>
          <w:szCs w:val="20"/>
        </w:rPr>
        <w:t>ł</w:t>
      </w:r>
      <w:r w:rsidRPr="00740090">
        <w:rPr>
          <w:bCs/>
          <w:i/>
          <w:sz w:val="20"/>
          <w:szCs w:val="20"/>
        </w:rPr>
        <w:t xml:space="preserve"> zg</w:t>
      </w:r>
      <w:r w:rsidRPr="00740090">
        <w:rPr>
          <w:bCs/>
          <w:i/>
          <w:sz w:val="20"/>
          <w:szCs w:val="20"/>
        </w:rPr>
        <w:t>ł</w:t>
      </w:r>
      <w:r w:rsidRPr="00740090">
        <w:rPr>
          <w:bCs/>
          <w:i/>
          <w:sz w:val="20"/>
          <w:szCs w:val="20"/>
        </w:rPr>
        <w:t>oszony do w</w:t>
      </w:r>
      <w:r w:rsidRPr="00740090">
        <w:rPr>
          <w:bCs/>
          <w:i/>
          <w:sz w:val="20"/>
          <w:szCs w:val="20"/>
        </w:rPr>
        <w:t>ł</w:t>
      </w:r>
      <w:r w:rsidRPr="00740090">
        <w:rPr>
          <w:bCs/>
          <w:i/>
          <w:sz w:val="20"/>
          <w:szCs w:val="20"/>
        </w:rPr>
        <w:t>a</w:t>
      </w:r>
      <w:r w:rsidRPr="00740090">
        <w:rPr>
          <w:bCs/>
          <w:i/>
          <w:sz w:val="20"/>
          <w:szCs w:val="20"/>
        </w:rPr>
        <w:t>ś</w:t>
      </w:r>
      <w:r w:rsidRPr="00740090">
        <w:rPr>
          <w:bCs/>
          <w:i/>
          <w:sz w:val="20"/>
          <w:szCs w:val="20"/>
        </w:rPr>
        <w:t>ciwego urz</w:t>
      </w:r>
      <w:r w:rsidRPr="00740090">
        <w:rPr>
          <w:bCs/>
          <w:i/>
          <w:sz w:val="20"/>
          <w:szCs w:val="20"/>
        </w:rPr>
        <w:t>ę</w:t>
      </w:r>
      <w:r w:rsidRPr="00740090">
        <w:rPr>
          <w:bCs/>
          <w:i/>
          <w:sz w:val="20"/>
          <w:szCs w:val="20"/>
        </w:rPr>
        <w:t>du skarbowego.</w:t>
      </w:r>
    </w:p>
    <w:p w:rsidR="006269AC" w:rsidRPr="0074009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jego wskazany rachunek bankowy w niniejszej umowie lub na wystawionej fakturze lub innych dokumentach na podstawie, kt</w:t>
      </w:r>
      <w:r w:rsidRPr="00740090">
        <w:rPr>
          <w:bCs/>
          <w:i/>
          <w:sz w:val="20"/>
          <w:szCs w:val="20"/>
        </w:rPr>
        <w:t>ó</w:t>
      </w:r>
      <w:r w:rsidRPr="00740090">
        <w:rPr>
          <w:bCs/>
          <w:i/>
          <w:sz w:val="20"/>
          <w:szCs w:val="20"/>
        </w:rPr>
        <w:t>ry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zostanie umieszczony i b</w:t>
      </w:r>
      <w:r w:rsidRPr="00740090">
        <w:rPr>
          <w:bCs/>
          <w:i/>
          <w:sz w:val="20"/>
          <w:szCs w:val="20"/>
        </w:rPr>
        <w:t>ę</w:t>
      </w:r>
      <w:r w:rsidRPr="00740090">
        <w:rPr>
          <w:bCs/>
          <w:i/>
          <w:sz w:val="20"/>
          <w:szCs w:val="20"/>
        </w:rPr>
        <w:t>dzie uwidoczniony przez ca</w:t>
      </w:r>
      <w:r w:rsidRPr="00740090">
        <w:rPr>
          <w:bCs/>
          <w:i/>
          <w:sz w:val="20"/>
          <w:szCs w:val="20"/>
        </w:rPr>
        <w:t>ł</w:t>
      </w:r>
      <w:r w:rsidRPr="00740090">
        <w:rPr>
          <w:bCs/>
          <w:i/>
          <w:sz w:val="20"/>
          <w:szCs w:val="20"/>
        </w:rPr>
        <w:t>y okres trwania i rozliczenia Umowy w wykazie, o kt</w:t>
      </w:r>
      <w:r w:rsidRPr="00740090">
        <w:rPr>
          <w:bCs/>
          <w:i/>
          <w:sz w:val="20"/>
          <w:szCs w:val="20"/>
        </w:rPr>
        <w:t>ó</w:t>
      </w:r>
      <w:r w:rsidRPr="00740090">
        <w:rPr>
          <w:bCs/>
          <w:i/>
          <w:sz w:val="20"/>
          <w:szCs w:val="20"/>
        </w:rPr>
        <w:t>rym mowa w art.96b ust. 1 ustawy z dnia 11 marca 2004r. o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ug (Dz. U. z 2018 r. poz. 2174, z p</w:t>
      </w:r>
      <w:r w:rsidRPr="00740090">
        <w:rPr>
          <w:bCs/>
          <w:i/>
          <w:sz w:val="20"/>
          <w:szCs w:val="20"/>
        </w:rPr>
        <w:t>óź</w:t>
      </w:r>
      <w:r w:rsidRPr="00740090">
        <w:rPr>
          <w:bCs/>
          <w:i/>
          <w:sz w:val="20"/>
          <w:szCs w:val="20"/>
        </w:rPr>
        <w:t>n. zm.), prowadzonym przez Szefa Krajowej Administracji Skarbowej (dalej: Wykaz).</w:t>
      </w:r>
    </w:p>
    <w:p w:rsidR="006269AC" w:rsidRPr="0074009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zobowi</w:t>
      </w:r>
      <w:r w:rsidRPr="00740090">
        <w:rPr>
          <w:bCs/>
          <w:i/>
          <w:sz w:val="20"/>
          <w:szCs w:val="20"/>
        </w:rPr>
        <w:t>ą</w:t>
      </w:r>
      <w:r w:rsidRPr="00740090">
        <w:rPr>
          <w:bCs/>
          <w:i/>
          <w:sz w:val="20"/>
          <w:szCs w:val="20"/>
        </w:rPr>
        <w:t>zuje si</w:t>
      </w:r>
      <w:r w:rsidRPr="00740090">
        <w:rPr>
          <w:bCs/>
          <w:i/>
          <w:sz w:val="20"/>
          <w:szCs w:val="20"/>
        </w:rPr>
        <w:t>ę</w:t>
      </w:r>
      <w:r w:rsidRPr="00740090">
        <w:rPr>
          <w:bCs/>
          <w:i/>
          <w:sz w:val="20"/>
          <w:szCs w:val="20"/>
        </w:rPr>
        <w:t xml:space="preserve"> powiadomi</w:t>
      </w:r>
      <w:r w:rsidRPr="00740090">
        <w:rPr>
          <w:bCs/>
          <w:i/>
          <w:sz w:val="20"/>
          <w:szCs w:val="20"/>
        </w:rPr>
        <w:t>ć</w:t>
      </w:r>
      <w:r w:rsidRPr="00740090">
        <w:rPr>
          <w:bCs/>
          <w:i/>
          <w:sz w:val="20"/>
          <w:szCs w:val="20"/>
        </w:rPr>
        <w:t xml:space="preserve"> w ci</w:t>
      </w:r>
      <w:r w:rsidRPr="00740090">
        <w:rPr>
          <w:bCs/>
          <w:i/>
          <w:sz w:val="20"/>
          <w:szCs w:val="20"/>
        </w:rPr>
        <w:t>ą</w:t>
      </w:r>
      <w:r w:rsidRPr="00740090">
        <w:rPr>
          <w:bCs/>
          <w:i/>
          <w:sz w:val="20"/>
          <w:szCs w:val="20"/>
        </w:rPr>
        <w:t>gu 24 godzin Zamawiaj</w:t>
      </w:r>
      <w:r w:rsidRPr="00740090">
        <w:rPr>
          <w:bCs/>
          <w:i/>
          <w:sz w:val="20"/>
          <w:szCs w:val="20"/>
        </w:rPr>
        <w:t>ą</w:t>
      </w:r>
      <w:r w:rsidRPr="00740090">
        <w:rPr>
          <w:bCs/>
          <w:i/>
          <w:sz w:val="20"/>
          <w:szCs w:val="20"/>
        </w:rPr>
        <w:t>cego o wykre</w:t>
      </w:r>
      <w:r w:rsidRPr="00740090">
        <w:rPr>
          <w:bCs/>
          <w:i/>
          <w:sz w:val="20"/>
          <w:szCs w:val="20"/>
        </w:rPr>
        <w:t>ś</w:t>
      </w:r>
      <w:r w:rsidRPr="00740090">
        <w:rPr>
          <w:bCs/>
          <w:i/>
          <w:sz w:val="20"/>
          <w:szCs w:val="20"/>
        </w:rPr>
        <w:t>leniu jego rachunku bankowego z Wykazu lub utraty charakteru czynnego podatnika VAT. Naruszenie tego obowi</w:t>
      </w:r>
      <w:r w:rsidRPr="00740090">
        <w:rPr>
          <w:bCs/>
          <w:i/>
          <w:sz w:val="20"/>
          <w:szCs w:val="20"/>
        </w:rPr>
        <w:t>ą</w:t>
      </w:r>
      <w:r w:rsidRPr="00740090">
        <w:rPr>
          <w:bCs/>
          <w:i/>
          <w:sz w:val="20"/>
          <w:szCs w:val="20"/>
        </w:rPr>
        <w:t>zku skutkuje powstaniem odpowiedzialno</w:t>
      </w:r>
      <w:r w:rsidRPr="00740090">
        <w:rPr>
          <w:bCs/>
          <w:i/>
          <w:sz w:val="20"/>
          <w:szCs w:val="20"/>
        </w:rPr>
        <w:t>ś</w:t>
      </w:r>
      <w:r w:rsidRPr="00740090">
        <w:rPr>
          <w:bCs/>
          <w:i/>
          <w:sz w:val="20"/>
          <w:szCs w:val="20"/>
        </w:rPr>
        <w:t>ci odszkodowawczej Wykonawcy.</w:t>
      </w:r>
    </w:p>
    <w:p w:rsidR="006269AC" w:rsidRPr="0074009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 przypadku, gdyby rachunek bankowy nie zosta</w:t>
      </w:r>
      <w:r w:rsidRPr="00740090">
        <w:rPr>
          <w:bCs/>
          <w:i/>
          <w:sz w:val="20"/>
          <w:szCs w:val="20"/>
        </w:rPr>
        <w:t>ł</w:t>
      </w:r>
      <w:r w:rsidRPr="00740090">
        <w:rPr>
          <w:bCs/>
          <w:i/>
          <w:sz w:val="20"/>
          <w:szCs w:val="20"/>
        </w:rPr>
        <w:t xml:space="preserve"> uwidoczniony w Wykazie, Zamawiaj</w:t>
      </w:r>
      <w:r w:rsidRPr="00740090">
        <w:rPr>
          <w:bCs/>
          <w:i/>
          <w:sz w:val="20"/>
          <w:szCs w:val="20"/>
        </w:rPr>
        <w:t>ą</w:t>
      </w:r>
      <w:r w:rsidRPr="00740090">
        <w:rPr>
          <w:bCs/>
          <w:i/>
          <w:sz w:val="20"/>
          <w:szCs w:val="20"/>
        </w:rPr>
        <w:t>cy zastrzega sobie mo</w:t>
      </w:r>
      <w:r w:rsidRPr="00740090">
        <w:rPr>
          <w:bCs/>
          <w:i/>
          <w:sz w:val="20"/>
          <w:szCs w:val="20"/>
        </w:rPr>
        <w:t>ż</w:t>
      </w:r>
      <w:r w:rsidRPr="00740090">
        <w:rPr>
          <w:bCs/>
          <w:i/>
          <w:sz w:val="20"/>
          <w:szCs w:val="20"/>
        </w:rPr>
        <w:t>liwo</w:t>
      </w:r>
      <w:r w:rsidRPr="00740090">
        <w:rPr>
          <w:bCs/>
          <w:i/>
          <w:sz w:val="20"/>
          <w:szCs w:val="20"/>
        </w:rPr>
        <w:t>ść</w:t>
      </w:r>
      <w:r w:rsidRPr="00740090">
        <w:rPr>
          <w:bCs/>
          <w:i/>
          <w:sz w:val="20"/>
          <w:szCs w:val="20"/>
        </w:rPr>
        <w:t xml:space="preserve"> wstrzymania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do momentu wyja</w:t>
      </w:r>
      <w:r w:rsidRPr="00740090">
        <w:rPr>
          <w:bCs/>
          <w:i/>
          <w:sz w:val="20"/>
          <w:szCs w:val="20"/>
        </w:rPr>
        <w:t>ś</w:t>
      </w:r>
      <w:r w:rsidRPr="00740090">
        <w:rPr>
          <w:bCs/>
          <w:i/>
          <w:sz w:val="20"/>
          <w:szCs w:val="20"/>
        </w:rPr>
        <w:t>nienia i okre</w:t>
      </w:r>
      <w:r w:rsidRPr="00740090">
        <w:rPr>
          <w:bCs/>
          <w:i/>
          <w:sz w:val="20"/>
          <w:szCs w:val="20"/>
        </w:rPr>
        <w:t>ś</w:t>
      </w:r>
      <w:r w:rsidRPr="00740090">
        <w:rPr>
          <w:bCs/>
          <w:i/>
          <w:sz w:val="20"/>
          <w:szCs w:val="20"/>
        </w:rPr>
        <w:t>lenia rachunku bankowego, kt</w:t>
      </w:r>
      <w:r w:rsidRPr="00740090">
        <w:rPr>
          <w:bCs/>
          <w:i/>
          <w:sz w:val="20"/>
          <w:szCs w:val="20"/>
        </w:rPr>
        <w:t>ó</w:t>
      </w:r>
      <w:r w:rsidRPr="00740090">
        <w:rPr>
          <w:bCs/>
          <w:i/>
          <w:sz w:val="20"/>
          <w:szCs w:val="20"/>
        </w:rPr>
        <w:t>ry b</w:t>
      </w:r>
      <w:r w:rsidRPr="00740090">
        <w:rPr>
          <w:bCs/>
          <w:i/>
          <w:sz w:val="20"/>
          <w:szCs w:val="20"/>
        </w:rPr>
        <w:t>ę</w:t>
      </w:r>
      <w:r w:rsidRPr="00740090">
        <w:rPr>
          <w:bCs/>
          <w:i/>
          <w:sz w:val="20"/>
          <w:szCs w:val="20"/>
        </w:rPr>
        <w:t>dzie umo</w:t>
      </w:r>
      <w:r w:rsidRPr="00740090">
        <w:rPr>
          <w:bCs/>
          <w:i/>
          <w:sz w:val="20"/>
          <w:szCs w:val="20"/>
        </w:rPr>
        <w:t>ż</w:t>
      </w:r>
      <w:r w:rsidRPr="00740090">
        <w:rPr>
          <w:bCs/>
          <w:i/>
          <w:sz w:val="20"/>
          <w:szCs w:val="20"/>
        </w:rPr>
        <w:t>liwia</w:t>
      </w:r>
      <w:r w:rsidRPr="00740090">
        <w:rPr>
          <w:bCs/>
          <w:i/>
          <w:sz w:val="20"/>
          <w:szCs w:val="20"/>
        </w:rPr>
        <w:t>ł</w:t>
      </w:r>
      <w:r w:rsidRPr="00740090">
        <w:rPr>
          <w:bCs/>
          <w:i/>
          <w:sz w:val="20"/>
          <w:szCs w:val="20"/>
        </w:rPr>
        <w:t xml:space="preserve"> uznanie danej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za koszt uzyskania przychod</w:t>
      </w:r>
      <w:r w:rsidRPr="00740090">
        <w:rPr>
          <w:bCs/>
          <w:i/>
          <w:sz w:val="20"/>
          <w:szCs w:val="20"/>
        </w:rPr>
        <w:t>ó</w:t>
      </w:r>
      <w:r w:rsidRPr="00740090">
        <w:rPr>
          <w:bCs/>
          <w:i/>
          <w:sz w:val="20"/>
          <w:szCs w:val="20"/>
        </w:rPr>
        <w:t>w w rozumieniu przepis</w:t>
      </w:r>
      <w:r w:rsidRPr="00740090">
        <w:rPr>
          <w:bCs/>
          <w:i/>
          <w:sz w:val="20"/>
          <w:szCs w:val="20"/>
        </w:rPr>
        <w:t>ó</w:t>
      </w:r>
      <w:r w:rsidRPr="00740090">
        <w:rPr>
          <w:bCs/>
          <w:i/>
          <w:sz w:val="20"/>
          <w:szCs w:val="20"/>
        </w:rPr>
        <w:t>w podatkowych.</w:t>
      </w:r>
    </w:p>
    <w:p w:rsidR="006269AC" w:rsidRPr="00740090" w:rsidRDefault="006269AC"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Wstrzymanie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o kt</w:t>
      </w:r>
      <w:r w:rsidRPr="00740090">
        <w:rPr>
          <w:bCs/>
          <w:i/>
          <w:sz w:val="20"/>
          <w:szCs w:val="20"/>
        </w:rPr>
        <w:t>ó</w:t>
      </w:r>
      <w:r w:rsidRPr="00740090">
        <w:rPr>
          <w:bCs/>
          <w:i/>
          <w:sz w:val="20"/>
          <w:szCs w:val="20"/>
        </w:rPr>
        <w:t>rym mowa w ust</w:t>
      </w:r>
      <w:r w:rsidRPr="00740090">
        <w:rPr>
          <w:bCs/>
          <w:i/>
          <w:sz w:val="20"/>
          <w:szCs w:val="20"/>
        </w:rPr>
        <w:t>ę</w:t>
      </w:r>
      <w:r w:rsidRPr="00740090">
        <w:rPr>
          <w:bCs/>
          <w:i/>
          <w:sz w:val="20"/>
          <w:szCs w:val="20"/>
        </w:rPr>
        <w:t>pie powy</w:t>
      </w:r>
      <w:r w:rsidRPr="00740090">
        <w:rPr>
          <w:bCs/>
          <w:i/>
          <w:sz w:val="20"/>
          <w:szCs w:val="20"/>
        </w:rPr>
        <w:t>ż</w:t>
      </w:r>
      <w:r w:rsidRPr="00740090">
        <w:rPr>
          <w:bCs/>
          <w:i/>
          <w:sz w:val="20"/>
          <w:szCs w:val="20"/>
        </w:rPr>
        <w:t>szym nie wywo</w:t>
      </w:r>
      <w:r w:rsidRPr="00740090">
        <w:rPr>
          <w:bCs/>
          <w:i/>
          <w:sz w:val="20"/>
          <w:szCs w:val="20"/>
        </w:rPr>
        <w:t>ł</w:t>
      </w:r>
      <w:r w:rsidRPr="00740090">
        <w:rPr>
          <w:bCs/>
          <w:i/>
          <w:sz w:val="20"/>
          <w:szCs w:val="20"/>
        </w:rPr>
        <w:t xml:space="preserve">a </w:t>
      </w:r>
      <w:r w:rsidRPr="00740090">
        <w:rPr>
          <w:bCs/>
          <w:i/>
          <w:sz w:val="20"/>
          <w:szCs w:val="20"/>
        </w:rPr>
        <w:t>ż</w:t>
      </w:r>
      <w:r w:rsidRPr="00740090">
        <w:rPr>
          <w:bCs/>
          <w:i/>
          <w:sz w:val="20"/>
          <w:szCs w:val="20"/>
        </w:rPr>
        <w:t>adnych negatywnych konsekwencji dla Zamawiaj</w:t>
      </w:r>
      <w:r w:rsidRPr="00740090">
        <w:rPr>
          <w:bCs/>
          <w:i/>
          <w:sz w:val="20"/>
          <w:szCs w:val="20"/>
        </w:rPr>
        <w:t>ą</w:t>
      </w:r>
      <w:r w:rsidRPr="00740090">
        <w:rPr>
          <w:bCs/>
          <w:i/>
          <w:sz w:val="20"/>
          <w:szCs w:val="20"/>
        </w:rPr>
        <w:t>cego, w tym w szczeg</w:t>
      </w:r>
      <w:r w:rsidRPr="00740090">
        <w:rPr>
          <w:bCs/>
          <w:i/>
          <w:sz w:val="20"/>
          <w:szCs w:val="20"/>
        </w:rPr>
        <w:t>ó</w:t>
      </w:r>
      <w:r w:rsidRPr="00740090">
        <w:rPr>
          <w:bCs/>
          <w:i/>
          <w:sz w:val="20"/>
          <w:szCs w:val="20"/>
        </w:rPr>
        <w:t>lno</w:t>
      </w:r>
      <w:r w:rsidRPr="00740090">
        <w:rPr>
          <w:bCs/>
          <w:i/>
          <w:sz w:val="20"/>
          <w:szCs w:val="20"/>
        </w:rPr>
        <w:t>ś</w:t>
      </w:r>
      <w:r w:rsidRPr="00740090">
        <w:rPr>
          <w:bCs/>
          <w:i/>
          <w:sz w:val="20"/>
          <w:szCs w:val="20"/>
        </w:rPr>
        <w:t>ci nie powstanie obowi</w:t>
      </w:r>
      <w:r w:rsidRPr="00740090">
        <w:rPr>
          <w:bCs/>
          <w:i/>
          <w:sz w:val="20"/>
          <w:szCs w:val="20"/>
        </w:rPr>
        <w:t>ą</w:t>
      </w:r>
      <w:r w:rsidRPr="00740090">
        <w:rPr>
          <w:bCs/>
          <w:i/>
          <w:sz w:val="20"/>
          <w:szCs w:val="20"/>
        </w:rPr>
        <w:t>zek zap</w:t>
      </w:r>
      <w:r w:rsidRPr="00740090">
        <w:rPr>
          <w:bCs/>
          <w:i/>
          <w:sz w:val="20"/>
          <w:szCs w:val="20"/>
        </w:rPr>
        <w:t>ł</w:t>
      </w:r>
      <w:r w:rsidRPr="00740090">
        <w:rPr>
          <w:bCs/>
          <w:i/>
          <w:sz w:val="20"/>
          <w:szCs w:val="20"/>
        </w:rPr>
        <w:t>acenie odsetek, w tym odsetek za op</w:t>
      </w:r>
      <w:r w:rsidRPr="00740090">
        <w:rPr>
          <w:bCs/>
          <w:i/>
          <w:sz w:val="20"/>
          <w:szCs w:val="20"/>
        </w:rPr>
        <w:t>óź</w:t>
      </w:r>
      <w:r w:rsidRPr="00740090">
        <w:rPr>
          <w:bCs/>
          <w:i/>
          <w:sz w:val="20"/>
          <w:szCs w:val="20"/>
        </w:rPr>
        <w:t>nienie lub kar umownych na rzecz Wykonawcy.**</w:t>
      </w:r>
    </w:p>
    <w:p w:rsidR="006269AC" w:rsidRDefault="006269AC" w:rsidP="00372AE7">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bCs/>
          <w:sz w:val="20"/>
          <w:szCs w:val="20"/>
        </w:rPr>
        <w:t>Zamawiaj</w:t>
      </w:r>
      <w:r w:rsidRPr="00740090">
        <w:rPr>
          <w:bCs/>
          <w:sz w:val="20"/>
          <w:szCs w:val="20"/>
        </w:rPr>
        <w:t>ą</w:t>
      </w:r>
      <w:r w:rsidRPr="00740090">
        <w:rPr>
          <w:bCs/>
          <w:sz w:val="20"/>
          <w:szCs w:val="20"/>
        </w:rPr>
        <w:t>cy przy dokonywaniu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mo</w:t>
      </w:r>
      <w:r w:rsidRPr="00740090">
        <w:rPr>
          <w:bCs/>
          <w:sz w:val="20"/>
          <w:szCs w:val="20"/>
        </w:rPr>
        <w:t>ż</w:t>
      </w:r>
      <w:r w:rsidRPr="00740090">
        <w:rPr>
          <w:bCs/>
          <w:sz w:val="20"/>
          <w:szCs w:val="20"/>
        </w:rPr>
        <w:t>e zastosowa</w:t>
      </w:r>
      <w:r w:rsidRPr="00740090">
        <w:rPr>
          <w:bCs/>
          <w:sz w:val="20"/>
          <w:szCs w:val="20"/>
        </w:rPr>
        <w:t>ć</w:t>
      </w:r>
      <w:r w:rsidRPr="00740090">
        <w:rPr>
          <w:bCs/>
          <w:sz w:val="20"/>
          <w:szCs w:val="20"/>
        </w:rPr>
        <w:t xml:space="preserve"> mechanizm podzielonej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o kt</w:t>
      </w:r>
      <w:r w:rsidRPr="00740090">
        <w:rPr>
          <w:bCs/>
          <w:sz w:val="20"/>
          <w:szCs w:val="20"/>
        </w:rPr>
        <w:t>ó</w:t>
      </w:r>
      <w:r w:rsidRPr="00740090">
        <w:rPr>
          <w:bCs/>
          <w:sz w:val="20"/>
          <w:szCs w:val="20"/>
        </w:rPr>
        <w:t>rym mowa w ustawie z dnia 11 marca 2004r. o podatku od towar</w:t>
      </w:r>
      <w:r w:rsidRPr="00740090">
        <w:rPr>
          <w:bCs/>
          <w:sz w:val="20"/>
          <w:szCs w:val="20"/>
        </w:rPr>
        <w:t>ó</w:t>
      </w:r>
      <w:r w:rsidRPr="00740090">
        <w:rPr>
          <w:bCs/>
          <w:sz w:val="20"/>
          <w:szCs w:val="20"/>
        </w:rPr>
        <w:t>w i us</w:t>
      </w:r>
      <w:r w:rsidRPr="00740090">
        <w:rPr>
          <w:bCs/>
          <w:sz w:val="20"/>
          <w:szCs w:val="20"/>
        </w:rPr>
        <w:t>ł</w:t>
      </w:r>
      <w:r w:rsidRPr="00740090">
        <w:rPr>
          <w:bCs/>
          <w:sz w:val="20"/>
          <w:szCs w:val="20"/>
        </w:rPr>
        <w:t>ug (Dz. U. z 2018 r. poz. 2174, z p</w:t>
      </w:r>
      <w:r w:rsidRPr="00740090">
        <w:rPr>
          <w:bCs/>
          <w:sz w:val="20"/>
          <w:szCs w:val="20"/>
        </w:rPr>
        <w:t>óź</w:t>
      </w:r>
      <w:r w:rsidRPr="00740090">
        <w:rPr>
          <w:bCs/>
          <w:sz w:val="20"/>
          <w:szCs w:val="20"/>
        </w:rPr>
        <w:t>n. zm.).</w:t>
      </w:r>
    </w:p>
    <w:p w:rsidR="006269AC" w:rsidRPr="00740090" w:rsidRDefault="006269AC" w:rsidP="006E187A">
      <w:pPr>
        <w:tabs>
          <w:tab w:val="num" w:pos="284"/>
        </w:tabs>
        <w:autoSpaceDE w:val="0"/>
        <w:autoSpaceDN w:val="0"/>
        <w:adjustRightInd w:val="0"/>
        <w:spacing w:before="120" w:after="120" w:line="240" w:lineRule="auto"/>
        <w:ind w:left="284" w:right="-2" w:hanging="284"/>
        <w:jc w:val="both"/>
        <w:rPr>
          <w:i/>
          <w:sz w:val="20"/>
          <w:szCs w:val="20"/>
          <w:lang w:eastAsia="en-US"/>
        </w:rPr>
      </w:pPr>
      <w:r w:rsidRPr="00B31CE0">
        <w:rPr>
          <w:i/>
          <w:sz w:val="20"/>
          <w:szCs w:val="20"/>
          <w:lang w:eastAsia="en-US"/>
        </w:rPr>
        <w:tab/>
      </w:r>
    </w:p>
    <w:p w:rsidR="006269AC" w:rsidRPr="00740090" w:rsidRDefault="006269AC" w:rsidP="006E187A">
      <w:p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i/>
          <w:sz w:val="20"/>
          <w:szCs w:val="20"/>
          <w:lang w:eastAsia="en-US"/>
        </w:rPr>
        <w:tab/>
        <w:t>* Zapisy zostan</w:t>
      </w:r>
      <w:r w:rsidRPr="00740090">
        <w:rPr>
          <w:i/>
          <w:sz w:val="20"/>
          <w:szCs w:val="20"/>
          <w:lang w:eastAsia="en-US"/>
        </w:rPr>
        <w:t>ą</w:t>
      </w:r>
      <w:r w:rsidRPr="00740090">
        <w:rPr>
          <w:i/>
          <w:sz w:val="20"/>
          <w:szCs w:val="20"/>
          <w:lang w:eastAsia="en-US"/>
        </w:rPr>
        <w:t xml:space="preserve"> zastosowane odpowiednio do statusu prawnego danego Wykonawcy</w:t>
      </w:r>
      <w:r w:rsidRPr="00740090">
        <w:rPr>
          <w:sz w:val="20"/>
          <w:szCs w:val="20"/>
          <w:lang w:eastAsia="en-US"/>
        </w:rPr>
        <w:t>;</w:t>
      </w:r>
    </w:p>
    <w:p w:rsidR="006269AC"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8</w:t>
      </w:r>
    </w:p>
    <w:p w:rsidR="006269AC" w:rsidRDefault="006269AC" w:rsidP="006E187A">
      <w:pPr>
        <w:spacing w:after="240" w:line="240" w:lineRule="auto"/>
        <w:jc w:val="center"/>
        <w:rPr>
          <w:sz w:val="28"/>
          <w:szCs w:val="28"/>
          <w:lang w:eastAsia="en-US"/>
        </w:rPr>
      </w:pPr>
      <w:r w:rsidRPr="004823E3">
        <w:rPr>
          <w:sz w:val="28"/>
          <w:szCs w:val="28"/>
          <w:lang w:eastAsia="en-US"/>
        </w:rPr>
        <w:t>Prawa autorskie</w:t>
      </w:r>
    </w:p>
    <w:p w:rsidR="006269AC" w:rsidRPr="001334D9" w:rsidRDefault="006269AC"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Wykonawca o</w:t>
      </w:r>
      <w:r w:rsidRPr="001334D9">
        <w:rPr>
          <w:sz w:val="20"/>
          <w:szCs w:val="20"/>
          <w:lang w:eastAsia="en-US"/>
        </w:rPr>
        <w:t>ś</w:t>
      </w:r>
      <w:r w:rsidRPr="001334D9">
        <w:rPr>
          <w:sz w:val="20"/>
          <w:szCs w:val="20"/>
          <w:lang w:eastAsia="en-US"/>
        </w:rPr>
        <w:t>wiadcza, i</w:t>
      </w:r>
      <w:r w:rsidRPr="001334D9">
        <w:rPr>
          <w:sz w:val="20"/>
          <w:szCs w:val="20"/>
          <w:lang w:eastAsia="en-US"/>
        </w:rPr>
        <w:t>ż</w:t>
      </w:r>
      <w:r w:rsidRPr="001334D9">
        <w:rPr>
          <w:sz w:val="20"/>
          <w:szCs w:val="20"/>
          <w:lang w:eastAsia="en-US"/>
        </w:rPr>
        <w:t>:</w:t>
      </w:r>
    </w:p>
    <w:p w:rsidR="006269AC" w:rsidRPr="001334D9" w:rsidRDefault="006269AC"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wytworzone w ramach realizacji niniejszej umowy materiały szkoleniowe oraz program szkolenia, a także dokumentacja fotograficzna itp. będą stanowić utwory w rozumieniu ustawy o prawie autorskim i prawach pokrewnych (dalej zwanymi „materiałami”);</w:t>
      </w:r>
    </w:p>
    <w:p w:rsidR="006269AC" w:rsidRPr="001334D9" w:rsidRDefault="006269AC"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będzie posiadał wszelkie autorskie prawa majątkowe do materiałów, a prawa te nie będą obciążone ani ograniczone na rzecz osób trzecich.</w:t>
      </w:r>
    </w:p>
    <w:p w:rsidR="006269AC" w:rsidRPr="001334D9" w:rsidRDefault="006269AC"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 Wykonawca przenosi na Zamawiaj</w:t>
      </w:r>
      <w:r w:rsidRPr="001334D9">
        <w:rPr>
          <w:sz w:val="20"/>
          <w:szCs w:val="20"/>
          <w:lang w:eastAsia="en-US"/>
        </w:rPr>
        <w:t>ą</w:t>
      </w:r>
      <w:r w:rsidRPr="001334D9">
        <w:rPr>
          <w:sz w:val="20"/>
          <w:szCs w:val="20"/>
          <w:lang w:eastAsia="en-US"/>
        </w:rPr>
        <w:t>cego autorskie prawa maj</w:t>
      </w:r>
      <w:r w:rsidRPr="001334D9">
        <w:rPr>
          <w:sz w:val="20"/>
          <w:szCs w:val="20"/>
          <w:lang w:eastAsia="en-US"/>
        </w:rPr>
        <w:t>ą</w:t>
      </w:r>
      <w:r w:rsidRPr="001334D9">
        <w:rPr>
          <w:sz w:val="20"/>
          <w:szCs w:val="20"/>
          <w:lang w:eastAsia="en-US"/>
        </w:rPr>
        <w:t>tkowe do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6269AC" w:rsidRDefault="006269AC" w:rsidP="006E187A">
      <w:pPr>
        <w:pStyle w:val="ListParagraph"/>
        <w:numPr>
          <w:ilvl w:val="0"/>
          <w:numId w:val="21"/>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Pr>
          <w:rFonts w:hAnsi="Calibri" w:cs="Calibri"/>
          <w:sz w:val="20"/>
          <w:szCs w:val="20"/>
        </w:rPr>
        <w:t xml:space="preserve">drukarską i </w:t>
      </w:r>
      <w:r w:rsidRPr="001334D9">
        <w:rPr>
          <w:rFonts w:hAnsi="Calibri" w:cs="Calibri"/>
          <w:sz w:val="20"/>
          <w:szCs w:val="20"/>
          <w:lang w:eastAsia="en-US"/>
        </w:rPr>
        <w:t>cyfrową</w:t>
      </w:r>
      <w:r>
        <w:rPr>
          <w:rFonts w:hAnsi="Calibri" w:cs="Calibri"/>
          <w:sz w:val="20"/>
          <w:szCs w:val="20"/>
          <w:lang w:eastAsia="en-US"/>
        </w:rPr>
        <w:t>;</w:t>
      </w:r>
    </w:p>
    <w:p w:rsidR="006269AC" w:rsidRPr="00740090" w:rsidRDefault="006269AC" w:rsidP="006E187A">
      <w:pPr>
        <w:pStyle w:val="ListParagraph"/>
        <w:numPr>
          <w:ilvl w:val="0"/>
          <w:numId w:val="21"/>
        </w:numPr>
        <w:spacing w:after="0" w:line="240" w:lineRule="auto"/>
        <w:jc w:val="both"/>
        <w:rPr>
          <w:rFonts w:hAnsi="Calibri" w:cs="Calibri"/>
          <w:color w:val="000000"/>
          <w:sz w:val="20"/>
          <w:szCs w:val="20"/>
        </w:rPr>
      </w:pPr>
      <w:r w:rsidRPr="00740090">
        <w:rPr>
          <w:rFonts w:hAnsi="Calibri" w:cs="Calibri"/>
          <w:color w:val="000000"/>
          <w:sz w:val="20"/>
          <w:szCs w:val="20"/>
          <w:shd w:val="clear" w:color="auto" w:fill="FFFFFF"/>
        </w:rPr>
        <w:t>w zakresie obrotu oryginałem albo egzemplarzami, na których utwór utrwalono - wprowadzanie do obrotu, użyczenie lub najem oryginału albo egzemplarzy;</w:t>
      </w:r>
    </w:p>
    <w:p w:rsidR="006269AC" w:rsidRPr="001334D9" w:rsidRDefault="006269AC" w:rsidP="006E187A">
      <w:pPr>
        <w:pStyle w:val="ListParagraph"/>
        <w:numPr>
          <w:ilvl w:val="0"/>
          <w:numId w:val="21"/>
        </w:numPr>
        <w:spacing w:before="120" w:after="120" w:line="240" w:lineRule="auto"/>
        <w:ind w:left="567" w:hanging="283"/>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w:t>
      </w:r>
      <w:r w:rsidRPr="001334D9">
        <w:rPr>
          <w:rFonts w:hAnsi="Calibri" w:cs="Calibri"/>
          <w:sz w:val="20"/>
          <w:szCs w:val="20"/>
          <w:lang w:eastAsia="en-US"/>
        </w:rPr>
        <w:t xml:space="preserve"> </w:t>
      </w:r>
      <w:r>
        <w:rPr>
          <w:rFonts w:hAnsi="Calibri" w:cs="Calibri"/>
          <w:sz w:val="20"/>
          <w:szCs w:val="20"/>
          <w:lang w:eastAsia="en-US"/>
        </w:rPr>
        <w:t>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r>
        <w:rPr>
          <w:rFonts w:hAnsi="Calibri" w:cs="Calibri"/>
          <w:sz w:val="20"/>
          <w:szCs w:val="20"/>
          <w:lang w:eastAsia="en-US"/>
        </w:rPr>
        <w:t>.</w:t>
      </w:r>
    </w:p>
    <w:p w:rsidR="006269AC" w:rsidRPr="00740090" w:rsidRDefault="006269AC" w:rsidP="006E187A">
      <w:pPr>
        <w:pStyle w:val="ListParagraph"/>
        <w:numPr>
          <w:ilvl w:val="0"/>
          <w:numId w:val="12"/>
        </w:numPr>
        <w:spacing w:before="120" w:after="120" w:line="240" w:lineRule="auto"/>
        <w:ind w:left="284" w:hanging="284"/>
        <w:contextualSpacing w:val="0"/>
        <w:jc w:val="both"/>
        <w:rPr>
          <w:rFonts w:hAnsi="Calibri" w:cs="Calibri"/>
          <w:spacing w:val="-2"/>
          <w:sz w:val="20"/>
          <w:szCs w:val="20"/>
          <w:lang w:eastAsia="en-US"/>
        </w:rPr>
      </w:pPr>
      <w:r w:rsidRPr="004823E3">
        <w:rPr>
          <w:rFonts w:hAnsi="Calibri" w:cs="Calibri"/>
          <w:spacing w:val="-2"/>
          <w:sz w:val="20"/>
          <w:szCs w:val="20"/>
          <w:lang w:eastAsia="en-US"/>
        </w:rPr>
        <w:t>W ramach wynagrodzenia, o którym mowa w § 7 ust. 1 niniejszej umowy, Wykonawca</w:t>
      </w:r>
      <w:r>
        <w:rPr>
          <w:rFonts w:hAnsi="Calibri" w:cs="Calibri"/>
          <w:spacing w:val="-2"/>
          <w:sz w:val="20"/>
          <w:szCs w:val="20"/>
          <w:lang w:eastAsia="en-US"/>
        </w:rPr>
        <w:t xml:space="preserve"> – na zasadach wyłączności –</w:t>
      </w:r>
      <w:r w:rsidRPr="00740090">
        <w:rPr>
          <w:spacing w:val="-2"/>
          <w:sz w:val="20"/>
          <w:szCs w:val="20"/>
          <w:lang w:eastAsia="en-US"/>
        </w:rPr>
        <w:t xml:space="preserve"> przenosi r</w:t>
      </w:r>
      <w:r w:rsidRPr="00740090">
        <w:rPr>
          <w:spacing w:val="-2"/>
          <w:sz w:val="20"/>
          <w:szCs w:val="20"/>
          <w:lang w:eastAsia="en-US"/>
        </w:rPr>
        <w:t>ó</w:t>
      </w:r>
      <w:r w:rsidRPr="00740090">
        <w:rPr>
          <w:spacing w:val="-2"/>
          <w:sz w:val="20"/>
          <w:szCs w:val="20"/>
          <w:lang w:eastAsia="en-US"/>
        </w:rPr>
        <w:t>wnie</w:t>
      </w:r>
      <w:r w:rsidRPr="00740090">
        <w:rPr>
          <w:spacing w:val="-2"/>
          <w:sz w:val="20"/>
          <w:szCs w:val="20"/>
          <w:lang w:eastAsia="en-US"/>
        </w:rPr>
        <w:t>ż</w:t>
      </w:r>
      <w:r w:rsidRPr="00740090">
        <w:rPr>
          <w:spacing w:val="-2"/>
          <w:sz w:val="20"/>
          <w:szCs w:val="20"/>
          <w:lang w:eastAsia="en-US"/>
        </w:rPr>
        <w:t xml:space="preserve"> na Zamawiaj</w:t>
      </w:r>
      <w:r w:rsidRPr="00740090">
        <w:rPr>
          <w:spacing w:val="-2"/>
          <w:sz w:val="20"/>
          <w:szCs w:val="20"/>
          <w:lang w:eastAsia="en-US"/>
        </w:rPr>
        <w:t>ą</w:t>
      </w:r>
      <w:r w:rsidRPr="00740090">
        <w:rPr>
          <w:spacing w:val="-2"/>
          <w:sz w:val="20"/>
          <w:szCs w:val="20"/>
          <w:lang w:eastAsia="en-US"/>
        </w:rPr>
        <w:t>cego wy</w:t>
      </w:r>
      <w:r w:rsidRPr="00740090">
        <w:rPr>
          <w:spacing w:val="-2"/>
          <w:sz w:val="20"/>
          <w:szCs w:val="20"/>
          <w:lang w:eastAsia="en-US"/>
        </w:rPr>
        <w:t>łą</w:t>
      </w:r>
      <w:r w:rsidRPr="00740090">
        <w:rPr>
          <w:spacing w:val="-2"/>
          <w:sz w:val="20"/>
          <w:szCs w:val="20"/>
          <w:lang w:eastAsia="en-US"/>
        </w:rPr>
        <w:t>czne prawo do zezwalania na wykonywanie autorskich praw zale</w:t>
      </w:r>
      <w:r w:rsidRPr="00740090">
        <w:rPr>
          <w:spacing w:val="-2"/>
          <w:sz w:val="20"/>
          <w:szCs w:val="20"/>
          <w:lang w:eastAsia="en-US"/>
        </w:rPr>
        <w:t>ż</w:t>
      </w:r>
      <w:r w:rsidRPr="00740090">
        <w:rPr>
          <w:spacing w:val="-2"/>
          <w:sz w:val="20"/>
          <w:szCs w:val="20"/>
          <w:lang w:eastAsia="en-US"/>
        </w:rPr>
        <w:t>nych do materia</w:t>
      </w:r>
      <w:r w:rsidRPr="00740090">
        <w:rPr>
          <w:spacing w:val="-2"/>
          <w:sz w:val="20"/>
          <w:szCs w:val="20"/>
          <w:lang w:eastAsia="en-US"/>
        </w:rPr>
        <w:t>łó</w:t>
      </w:r>
      <w:r w:rsidRPr="00740090">
        <w:rPr>
          <w:spacing w:val="-2"/>
          <w:sz w:val="20"/>
          <w:szCs w:val="20"/>
          <w:lang w:eastAsia="en-US"/>
        </w:rPr>
        <w:t>w b</w:t>
      </w:r>
      <w:r w:rsidRPr="00740090">
        <w:rPr>
          <w:spacing w:val="-2"/>
          <w:sz w:val="20"/>
          <w:szCs w:val="20"/>
          <w:lang w:eastAsia="en-US"/>
        </w:rPr>
        <w:t>ę</w:t>
      </w:r>
      <w:r w:rsidRPr="00740090">
        <w:rPr>
          <w:spacing w:val="-2"/>
          <w:sz w:val="20"/>
          <w:szCs w:val="20"/>
          <w:lang w:eastAsia="en-US"/>
        </w:rPr>
        <w:t>d</w:t>
      </w:r>
      <w:r w:rsidRPr="00740090">
        <w:rPr>
          <w:spacing w:val="-2"/>
          <w:sz w:val="20"/>
          <w:szCs w:val="20"/>
          <w:lang w:eastAsia="en-US"/>
        </w:rPr>
        <w:t>ą</w:t>
      </w:r>
      <w:r w:rsidRPr="00740090">
        <w:rPr>
          <w:spacing w:val="-2"/>
          <w:sz w:val="20"/>
          <w:szCs w:val="20"/>
          <w:lang w:eastAsia="en-US"/>
        </w:rPr>
        <w:t>cych przedmiotem niniejszej umowy na polach eksploatacji wskazanych w ust. 2</w:t>
      </w:r>
      <w:r>
        <w:rPr>
          <w:spacing w:val="-2"/>
          <w:sz w:val="20"/>
          <w:szCs w:val="20"/>
          <w:lang w:eastAsia="en-US"/>
        </w:rPr>
        <w:t xml:space="preserve"> i dalszego rozporz</w:t>
      </w:r>
      <w:r>
        <w:rPr>
          <w:spacing w:val="-2"/>
          <w:sz w:val="20"/>
          <w:szCs w:val="20"/>
          <w:lang w:eastAsia="en-US"/>
        </w:rPr>
        <w:t>ą</w:t>
      </w:r>
      <w:r>
        <w:rPr>
          <w:spacing w:val="-2"/>
          <w:sz w:val="20"/>
          <w:szCs w:val="20"/>
          <w:lang w:eastAsia="en-US"/>
        </w:rPr>
        <w:t>dzenia tym prawem</w:t>
      </w:r>
      <w:r w:rsidRPr="00740090">
        <w:rPr>
          <w:spacing w:val="-2"/>
          <w:sz w:val="20"/>
          <w:szCs w:val="20"/>
          <w:lang w:eastAsia="en-US"/>
        </w:rPr>
        <w:t>.</w:t>
      </w:r>
    </w:p>
    <w:p w:rsidR="006269AC" w:rsidRPr="00D77A86" w:rsidRDefault="006269AC"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niniejszej umowy, Wykonawca wyra</w:t>
      </w:r>
      <w:r w:rsidRPr="004823E3">
        <w:rPr>
          <w:sz w:val="20"/>
          <w:szCs w:val="20"/>
          <w:lang w:eastAsia="en-US"/>
        </w:rPr>
        <w:t>ż</w:t>
      </w:r>
      <w:r w:rsidRPr="004823E3">
        <w:rPr>
          <w:sz w:val="20"/>
          <w:szCs w:val="20"/>
          <w:lang w:eastAsia="en-US"/>
        </w:rPr>
        <w:t>a zgod</w:t>
      </w:r>
      <w:r w:rsidRPr="004823E3">
        <w:rPr>
          <w:sz w:val="20"/>
          <w:szCs w:val="20"/>
          <w:lang w:eastAsia="en-US"/>
        </w:rPr>
        <w:t>ę</w:t>
      </w:r>
      <w:r w:rsidRPr="004823E3">
        <w:rPr>
          <w:sz w:val="20"/>
          <w:szCs w:val="20"/>
          <w:lang w:eastAsia="en-US"/>
        </w:rPr>
        <w:t xml:space="preserve"> na dokonywanie przez Zamawiaj</w:t>
      </w:r>
      <w:r w:rsidRPr="004823E3">
        <w:rPr>
          <w:sz w:val="20"/>
          <w:szCs w:val="20"/>
          <w:lang w:eastAsia="en-US"/>
        </w:rPr>
        <w:t>ą</w:t>
      </w:r>
      <w:r w:rsidRPr="004823E3">
        <w:rPr>
          <w:sz w:val="20"/>
          <w:szCs w:val="20"/>
          <w:lang w:eastAsia="en-US"/>
        </w:rPr>
        <w:t>cego oraz inne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oraz adaptacji materia</w:t>
      </w:r>
      <w:r w:rsidRPr="004823E3">
        <w:rPr>
          <w:sz w:val="20"/>
          <w:szCs w:val="20"/>
          <w:lang w:eastAsia="en-US"/>
        </w:rPr>
        <w:t>łó</w:t>
      </w:r>
      <w:r w:rsidRPr="004823E3">
        <w:rPr>
          <w:sz w:val="20"/>
          <w:szCs w:val="20"/>
          <w:lang w:eastAsia="en-US"/>
        </w:rPr>
        <w:t>w oraz do rozporz</w:t>
      </w:r>
      <w:r w:rsidRPr="004823E3">
        <w:rPr>
          <w:sz w:val="20"/>
          <w:szCs w:val="20"/>
          <w:lang w:eastAsia="en-US"/>
        </w:rPr>
        <w:t>ą</w:t>
      </w:r>
      <w:r w:rsidRPr="004823E3">
        <w:rPr>
          <w:sz w:val="20"/>
          <w:szCs w:val="20"/>
          <w:lang w:eastAsia="en-US"/>
        </w:rPr>
        <w:t>dzania i korzystania przez Zamawiaj</w:t>
      </w:r>
      <w:r w:rsidRPr="004823E3">
        <w:rPr>
          <w:sz w:val="20"/>
          <w:szCs w:val="20"/>
          <w:lang w:eastAsia="en-US"/>
        </w:rPr>
        <w:t>ą</w:t>
      </w:r>
      <w:r w:rsidRPr="004823E3">
        <w:rPr>
          <w:sz w:val="20"/>
          <w:szCs w:val="20"/>
          <w:lang w:eastAsia="en-US"/>
        </w:rPr>
        <w:t>cego lub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 dokonanych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i adaptacji materia</w:t>
      </w:r>
      <w:r w:rsidRPr="004823E3">
        <w:rPr>
          <w:sz w:val="20"/>
          <w:szCs w:val="20"/>
          <w:lang w:eastAsia="en-US"/>
        </w:rPr>
        <w:t>łó</w:t>
      </w:r>
      <w:r w:rsidRPr="004823E3">
        <w:rPr>
          <w:sz w:val="20"/>
          <w:szCs w:val="20"/>
          <w:lang w:eastAsia="en-US"/>
        </w:rPr>
        <w:t>w. Je</w:t>
      </w:r>
      <w:r w:rsidRPr="004823E3">
        <w:rPr>
          <w:sz w:val="20"/>
          <w:szCs w:val="20"/>
          <w:lang w:eastAsia="en-US"/>
        </w:rPr>
        <w:t>ż</w:t>
      </w:r>
      <w:r w:rsidRPr="004823E3">
        <w:rPr>
          <w:sz w:val="20"/>
          <w:szCs w:val="20"/>
          <w:lang w:eastAsia="en-US"/>
        </w:rPr>
        <w:t>eli wymagana jest w powy</w:t>
      </w:r>
      <w:r w:rsidRPr="004823E3">
        <w:rPr>
          <w:sz w:val="20"/>
          <w:szCs w:val="20"/>
          <w:lang w:eastAsia="en-US"/>
        </w:rPr>
        <w:t>ż</w:t>
      </w:r>
      <w:r w:rsidRPr="004823E3">
        <w:rPr>
          <w:sz w:val="20"/>
          <w:szCs w:val="20"/>
          <w:lang w:eastAsia="en-US"/>
        </w:rPr>
        <w:t>szym zakresie zgoda innej osoby, kt</w:t>
      </w:r>
      <w:r w:rsidRPr="004823E3">
        <w:rPr>
          <w:sz w:val="20"/>
          <w:szCs w:val="20"/>
          <w:lang w:eastAsia="en-US"/>
        </w:rPr>
        <w:t>ó</w:t>
      </w:r>
      <w:r w:rsidRPr="004823E3">
        <w:rPr>
          <w:sz w:val="20"/>
          <w:szCs w:val="20"/>
          <w:lang w:eastAsia="en-US"/>
        </w:rPr>
        <w:t>rej przys</w:t>
      </w:r>
      <w:r w:rsidRPr="004823E3">
        <w:rPr>
          <w:sz w:val="20"/>
          <w:szCs w:val="20"/>
          <w:lang w:eastAsia="en-US"/>
        </w:rPr>
        <w:t>ł</w:t>
      </w:r>
      <w:r w:rsidRPr="004823E3">
        <w:rPr>
          <w:sz w:val="20"/>
          <w:szCs w:val="20"/>
          <w:lang w:eastAsia="en-US"/>
        </w:rPr>
        <w:t>uguj</w:t>
      </w:r>
      <w:r w:rsidRPr="004823E3">
        <w:rPr>
          <w:sz w:val="20"/>
          <w:szCs w:val="20"/>
          <w:lang w:eastAsia="en-US"/>
        </w:rPr>
        <w:t>ą</w:t>
      </w:r>
      <w:r w:rsidRPr="004823E3">
        <w:rPr>
          <w:sz w:val="20"/>
          <w:szCs w:val="20"/>
          <w:lang w:eastAsia="en-US"/>
        </w:rPr>
        <w:t xml:space="preserve"> prawa autorskie do aktualizacji materia</w:t>
      </w:r>
      <w:r w:rsidRPr="004823E3">
        <w:rPr>
          <w:sz w:val="20"/>
          <w:szCs w:val="20"/>
          <w:lang w:eastAsia="en-US"/>
        </w:rPr>
        <w:t>łó</w:t>
      </w:r>
      <w:r w:rsidRPr="004823E3">
        <w:rPr>
          <w:sz w:val="20"/>
          <w:szCs w:val="20"/>
          <w:lang w:eastAsia="en-US"/>
        </w:rPr>
        <w:t>w,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uzyskania na rzecz Zamawiaj</w:t>
      </w:r>
      <w:r w:rsidRPr="004823E3">
        <w:rPr>
          <w:sz w:val="20"/>
          <w:szCs w:val="20"/>
          <w:lang w:eastAsia="en-US"/>
        </w:rPr>
        <w:t>ą</w:t>
      </w:r>
      <w:r w:rsidRPr="004823E3">
        <w:rPr>
          <w:sz w:val="20"/>
          <w:szCs w:val="20"/>
          <w:lang w:eastAsia="en-US"/>
        </w:rPr>
        <w:t>cego pisemnej zgody tej osoby i dostarczenia jej Zamawiaj</w:t>
      </w:r>
      <w:r w:rsidRPr="004823E3">
        <w:rPr>
          <w:sz w:val="20"/>
          <w:szCs w:val="20"/>
          <w:lang w:eastAsia="en-US"/>
        </w:rPr>
        <w:t>ą</w:t>
      </w:r>
      <w:r w:rsidRPr="004823E3">
        <w:rPr>
          <w:sz w:val="20"/>
          <w:szCs w:val="20"/>
          <w:lang w:eastAsia="en-US"/>
        </w:rPr>
        <w:t>cemu.</w:t>
      </w:r>
    </w:p>
    <w:p w:rsidR="006269AC" w:rsidRPr="00D77A86" w:rsidRDefault="006269AC"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Przej</w:t>
      </w:r>
      <w:r w:rsidRPr="004823E3">
        <w:rPr>
          <w:sz w:val="20"/>
          <w:szCs w:val="20"/>
          <w:lang w:eastAsia="en-US"/>
        </w:rPr>
        <w:t>ś</w:t>
      </w:r>
      <w:r w:rsidRPr="004823E3">
        <w:rPr>
          <w:sz w:val="20"/>
          <w:szCs w:val="20"/>
          <w:lang w:eastAsia="en-US"/>
        </w:rPr>
        <w:t>cie na rzecz Zamawiaj</w:t>
      </w:r>
      <w:r w:rsidRPr="004823E3">
        <w:rPr>
          <w:sz w:val="20"/>
          <w:szCs w:val="20"/>
          <w:lang w:eastAsia="en-US"/>
        </w:rPr>
        <w:t>ą</w:t>
      </w:r>
      <w:r w:rsidRPr="004823E3">
        <w:rPr>
          <w:sz w:val="20"/>
          <w:szCs w:val="20"/>
          <w:lang w:eastAsia="en-US"/>
        </w:rPr>
        <w:t>cego praw, o kt</w:t>
      </w:r>
      <w:r w:rsidRPr="004823E3">
        <w:rPr>
          <w:sz w:val="20"/>
          <w:szCs w:val="20"/>
          <w:lang w:eastAsia="en-US"/>
        </w:rPr>
        <w:t>ó</w:t>
      </w:r>
      <w:r w:rsidRPr="004823E3">
        <w:rPr>
          <w:sz w:val="20"/>
          <w:szCs w:val="20"/>
          <w:lang w:eastAsia="en-US"/>
        </w:rPr>
        <w:t>rych mowa w niniejszym paragrafie, do materia</w:t>
      </w:r>
      <w:r w:rsidRPr="004823E3">
        <w:rPr>
          <w:sz w:val="20"/>
          <w:szCs w:val="20"/>
          <w:lang w:eastAsia="en-US"/>
        </w:rPr>
        <w:t>łó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przez Zamawiaj</w:t>
      </w:r>
      <w:r w:rsidRPr="004823E3">
        <w:rPr>
          <w:sz w:val="20"/>
          <w:szCs w:val="20"/>
          <w:lang w:eastAsia="en-US"/>
        </w:rPr>
        <w:t>ą</w:t>
      </w:r>
      <w:r w:rsidRPr="004823E3">
        <w:rPr>
          <w:sz w:val="20"/>
          <w:szCs w:val="20"/>
          <w:lang w:eastAsia="en-US"/>
        </w:rPr>
        <w:t>cego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w:t>
      </w:r>
      <w:r>
        <w:rPr>
          <w:sz w:val="20"/>
          <w:szCs w:val="20"/>
          <w:lang w:eastAsia="en-US"/>
        </w:rPr>
        <w:t>7</w:t>
      </w:r>
      <w:r w:rsidRPr="004823E3">
        <w:rPr>
          <w:sz w:val="20"/>
          <w:szCs w:val="20"/>
          <w:lang w:eastAsia="en-US"/>
        </w:rPr>
        <w:t xml:space="preserve"> ust. 1 umowy.</w:t>
      </w:r>
    </w:p>
    <w:p w:rsidR="006269AC" w:rsidRPr="00D77A86" w:rsidRDefault="006269AC"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 Wykonawca o</w:t>
      </w:r>
      <w:r w:rsidRPr="004823E3">
        <w:rPr>
          <w:sz w:val="20"/>
          <w:szCs w:val="20"/>
          <w:lang w:eastAsia="en-US"/>
        </w:rPr>
        <w:t>ś</w:t>
      </w:r>
      <w:r w:rsidRPr="004823E3">
        <w:rPr>
          <w:sz w:val="20"/>
          <w:szCs w:val="20"/>
          <w:lang w:eastAsia="en-US"/>
        </w:rPr>
        <w:t>wiadcza, i</w:t>
      </w:r>
      <w:r w:rsidRPr="004823E3">
        <w:rPr>
          <w:sz w:val="20"/>
          <w:szCs w:val="20"/>
          <w:lang w:eastAsia="en-US"/>
        </w:rPr>
        <w:t>ż</w:t>
      </w:r>
      <w:r w:rsidRPr="004823E3">
        <w:rPr>
          <w:sz w:val="20"/>
          <w:szCs w:val="20"/>
          <w:lang w:eastAsia="en-US"/>
        </w:rPr>
        <w:t xml:space="preserve"> przenosi na Zamawiaj</w:t>
      </w:r>
      <w:r w:rsidRPr="004823E3">
        <w:rPr>
          <w:sz w:val="20"/>
          <w:szCs w:val="20"/>
          <w:lang w:eastAsia="en-US"/>
        </w:rPr>
        <w:t>ą</w:t>
      </w:r>
      <w:r w:rsidRPr="004823E3">
        <w:rPr>
          <w:sz w:val="20"/>
          <w:szCs w:val="20"/>
          <w:lang w:eastAsia="en-US"/>
        </w:rPr>
        <w:t>cego w</w:t>
      </w:r>
      <w:r w:rsidRPr="004823E3">
        <w:rPr>
          <w:sz w:val="20"/>
          <w:szCs w:val="20"/>
          <w:lang w:eastAsia="en-US"/>
        </w:rPr>
        <w:t>ł</w:t>
      </w:r>
      <w:r w:rsidRPr="004823E3">
        <w:rPr>
          <w:sz w:val="20"/>
          <w:szCs w:val="20"/>
          <w:lang w:eastAsia="en-US"/>
        </w:rPr>
        <w:t>asno</w:t>
      </w:r>
      <w:r w:rsidRPr="004823E3">
        <w:rPr>
          <w:sz w:val="20"/>
          <w:szCs w:val="20"/>
          <w:lang w:eastAsia="en-US"/>
        </w:rPr>
        <w:t>ść</w:t>
      </w:r>
      <w:r w:rsidRPr="004823E3">
        <w:rPr>
          <w:sz w:val="20"/>
          <w:szCs w:val="20"/>
          <w:lang w:eastAsia="en-US"/>
        </w:rPr>
        <w:t xml:space="preserve"> wszystkich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 kt</w:t>
      </w:r>
      <w:r w:rsidRPr="004823E3">
        <w:rPr>
          <w:sz w:val="20"/>
          <w:szCs w:val="20"/>
          <w:lang w:eastAsia="en-US"/>
        </w:rPr>
        <w:t>ó</w:t>
      </w:r>
      <w:r w:rsidRPr="004823E3">
        <w:rPr>
          <w:sz w:val="20"/>
          <w:szCs w:val="20"/>
          <w:lang w:eastAsia="en-US"/>
        </w:rPr>
        <w:t>rych materia</w:t>
      </w:r>
      <w:r w:rsidRPr="004823E3">
        <w:rPr>
          <w:sz w:val="20"/>
          <w:szCs w:val="20"/>
          <w:lang w:eastAsia="en-US"/>
        </w:rPr>
        <w:t>ł</w:t>
      </w:r>
      <w:r w:rsidRPr="004823E3">
        <w:rPr>
          <w:sz w:val="20"/>
          <w:szCs w:val="20"/>
          <w:lang w:eastAsia="en-US"/>
        </w:rPr>
        <w:t>y, zosta</w:t>
      </w:r>
      <w:r w:rsidRPr="004823E3">
        <w:rPr>
          <w:sz w:val="20"/>
          <w:szCs w:val="20"/>
          <w:lang w:eastAsia="en-US"/>
        </w:rPr>
        <w:t>ł</w:t>
      </w:r>
      <w:r w:rsidRPr="004823E3">
        <w:rPr>
          <w:sz w:val="20"/>
          <w:szCs w:val="20"/>
          <w:lang w:eastAsia="en-US"/>
        </w:rPr>
        <w:t>y utrwalone i przekazane Zamawiaj</w:t>
      </w:r>
      <w:r w:rsidRPr="004823E3">
        <w:rPr>
          <w:sz w:val="20"/>
          <w:szCs w:val="20"/>
          <w:lang w:eastAsia="en-US"/>
        </w:rPr>
        <w:t>ą</w:t>
      </w:r>
      <w:r w:rsidRPr="004823E3">
        <w:rPr>
          <w:sz w:val="20"/>
          <w:szCs w:val="20"/>
          <w:lang w:eastAsia="en-US"/>
        </w:rPr>
        <w:t>cemu. Przej</w:t>
      </w:r>
      <w:r w:rsidRPr="004823E3">
        <w:rPr>
          <w:sz w:val="20"/>
          <w:szCs w:val="20"/>
          <w:lang w:eastAsia="en-US"/>
        </w:rPr>
        <w:t>ś</w:t>
      </w:r>
      <w:r w:rsidRPr="004823E3">
        <w:rPr>
          <w:sz w:val="20"/>
          <w:szCs w:val="20"/>
          <w:lang w:eastAsia="en-US"/>
        </w:rPr>
        <w:t>cie w</w:t>
      </w:r>
      <w:r w:rsidRPr="004823E3">
        <w:rPr>
          <w:sz w:val="20"/>
          <w:szCs w:val="20"/>
          <w:lang w:eastAsia="en-US"/>
        </w:rPr>
        <w:t>ł</w:t>
      </w:r>
      <w:r w:rsidRPr="004823E3">
        <w:rPr>
          <w:sz w:val="20"/>
          <w:szCs w:val="20"/>
          <w:lang w:eastAsia="en-US"/>
        </w:rPr>
        <w:t>asno</w:t>
      </w:r>
      <w:r w:rsidRPr="004823E3">
        <w:rPr>
          <w:sz w:val="20"/>
          <w:szCs w:val="20"/>
          <w:lang w:eastAsia="en-US"/>
        </w:rPr>
        <w:t>ś</w:t>
      </w:r>
      <w:r w:rsidRPr="004823E3">
        <w:rPr>
          <w:sz w:val="20"/>
          <w:szCs w:val="20"/>
          <w:lang w:eastAsia="en-US"/>
        </w:rPr>
        <w:t>ci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w:t>
      </w:r>
    </w:p>
    <w:p w:rsidR="006269AC" w:rsidRPr="00D77A86" w:rsidRDefault="006269AC"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nale</w:t>
      </w:r>
      <w:r w:rsidRPr="004823E3">
        <w:rPr>
          <w:sz w:val="20"/>
          <w:szCs w:val="20"/>
          <w:lang w:eastAsia="en-US"/>
        </w:rPr>
        <w:t>ż</w:t>
      </w:r>
      <w:r w:rsidRPr="004823E3">
        <w:rPr>
          <w:sz w:val="20"/>
          <w:szCs w:val="20"/>
          <w:lang w:eastAsia="en-US"/>
        </w:rPr>
        <w:t>ytego wykazania wszystkich praw autorskich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przeniesienia na Zamawiaj</w:t>
      </w:r>
      <w:r w:rsidRPr="004823E3">
        <w:rPr>
          <w:sz w:val="20"/>
          <w:szCs w:val="20"/>
          <w:lang w:eastAsia="en-US"/>
        </w:rPr>
        <w:t>ą</w:t>
      </w:r>
      <w:r w:rsidRPr="004823E3">
        <w:rPr>
          <w:sz w:val="20"/>
          <w:szCs w:val="20"/>
          <w:lang w:eastAsia="en-US"/>
        </w:rPr>
        <w:t>cego oraz prawa do wyra</w:t>
      </w:r>
      <w:r w:rsidRPr="004823E3">
        <w:rPr>
          <w:sz w:val="20"/>
          <w:szCs w:val="20"/>
          <w:lang w:eastAsia="en-US"/>
        </w:rPr>
        <w:t>ż</w:t>
      </w:r>
      <w:r w:rsidRPr="004823E3">
        <w:rPr>
          <w:sz w:val="20"/>
          <w:szCs w:val="20"/>
          <w:lang w:eastAsia="en-US"/>
        </w:rPr>
        <w:t>ania zgody wymienionego powy</w:t>
      </w:r>
      <w:r w:rsidRPr="004823E3">
        <w:rPr>
          <w:sz w:val="20"/>
          <w:szCs w:val="20"/>
          <w:lang w:eastAsia="en-US"/>
        </w:rPr>
        <w:t>ż</w:t>
      </w:r>
      <w:r w:rsidRPr="004823E3">
        <w:rPr>
          <w:sz w:val="20"/>
          <w:szCs w:val="20"/>
          <w:lang w:eastAsia="en-US"/>
        </w:rPr>
        <w:t>ej, poprzez przedstawienie dokument</w:t>
      </w:r>
      <w:r w:rsidRPr="004823E3">
        <w:rPr>
          <w:sz w:val="20"/>
          <w:szCs w:val="20"/>
          <w:lang w:eastAsia="en-US"/>
        </w:rPr>
        <w:t>ó</w:t>
      </w:r>
      <w:r w:rsidRPr="004823E3">
        <w:rPr>
          <w:sz w:val="20"/>
          <w:szCs w:val="20"/>
          <w:lang w:eastAsia="en-US"/>
        </w:rPr>
        <w:t>w potwierdzaj</w:t>
      </w:r>
      <w:r w:rsidRPr="004823E3">
        <w:rPr>
          <w:sz w:val="20"/>
          <w:szCs w:val="20"/>
          <w:lang w:eastAsia="en-US"/>
        </w:rPr>
        <w:t>ą</w:t>
      </w:r>
      <w:r w:rsidRPr="004823E3">
        <w:rPr>
          <w:sz w:val="20"/>
          <w:szCs w:val="20"/>
          <w:lang w:eastAsia="en-US"/>
        </w:rPr>
        <w:t>cych nabycie przez Wykonawc</w:t>
      </w:r>
      <w:r w:rsidRPr="004823E3">
        <w:rPr>
          <w:sz w:val="20"/>
          <w:szCs w:val="20"/>
          <w:lang w:eastAsia="en-US"/>
        </w:rPr>
        <w:t>ę</w:t>
      </w:r>
      <w:r w:rsidRPr="004823E3">
        <w:rPr>
          <w:sz w:val="20"/>
          <w:szCs w:val="20"/>
          <w:lang w:eastAsia="en-US"/>
        </w:rPr>
        <w:t xml:space="preserve"> praw do cz</w:t>
      </w:r>
      <w:r w:rsidRPr="004823E3">
        <w:rPr>
          <w:sz w:val="20"/>
          <w:szCs w:val="20"/>
          <w:lang w:eastAsia="en-US"/>
        </w:rPr>
        <w:t>ęś</w:t>
      </w:r>
      <w:r w:rsidRPr="004823E3">
        <w:rPr>
          <w:sz w:val="20"/>
          <w:szCs w:val="20"/>
          <w:lang w:eastAsia="en-US"/>
        </w:rPr>
        <w:t>ci materia</w:t>
      </w:r>
      <w:r w:rsidRPr="004823E3">
        <w:rPr>
          <w:sz w:val="20"/>
          <w:szCs w:val="20"/>
          <w:lang w:eastAsia="en-US"/>
        </w:rPr>
        <w:t>łó</w:t>
      </w:r>
      <w:r w:rsidRPr="004823E3">
        <w:rPr>
          <w:sz w:val="20"/>
          <w:szCs w:val="20"/>
          <w:lang w:eastAsia="en-US"/>
        </w:rPr>
        <w:t>w opracowanych przez podwykonawc</w:t>
      </w:r>
      <w:r w:rsidRPr="004823E3">
        <w:rPr>
          <w:sz w:val="20"/>
          <w:szCs w:val="20"/>
          <w:lang w:eastAsia="en-US"/>
        </w:rPr>
        <w:t>ó</w:t>
      </w:r>
      <w:r w:rsidRPr="004823E3">
        <w:rPr>
          <w:sz w:val="20"/>
          <w:szCs w:val="20"/>
          <w:lang w:eastAsia="en-US"/>
        </w:rPr>
        <w:t>w</w:t>
      </w:r>
      <w:r>
        <w:rPr>
          <w:sz w:val="20"/>
          <w:szCs w:val="20"/>
          <w:lang w:eastAsia="en-US"/>
        </w:rPr>
        <w:t xml:space="preserve"> lub inne osoby, przy pomocy kt</w:t>
      </w:r>
      <w:r>
        <w:rPr>
          <w:sz w:val="20"/>
          <w:szCs w:val="20"/>
          <w:lang w:eastAsia="en-US"/>
        </w:rPr>
        <w:t>ó</w:t>
      </w:r>
      <w:r>
        <w:rPr>
          <w:sz w:val="20"/>
          <w:szCs w:val="20"/>
          <w:lang w:eastAsia="en-US"/>
        </w:rPr>
        <w:t>rych Wykonawca realizowa</w:t>
      </w:r>
      <w:r>
        <w:rPr>
          <w:sz w:val="20"/>
          <w:szCs w:val="20"/>
          <w:lang w:eastAsia="en-US"/>
        </w:rPr>
        <w:t>ł</w:t>
      </w:r>
      <w:r>
        <w:rPr>
          <w:sz w:val="20"/>
          <w:szCs w:val="20"/>
          <w:lang w:eastAsia="en-US"/>
        </w:rPr>
        <w:t xml:space="preserve"> przedmiot umowy, niezale</w:t>
      </w:r>
      <w:r>
        <w:rPr>
          <w:sz w:val="20"/>
          <w:szCs w:val="20"/>
          <w:lang w:eastAsia="en-US"/>
        </w:rPr>
        <w:t>ż</w:t>
      </w:r>
      <w:r>
        <w:rPr>
          <w:sz w:val="20"/>
          <w:szCs w:val="20"/>
          <w:lang w:eastAsia="en-US"/>
        </w:rPr>
        <w:t>nie od charakteru prawnego wsp</w:t>
      </w:r>
      <w:r>
        <w:rPr>
          <w:sz w:val="20"/>
          <w:szCs w:val="20"/>
          <w:lang w:eastAsia="en-US"/>
        </w:rPr>
        <w:t>ół</w:t>
      </w:r>
      <w:r>
        <w:rPr>
          <w:sz w:val="20"/>
          <w:szCs w:val="20"/>
          <w:lang w:eastAsia="en-US"/>
        </w:rPr>
        <w:t>pracy tych os</w:t>
      </w:r>
      <w:r>
        <w:rPr>
          <w:sz w:val="20"/>
          <w:szCs w:val="20"/>
          <w:lang w:eastAsia="en-US"/>
        </w:rPr>
        <w:t>ó</w:t>
      </w:r>
      <w:r>
        <w:rPr>
          <w:sz w:val="20"/>
          <w:szCs w:val="20"/>
          <w:lang w:eastAsia="en-US"/>
        </w:rPr>
        <w:t>b z Wykonawc</w:t>
      </w:r>
      <w:r>
        <w:rPr>
          <w:sz w:val="20"/>
          <w:szCs w:val="20"/>
          <w:lang w:eastAsia="en-US"/>
        </w:rPr>
        <w:t>ą</w:t>
      </w:r>
      <w:r w:rsidRPr="004823E3">
        <w:rPr>
          <w:sz w:val="20"/>
          <w:szCs w:val="20"/>
          <w:lang w:eastAsia="en-US"/>
        </w:rPr>
        <w:t xml:space="preserve"> lub te</w:t>
      </w:r>
      <w:r w:rsidRPr="004823E3">
        <w:rPr>
          <w:sz w:val="20"/>
          <w:szCs w:val="20"/>
          <w:lang w:eastAsia="en-US"/>
        </w:rPr>
        <w:t>ż</w:t>
      </w:r>
      <w:r w:rsidRPr="004823E3">
        <w:rPr>
          <w:sz w:val="20"/>
          <w:szCs w:val="20"/>
          <w:lang w:eastAsia="en-US"/>
        </w:rPr>
        <w:t xml:space="preserve"> poprzez z</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 pisemnego o</w:t>
      </w:r>
      <w:r w:rsidRPr="004823E3">
        <w:rPr>
          <w:sz w:val="20"/>
          <w:szCs w:val="20"/>
          <w:lang w:eastAsia="en-US"/>
        </w:rPr>
        <w:t>ś</w:t>
      </w:r>
      <w:r w:rsidRPr="004823E3">
        <w:rPr>
          <w:sz w:val="20"/>
          <w:szCs w:val="20"/>
          <w:lang w:eastAsia="en-US"/>
        </w:rPr>
        <w:t xml:space="preserve">wiadczenia, </w:t>
      </w:r>
      <w:r w:rsidRPr="004823E3">
        <w:rPr>
          <w:sz w:val="20"/>
          <w:szCs w:val="20"/>
          <w:lang w:eastAsia="en-US"/>
        </w:rPr>
        <w:t>ż</w:t>
      </w:r>
      <w:r w:rsidRPr="004823E3">
        <w:rPr>
          <w:sz w:val="20"/>
          <w:szCs w:val="20"/>
          <w:lang w:eastAsia="en-US"/>
        </w:rPr>
        <w:t>e wszystkie materia</w:t>
      </w:r>
      <w:r w:rsidRPr="004823E3">
        <w:rPr>
          <w:sz w:val="20"/>
          <w:szCs w:val="20"/>
          <w:lang w:eastAsia="en-US"/>
        </w:rPr>
        <w:t>ł</w:t>
      </w:r>
      <w:r w:rsidRPr="004823E3">
        <w:rPr>
          <w:sz w:val="20"/>
          <w:szCs w:val="20"/>
          <w:lang w:eastAsia="en-US"/>
        </w:rPr>
        <w:t>y lub ich odpowiednia cz</w:t>
      </w:r>
      <w:r w:rsidRPr="004823E3">
        <w:rPr>
          <w:sz w:val="20"/>
          <w:szCs w:val="20"/>
          <w:lang w:eastAsia="en-US"/>
        </w:rPr>
        <w:t>ęść</w:t>
      </w:r>
      <w:r w:rsidRPr="004823E3">
        <w:rPr>
          <w:sz w:val="20"/>
          <w:szCs w:val="20"/>
          <w:lang w:eastAsia="en-US"/>
        </w:rPr>
        <w:t xml:space="preserve"> jest jego samodzielnym dzie</w:t>
      </w:r>
      <w:r w:rsidRPr="004823E3">
        <w:rPr>
          <w:sz w:val="20"/>
          <w:szCs w:val="20"/>
          <w:lang w:eastAsia="en-US"/>
        </w:rPr>
        <w:t>ł</w:t>
      </w:r>
      <w:r w:rsidRPr="004823E3">
        <w:rPr>
          <w:sz w:val="20"/>
          <w:szCs w:val="20"/>
          <w:lang w:eastAsia="en-US"/>
        </w:rPr>
        <w:t>em i posiada wszelkie wy</w:t>
      </w:r>
      <w:r w:rsidRPr="004823E3">
        <w:rPr>
          <w:sz w:val="20"/>
          <w:szCs w:val="20"/>
          <w:lang w:eastAsia="en-US"/>
        </w:rPr>
        <w:t>łą</w:t>
      </w:r>
      <w:r w:rsidRPr="004823E3">
        <w:rPr>
          <w:sz w:val="20"/>
          <w:szCs w:val="20"/>
          <w:lang w:eastAsia="en-US"/>
        </w:rPr>
        <w:t>czne i samodzielne prawa autorskie.</w:t>
      </w:r>
    </w:p>
    <w:p w:rsidR="006269AC" w:rsidRPr="00D77A86" w:rsidRDefault="006269AC"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Przeniesienie na Zamawiaj</w:t>
      </w:r>
      <w:r w:rsidRPr="004823E3">
        <w:rPr>
          <w:sz w:val="20"/>
          <w:szCs w:val="20"/>
          <w:lang w:eastAsia="en-US"/>
        </w:rPr>
        <w:t>ą</w:t>
      </w:r>
      <w:r w:rsidRPr="004823E3">
        <w:rPr>
          <w:sz w:val="20"/>
          <w:szCs w:val="20"/>
          <w:lang w:eastAsia="en-US"/>
        </w:rPr>
        <w:t>cego autorskich praw maj</w:t>
      </w:r>
      <w:r w:rsidRPr="004823E3">
        <w:rPr>
          <w:sz w:val="20"/>
          <w:szCs w:val="20"/>
          <w:lang w:eastAsia="en-US"/>
        </w:rPr>
        <w:t>ą</w:t>
      </w:r>
      <w:r w:rsidRPr="004823E3">
        <w:rPr>
          <w:sz w:val="20"/>
          <w:szCs w:val="20"/>
          <w:lang w:eastAsia="en-US"/>
        </w:rPr>
        <w:t>tkowych wymienionych w</w:t>
      </w:r>
      <w:r w:rsidRPr="000F6B40">
        <w:rPr>
          <w:sz w:val="20"/>
          <w:szCs w:val="20"/>
          <w:lang w:eastAsia="en-US"/>
        </w:rPr>
        <w:t> </w:t>
      </w:r>
      <w:r w:rsidRPr="004823E3">
        <w:rPr>
          <w:sz w:val="20"/>
          <w:szCs w:val="20"/>
          <w:lang w:eastAsia="en-US"/>
        </w:rPr>
        <w:t>niniejszym paragrafie oraz prawa do wyra</w:t>
      </w:r>
      <w:r w:rsidRPr="004823E3">
        <w:rPr>
          <w:sz w:val="20"/>
          <w:szCs w:val="20"/>
          <w:lang w:eastAsia="en-US"/>
        </w:rPr>
        <w:t>ż</w:t>
      </w:r>
      <w:r w:rsidRPr="004823E3">
        <w:rPr>
          <w:sz w:val="20"/>
          <w:szCs w:val="20"/>
          <w:lang w:eastAsia="en-US"/>
        </w:rPr>
        <w:t>ania zgody, o kt</w:t>
      </w:r>
      <w:r w:rsidRPr="004823E3">
        <w:rPr>
          <w:sz w:val="20"/>
          <w:szCs w:val="20"/>
          <w:lang w:eastAsia="en-US"/>
        </w:rPr>
        <w:t>ó</w:t>
      </w:r>
      <w:r w:rsidRPr="004823E3">
        <w:rPr>
          <w:sz w:val="20"/>
          <w:szCs w:val="20"/>
          <w:lang w:eastAsia="en-US"/>
        </w:rPr>
        <w:t>rym mowa w ust. 4, nast</w:t>
      </w:r>
      <w:r w:rsidRPr="004823E3">
        <w:rPr>
          <w:sz w:val="20"/>
          <w:szCs w:val="20"/>
          <w:lang w:eastAsia="en-US"/>
        </w:rPr>
        <w:t>ę</w:t>
      </w:r>
      <w:r w:rsidRPr="004823E3">
        <w:rPr>
          <w:sz w:val="20"/>
          <w:szCs w:val="20"/>
          <w:lang w:eastAsia="en-US"/>
        </w:rPr>
        <w:t>puje bez ogranicze</w:t>
      </w:r>
      <w:r w:rsidRPr="004823E3">
        <w:rPr>
          <w:sz w:val="20"/>
          <w:szCs w:val="20"/>
          <w:lang w:eastAsia="en-US"/>
        </w:rPr>
        <w:t>ń</w:t>
      </w:r>
      <w:r w:rsidRPr="004823E3">
        <w:rPr>
          <w:sz w:val="20"/>
          <w:szCs w:val="20"/>
          <w:lang w:eastAsia="en-US"/>
        </w:rPr>
        <w:t>, co do czasu, ilo</w:t>
      </w:r>
      <w:r w:rsidRPr="004823E3">
        <w:rPr>
          <w:sz w:val="20"/>
          <w:szCs w:val="20"/>
          <w:lang w:eastAsia="en-US"/>
        </w:rPr>
        <w:t>ś</w:t>
      </w:r>
      <w:r w:rsidRPr="004823E3">
        <w:rPr>
          <w:sz w:val="20"/>
          <w:szCs w:val="20"/>
          <w:lang w:eastAsia="en-US"/>
        </w:rPr>
        <w:t>ci i terytorium (dotyczy zar</w:t>
      </w:r>
      <w:r w:rsidRPr="004823E3">
        <w:rPr>
          <w:sz w:val="20"/>
          <w:szCs w:val="20"/>
          <w:lang w:eastAsia="en-US"/>
        </w:rPr>
        <w:t>ó</w:t>
      </w:r>
      <w:r w:rsidRPr="004823E3">
        <w:rPr>
          <w:sz w:val="20"/>
          <w:szCs w:val="20"/>
          <w:lang w:eastAsia="en-US"/>
        </w:rPr>
        <w:t>wno terenu Rzeczpospolitej Polskiej, jak i obszaru poza jej granicami).</w:t>
      </w:r>
    </w:p>
    <w:p w:rsidR="006269AC" w:rsidRPr="00D77A86" w:rsidRDefault="006269AC"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przypadku gdy osoba trzecia wyst</w:t>
      </w:r>
      <w:r w:rsidRPr="004823E3">
        <w:rPr>
          <w:sz w:val="20"/>
          <w:szCs w:val="20"/>
          <w:lang w:eastAsia="en-US"/>
        </w:rPr>
        <w:t>ą</w:t>
      </w:r>
      <w:r w:rsidRPr="004823E3">
        <w:rPr>
          <w:sz w:val="20"/>
          <w:szCs w:val="20"/>
          <w:lang w:eastAsia="en-US"/>
        </w:rPr>
        <w:t>pi przeciwko Zamawiaj</w:t>
      </w:r>
      <w:r w:rsidRPr="004823E3">
        <w:rPr>
          <w:sz w:val="20"/>
          <w:szCs w:val="20"/>
          <w:lang w:eastAsia="en-US"/>
        </w:rPr>
        <w:t>ą</w:t>
      </w:r>
      <w:r w:rsidRPr="004823E3">
        <w:rPr>
          <w:sz w:val="20"/>
          <w:szCs w:val="20"/>
          <w:lang w:eastAsia="en-US"/>
        </w:rPr>
        <w:t>cemu z roszczeniem o naruszenie praw autorskich poprzez wykorzystanie materia</w:t>
      </w:r>
      <w:r w:rsidRPr="004823E3">
        <w:rPr>
          <w:sz w:val="20"/>
          <w:szCs w:val="20"/>
          <w:lang w:eastAsia="en-US"/>
        </w:rPr>
        <w:t>łó</w:t>
      </w:r>
      <w:r w:rsidRPr="004823E3">
        <w:rPr>
          <w:sz w:val="20"/>
          <w:szCs w:val="20"/>
          <w:lang w:eastAsia="en-US"/>
        </w:rPr>
        <w:t>w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niniejszej umowy, Wykonawca zobowi</w:t>
      </w:r>
      <w:r w:rsidRPr="004823E3">
        <w:rPr>
          <w:sz w:val="20"/>
          <w:szCs w:val="20"/>
          <w:lang w:eastAsia="en-US"/>
        </w:rPr>
        <w:t>ą</w:t>
      </w:r>
      <w:r w:rsidRPr="004823E3">
        <w:rPr>
          <w:sz w:val="20"/>
          <w:szCs w:val="20"/>
          <w:lang w:eastAsia="en-US"/>
        </w:rPr>
        <w:t>zany b</w:t>
      </w:r>
      <w:r w:rsidRPr="004823E3">
        <w:rPr>
          <w:sz w:val="20"/>
          <w:szCs w:val="20"/>
          <w:lang w:eastAsia="en-US"/>
        </w:rPr>
        <w:t>ę</w:t>
      </w:r>
      <w:r w:rsidRPr="004823E3">
        <w:rPr>
          <w:sz w:val="20"/>
          <w:szCs w:val="20"/>
          <w:lang w:eastAsia="en-US"/>
        </w:rPr>
        <w:t>dzie pokry</w:t>
      </w:r>
      <w:r w:rsidRPr="004823E3">
        <w:rPr>
          <w:sz w:val="20"/>
          <w:szCs w:val="20"/>
          <w:lang w:eastAsia="en-US"/>
        </w:rPr>
        <w:t>ć</w:t>
      </w:r>
      <w:r w:rsidRPr="004823E3">
        <w:rPr>
          <w:sz w:val="20"/>
          <w:szCs w:val="20"/>
          <w:lang w:eastAsia="en-US"/>
        </w:rPr>
        <w:t xml:space="preserve"> wszystkie zas</w:t>
      </w:r>
      <w:r w:rsidRPr="004823E3">
        <w:rPr>
          <w:sz w:val="20"/>
          <w:szCs w:val="20"/>
          <w:lang w:eastAsia="en-US"/>
        </w:rPr>
        <w:t>ą</w:t>
      </w:r>
      <w:r w:rsidRPr="004823E3">
        <w:rPr>
          <w:sz w:val="20"/>
          <w:szCs w:val="20"/>
          <w:lang w:eastAsia="en-US"/>
        </w:rPr>
        <w:t>dzone od Zamawiaj</w:t>
      </w:r>
      <w:r w:rsidRPr="004823E3">
        <w:rPr>
          <w:sz w:val="20"/>
          <w:szCs w:val="20"/>
          <w:lang w:eastAsia="en-US"/>
        </w:rPr>
        <w:t>ą</w:t>
      </w:r>
      <w:r w:rsidRPr="004823E3">
        <w:rPr>
          <w:sz w:val="20"/>
          <w:szCs w:val="20"/>
          <w:lang w:eastAsia="en-US"/>
        </w:rPr>
        <w:t>cego nale</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koszty s</w:t>
      </w:r>
      <w:r w:rsidRPr="004823E3">
        <w:rPr>
          <w:sz w:val="20"/>
          <w:szCs w:val="20"/>
          <w:lang w:eastAsia="en-US"/>
        </w:rPr>
        <w:t>ą</w:t>
      </w:r>
      <w:r w:rsidRPr="004823E3">
        <w:rPr>
          <w:sz w:val="20"/>
          <w:szCs w:val="20"/>
          <w:lang w:eastAsia="en-US"/>
        </w:rPr>
        <w:t>dowe, koszty zast</w:t>
      </w:r>
      <w:r w:rsidRPr="004823E3">
        <w:rPr>
          <w:sz w:val="20"/>
          <w:szCs w:val="20"/>
          <w:lang w:eastAsia="en-US"/>
        </w:rPr>
        <w:t>ę</w:t>
      </w:r>
      <w:r w:rsidRPr="004823E3">
        <w:rPr>
          <w:sz w:val="20"/>
          <w:szCs w:val="20"/>
          <w:lang w:eastAsia="en-US"/>
        </w:rPr>
        <w:t>pstwa procesowego lub koszty polubownego za</w:t>
      </w:r>
      <w:r w:rsidRPr="004823E3">
        <w:rPr>
          <w:sz w:val="20"/>
          <w:szCs w:val="20"/>
          <w:lang w:eastAsia="en-US"/>
        </w:rPr>
        <w:t>ł</w:t>
      </w:r>
      <w:r w:rsidRPr="004823E3">
        <w:rPr>
          <w:sz w:val="20"/>
          <w:szCs w:val="20"/>
          <w:lang w:eastAsia="en-US"/>
        </w:rPr>
        <w:t xml:space="preserve">atwienia sprawy </w:t>
      </w:r>
      <w:r w:rsidRPr="000F6B40">
        <w:rPr>
          <w:sz w:val="20"/>
          <w:szCs w:val="20"/>
          <w:lang w:eastAsia="en-US"/>
        </w:rPr>
        <w:t>–</w:t>
      </w:r>
      <w:r w:rsidRPr="004823E3">
        <w:rPr>
          <w:sz w:val="20"/>
          <w:szCs w:val="20"/>
          <w:lang w:eastAsia="en-US"/>
        </w:rPr>
        <w:t xml:space="preserve"> w zakresie w jakim </w:t>
      </w:r>
      <w:r>
        <w:rPr>
          <w:sz w:val="20"/>
          <w:szCs w:val="20"/>
          <w:lang w:eastAsia="en-US"/>
        </w:rPr>
        <w:t>Zamawiaj</w:t>
      </w:r>
      <w:r>
        <w:rPr>
          <w:sz w:val="20"/>
          <w:szCs w:val="20"/>
          <w:lang w:eastAsia="en-US"/>
        </w:rPr>
        <w:t>ą</w:t>
      </w:r>
      <w:r>
        <w:rPr>
          <w:sz w:val="20"/>
          <w:szCs w:val="20"/>
          <w:lang w:eastAsia="en-US"/>
        </w:rPr>
        <w:t xml:space="preserve">cy </w:t>
      </w:r>
      <w:r w:rsidRPr="004823E3">
        <w:rPr>
          <w:sz w:val="20"/>
          <w:szCs w:val="20"/>
          <w:lang w:eastAsia="en-US"/>
        </w:rPr>
        <w:t>uzna</w:t>
      </w:r>
      <w:r w:rsidRPr="004823E3">
        <w:rPr>
          <w:sz w:val="20"/>
          <w:szCs w:val="20"/>
          <w:lang w:eastAsia="en-US"/>
        </w:rPr>
        <w:t>ł</w:t>
      </w:r>
      <w:r w:rsidRPr="004823E3">
        <w:rPr>
          <w:sz w:val="20"/>
          <w:szCs w:val="20"/>
          <w:lang w:eastAsia="en-US"/>
        </w:rPr>
        <w:t xml:space="preserve"> roszczenie osoby trzeciej oraz pokry</w:t>
      </w:r>
      <w:r w:rsidRPr="004823E3">
        <w:rPr>
          <w:sz w:val="20"/>
          <w:szCs w:val="20"/>
          <w:lang w:eastAsia="en-US"/>
        </w:rPr>
        <w:t>ć</w:t>
      </w:r>
      <w:r w:rsidRPr="004823E3">
        <w:rPr>
          <w:sz w:val="20"/>
          <w:szCs w:val="20"/>
          <w:lang w:eastAsia="en-US"/>
        </w:rPr>
        <w:t xml:space="preserve"> inne koszty poniesione przez Zamawiaj</w:t>
      </w:r>
      <w:r w:rsidRPr="004823E3">
        <w:rPr>
          <w:sz w:val="20"/>
          <w:szCs w:val="20"/>
          <w:lang w:eastAsia="en-US"/>
        </w:rPr>
        <w:t>ą</w:t>
      </w:r>
      <w:r w:rsidRPr="004823E3">
        <w:rPr>
          <w:sz w:val="20"/>
          <w:szCs w:val="20"/>
          <w:lang w:eastAsia="en-US"/>
        </w:rPr>
        <w:t>cego z tego tytu</w:t>
      </w:r>
      <w:r w:rsidRPr="004823E3">
        <w:rPr>
          <w:sz w:val="20"/>
          <w:szCs w:val="20"/>
          <w:lang w:eastAsia="en-US"/>
        </w:rPr>
        <w:t>ł</w:t>
      </w:r>
      <w:r w:rsidRPr="004823E3">
        <w:rPr>
          <w:sz w:val="20"/>
          <w:szCs w:val="20"/>
          <w:lang w:eastAsia="en-US"/>
        </w:rPr>
        <w:t>u</w:t>
      </w:r>
      <w:r>
        <w:rPr>
          <w:sz w:val="20"/>
          <w:szCs w:val="20"/>
          <w:lang w:eastAsia="en-US"/>
        </w:rPr>
        <w:t>, w tym wszelkie koszty obs</w:t>
      </w:r>
      <w:r>
        <w:rPr>
          <w:sz w:val="20"/>
          <w:szCs w:val="20"/>
          <w:lang w:eastAsia="en-US"/>
        </w:rPr>
        <w:t>ł</w:t>
      </w:r>
      <w:r>
        <w:rPr>
          <w:sz w:val="20"/>
          <w:szCs w:val="20"/>
          <w:lang w:eastAsia="en-US"/>
        </w:rPr>
        <w:t>ugi prawnej.</w:t>
      </w:r>
    </w:p>
    <w:p w:rsidR="006269AC" w:rsidRDefault="006269AC"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zastrzega sobie prawo uczestniczenia w ewentualnym procesie lub negocjacjach osobi</w:t>
      </w:r>
      <w:r w:rsidRPr="004823E3">
        <w:rPr>
          <w:sz w:val="20"/>
          <w:szCs w:val="20"/>
          <w:lang w:eastAsia="en-US"/>
        </w:rPr>
        <w:t>ś</w:t>
      </w:r>
      <w:r w:rsidRPr="004823E3">
        <w:rPr>
          <w:sz w:val="20"/>
          <w:szCs w:val="20"/>
          <w:lang w:eastAsia="en-US"/>
        </w:rPr>
        <w:t>cie lub poprzez ustanowionego pe</w:t>
      </w:r>
      <w:r w:rsidRPr="004823E3">
        <w:rPr>
          <w:sz w:val="20"/>
          <w:szCs w:val="20"/>
          <w:lang w:eastAsia="en-US"/>
        </w:rPr>
        <w:t>ł</w:t>
      </w:r>
      <w:r w:rsidRPr="004823E3">
        <w:rPr>
          <w:sz w:val="20"/>
          <w:szCs w:val="20"/>
          <w:lang w:eastAsia="en-US"/>
        </w:rPr>
        <w:t>nomocnika.</w:t>
      </w:r>
    </w:p>
    <w:p w:rsidR="006269AC" w:rsidRPr="001334D9" w:rsidRDefault="006269AC"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sytuacji je</w:t>
      </w:r>
      <w:r w:rsidRPr="001334D9">
        <w:rPr>
          <w:sz w:val="20"/>
          <w:szCs w:val="20"/>
          <w:lang w:eastAsia="en-US"/>
        </w:rPr>
        <w:t>ś</w:t>
      </w:r>
      <w:r w:rsidRPr="001334D9">
        <w:rPr>
          <w:sz w:val="20"/>
          <w:szCs w:val="20"/>
          <w:lang w:eastAsia="en-US"/>
        </w:rPr>
        <w:t>li materia</w:t>
      </w:r>
      <w:r w:rsidRPr="001334D9">
        <w:rPr>
          <w:sz w:val="20"/>
          <w:szCs w:val="20"/>
          <w:lang w:eastAsia="en-US"/>
        </w:rPr>
        <w:t>ł</w:t>
      </w:r>
      <w:r w:rsidRPr="001334D9">
        <w:rPr>
          <w:sz w:val="20"/>
          <w:szCs w:val="20"/>
          <w:lang w:eastAsia="en-US"/>
        </w:rPr>
        <w:t>y nie zosta</w:t>
      </w:r>
      <w:r w:rsidRPr="001334D9">
        <w:rPr>
          <w:sz w:val="20"/>
          <w:szCs w:val="20"/>
          <w:lang w:eastAsia="en-US"/>
        </w:rPr>
        <w:t>ł</w:t>
      </w:r>
      <w:r w:rsidRPr="001334D9">
        <w:rPr>
          <w:sz w:val="20"/>
          <w:szCs w:val="20"/>
          <w:lang w:eastAsia="en-US"/>
        </w:rPr>
        <w:t>y wytworzone w zwi</w:t>
      </w:r>
      <w:r w:rsidRPr="001334D9">
        <w:rPr>
          <w:sz w:val="20"/>
          <w:szCs w:val="20"/>
          <w:lang w:eastAsia="en-US"/>
        </w:rPr>
        <w:t>ą</w:t>
      </w:r>
      <w:r w:rsidRPr="001334D9">
        <w:rPr>
          <w:sz w:val="20"/>
          <w:szCs w:val="20"/>
          <w:lang w:eastAsia="en-US"/>
        </w:rPr>
        <w:t>zku z realizacj</w:t>
      </w:r>
      <w:r w:rsidRPr="001334D9">
        <w:rPr>
          <w:sz w:val="20"/>
          <w:szCs w:val="20"/>
          <w:lang w:eastAsia="en-US"/>
        </w:rPr>
        <w:t>ą</w:t>
      </w:r>
      <w:r w:rsidRPr="001334D9">
        <w:rPr>
          <w:sz w:val="20"/>
          <w:szCs w:val="20"/>
          <w:lang w:eastAsia="en-US"/>
        </w:rPr>
        <w:t xml:space="preserve"> umowy, Wykonawca 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w:t>
      </w:r>
      <w:r>
        <w:rPr>
          <w:sz w:val="20"/>
          <w:szCs w:val="20"/>
          <w:lang w:eastAsia="en-US"/>
        </w:rPr>
        <w:t xml:space="preserve"> udzieli Zamawiaj</w:t>
      </w:r>
      <w:r>
        <w:rPr>
          <w:sz w:val="20"/>
          <w:szCs w:val="20"/>
          <w:lang w:eastAsia="en-US"/>
        </w:rPr>
        <w:t>ą</w:t>
      </w:r>
      <w:r>
        <w:rPr>
          <w:sz w:val="20"/>
          <w:szCs w:val="20"/>
          <w:lang w:eastAsia="en-US"/>
        </w:rPr>
        <w:t xml:space="preserve">cemu </w:t>
      </w:r>
      <w:r w:rsidRPr="001334D9">
        <w:rPr>
          <w:sz w:val="20"/>
          <w:szCs w:val="20"/>
          <w:lang w:eastAsia="en-US"/>
        </w:rPr>
        <w:t>wy</w:t>
      </w:r>
      <w:r w:rsidRPr="001334D9">
        <w:rPr>
          <w:sz w:val="20"/>
          <w:szCs w:val="20"/>
          <w:lang w:eastAsia="en-US"/>
        </w:rPr>
        <w:t>łą</w:t>
      </w:r>
      <w:r w:rsidRPr="001334D9">
        <w:rPr>
          <w:sz w:val="20"/>
          <w:szCs w:val="20"/>
          <w:lang w:eastAsia="en-US"/>
        </w:rPr>
        <w:t>cznej, nieograniczonej terytorialnie ani czasowo licencji do korzystania z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6269AC" w:rsidRDefault="006269AC" w:rsidP="006E187A">
      <w:pPr>
        <w:pStyle w:val="ListParagraph"/>
        <w:numPr>
          <w:ilvl w:val="0"/>
          <w:numId w:val="27"/>
        </w:numPr>
        <w:spacing w:before="120" w:after="120" w:line="240" w:lineRule="auto"/>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sidRPr="001334D9">
        <w:rPr>
          <w:rFonts w:hAnsi="Calibri" w:cs="Calibri"/>
          <w:sz w:val="20"/>
          <w:szCs w:val="20"/>
        </w:rPr>
        <w:t xml:space="preserve">drukarską i </w:t>
      </w:r>
      <w:r w:rsidRPr="001334D9">
        <w:rPr>
          <w:rFonts w:hAnsi="Calibri" w:cs="Calibri"/>
          <w:sz w:val="20"/>
          <w:szCs w:val="20"/>
          <w:lang w:eastAsia="en-US"/>
        </w:rPr>
        <w:t>cyfrową;</w:t>
      </w:r>
    </w:p>
    <w:p w:rsidR="006269AC" w:rsidRPr="00740090" w:rsidRDefault="006269AC" w:rsidP="006E187A">
      <w:pPr>
        <w:pStyle w:val="ListParagraph"/>
        <w:numPr>
          <w:ilvl w:val="0"/>
          <w:numId w:val="27"/>
        </w:numPr>
        <w:spacing w:after="0" w:line="240" w:lineRule="auto"/>
        <w:jc w:val="both"/>
        <w:rPr>
          <w:rFonts w:hAnsi="Calibri" w:cs="Calibri"/>
          <w:sz w:val="20"/>
          <w:szCs w:val="20"/>
        </w:rPr>
      </w:pPr>
      <w:r w:rsidRPr="00F01AAE">
        <w:rPr>
          <w:rFonts w:hAnsi="Calibri" w:cs="Calibri"/>
          <w:color w:val="333333"/>
          <w:sz w:val="20"/>
          <w:szCs w:val="20"/>
          <w:shd w:val="clear" w:color="auto" w:fill="FFFFFF"/>
        </w:rPr>
        <w:t>w zakresie obrotu oryginałem albo egzemplarzami, na których utwór utrwalono - wprowadzanie do obrotu, użyczenie lub najem oryginału albo egzemplarzy;</w:t>
      </w:r>
    </w:p>
    <w:p w:rsidR="006269AC" w:rsidRPr="001334D9" w:rsidRDefault="006269AC" w:rsidP="006E187A">
      <w:pPr>
        <w:pStyle w:val="ListParagraph"/>
        <w:numPr>
          <w:ilvl w:val="0"/>
          <w:numId w:val="27"/>
        </w:numPr>
        <w:spacing w:before="120" w:after="120" w:line="240" w:lineRule="auto"/>
        <w:ind w:left="567" w:hanging="283"/>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 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p>
    <w:p w:rsidR="006269AC" w:rsidRDefault="006269AC" w:rsidP="006E187A">
      <w:pPr>
        <w:suppressAutoHyphens/>
        <w:autoSpaceDE w:val="0"/>
        <w:spacing w:before="240" w:after="0" w:line="240" w:lineRule="auto"/>
        <w:jc w:val="center"/>
        <w:rPr>
          <w:b/>
          <w:color w:val="000000"/>
          <w:sz w:val="28"/>
          <w:szCs w:val="28"/>
          <w:lang w:eastAsia="hi-IN" w:bidi="hi-IN"/>
        </w:rPr>
      </w:pPr>
      <w:r w:rsidRPr="004823E3">
        <w:rPr>
          <w:b/>
          <w:color w:val="000000"/>
          <w:sz w:val="28"/>
          <w:szCs w:val="28"/>
          <w:lang w:eastAsia="hi-IN" w:bidi="hi-IN"/>
        </w:rPr>
        <w:t>§</w:t>
      </w:r>
      <w:r w:rsidRPr="004823E3">
        <w:rPr>
          <w:b/>
          <w:color w:val="000000"/>
          <w:sz w:val="28"/>
          <w:szCs w:val="28"/>
          <w:lang w:eastAsia="hi-IN" w:bidi="hi-IN"/>
        </w:rPr>
        <w:t xml:space="preserve"> 9</w:t>
      </w:r>
    </w:p>
    <w:p w:rsidR="006269AC" w:rsidRDefault="006269AC" w:rsidP="006E187A">
      <w:pPr>
        <w:tabs>
          <w:tab w:val="center" w:pos="4536"/>
          <w:tab w:val="left" w:pos="8102"/>
        </w:tabs>
        <w:suppressAutoHyphens/>
        <w:autoSpaceDE w:val="0"/>
        <w:spacing w:after="240" w:line="240" w:lineRule="auto"/>
        <w:rPr>
          <w:color w:val="000000"/>
          <w:sz w:val="28"/>
          <w:szCs w:val="28"/>
          <w:lang w:eastAsia="hi-IN" w:bidi="hi-IN"/>
        </w:rPr>
      </w:pPr>
      <w:r w:rsidRPr="00C178C3">
        <w:rPr>
          <w:color w:val="000000"/>
          <w:sz w:val="28"/>
          <w:szCs w:val="28"/>
          <w:lang w:eastAsia="hi-IN" w:bidi="hi-IN"/>
        </w:rPr>
        <w:tab/>
      </w:r>
      <w:r w:rsidRPr="004823E3">
        <w:rPr>
          <w:color w:val="000000"/>
          <w:sz w:val="28"/>
          <w:szCs w:val="28"/>
          <w:lang w:eastAsia="hi-IN" w:bidi="hi-IN"/>
        </w:rPr>
        <w:t>Obowi</w:t>
      </w:r>
      <w:r w:rsidRPr="004823E3">
        <w:rPr>
          <w:color w:val="000000"/>
          <w:sz w:val="28"/>
          <w:szCs w:val="28"/>
          <w:lang w:eastAsia="hi-IN" w:bidi="hi-IN"/>
        </w:rPr>
        <w:t>ą</w:t>
      </w:r>
      <w:r w:rsidRPr="004823E3">
        <w:rPr>
          <w:color w:val="000000"/>
          <w:sz w:val="28"/>
          <w:szCs w:val="28"/>
          <w:lang w:eastAsia="hi-IN" w:bidi="hi-IN"/>
        </w:rPr>
        <w:t>zki w zakresie przechowywania dokument</w:t>
      </w:r>
      <w:r w:rsidRPr="004823E3">
        <w:rPr>
          <w:color w:val="000000"/>
          <w:sz w:val="28"/>
          <w:szCs w:val="28"/>
          <w:lang w:eastAsia="hi-IN" w:bidi="hi-IN"/>
        </w:rPr>
        <w:t>ó</w:t>
      </w:r>
      <w:r w:rsidRPr="004823E3">
        <w:rPr>
          <w:color w:val="000000"/>
          <w:sz w:val="28"/>
          <w:szCs w:val="28"/>
          <w:lang w:eastAsia="hi-IN" w:bidi="hi-IN"/>
        </w:rPr>
        <w:t xml:space="preserve">w oraz kontroli </w:t>
      </w:r>
    </w:p>
    <w:p w:rsidR="006269AC" w:rsidRPr="00D77A8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jest obowi</w:t>
      </w:r>
      <w:r w:rsidRPr="004823E3">
        <w:rPr>
          <w:color w:val="000000"/>
          <w:sz w:val="20"/>
          <w:szCs w:val="20"/>
          <w:lang w:eastAsia="hi-IN" w:bidi="hi-IN"/>
        </w:rPr>
        <w:t>ą</w:t>
      </w:r>
      <w:r w:rsidRPr="004823E3">
        <w:rPr>
          <w:color w:val="000000"/>
          <w:sz w:val="20"/>
          <w:szCs w:val="20"/>
          <w:lang w:eastAsia="hi-IN" w:bidi="hi-IN"/>
        </w:rPr>
        <w:t>zany przechowywa</w:t>
      </w:r>
      <w:r w:rsidRPr="004823E3">
        <w:rPr>
          <w:color w:val="000000"/>
          <w:sz w:val="20"/>
          <w:szCs w:val="20"/>
          <w:lang w:eastAsia="hi-IN" w:bidi="hi-IN"/>
        </w:rPr>
        <w:t>ć</w:t>
      </w:r>
      <w:r>
        <w:rPr>
          <w:color w:val="000000"/>
          <w:sz w:val="20"/>
          <w:szCs w:val="20"/>
          <w:lang w:eastAsia="hi-IN" w:bidi="hi-IN"/>
        </w:rPr>
        <w:t xml:space="preserve"> i zapewni</w:t>
      </w:r>
      <w:r>
        <w:rPr>
          <w:color w:val="000000"/>
          <w:sz w:val="20"/>
          <w:szCs w:val="20"/>
          <w:lang w:eastAsia="hi-IN" w:bidi="hi-IN"/>
        </w:rPr>
        <w:t>ć</w:t>
      </w:r>
      <w:r>
        <w:rPr>
          <w:color w:val="000000"/>
          <w:sz w:val="20"/>
          <w:szCs w:val="20"/>
          <w:lang w:eastAsia="hi-IN" w:bidi="hi-IN"/>
        </w:rPr>
        <w:t xml:space="preserve"> dost</w:t>
      </w:r>
      <w:r>
        <w:rPr>
          <w:color w:val="000000"/>
          <w:sz w:val="20"/>
          <w:szCs w:val="20"/>
          <w:lang w:eastAsia="hi-IN" w:bidi="hi-IN"/>
        </w:rPr>
        <w:t>ę</w:t>
      </w:r>
      <w:r>
        <w:rPr>
          <w:color w:val="000000"/>
          <w:sz w:val="20"/>
          <w:szCs w:val="20"/>
          <w:lang w:eastAsia="hi-IN" w:bidi="hi-IN"/>
        </w:rPr>
        <w:t>p do</w:t>
      </w:r>
      <w:r w:rsidRPr="004823E3">
        <w:rPr>
          <w:color w:val="000000"/>
          <w:sz w:val="20"/>
          <w:szCs w:val="20"/>
          <w:lang w:eastAsia="hi-IN" w:bidi="hi-IN"/>
        </w:rPr>
        <w:t xml:space="preserve"> wszelki</w:t>
      </w:r>
      <w:r>
        <w:rPr>
          <w:color w:val="000000"/>
          <w:sz w:val="20"/>
          <w:szCs w:val="20"/>
          <w:lang w:eastAsia="hi-IN" w:bidi="hi-IN"/>
        </w:rPr>
        <w:t>ch</w:t>
      </w:r>
      <w:r w:rsidRPr="004823E3">
        <w:rPr>
          <w:color w:val="000000"/>
          <w:sz w:val="20"/>
          <w:szCs w:val="20"/>
          <w:lang w:eastAsia="hi-IN" w:bidi="hi-IN"/>
        </w:rPr>
        <w:t xml:space="preserve"> dokument</w:t>
      </w:r>
      <w:r>
        <w:rPr>
          <w:color w:val="000000"/>
          <w:sz w:val="20"/>
          <w:szCs w:val="20"/>
          <w:lang w:eastAsia="hi-IN" w:bidi="hi-IN"/>
        </w:rPr>
        <w:t>ó</w:t>
      </w:r>
      <w:r>
        <w:rPr>
          <w:color w:val="000000"/>
          <w:sz w:val="20"/>
          <w:szCs w:val="20"/>
          <w:lang w:eastAsia="hi-IN" w:bidi="hi-IN"/>
        </w:rPr>
        <w:t>w</w:t>
      </w:r>
      <w:r w:rsidRPr="004823E3">
        <w:rPr>
          <w:color w:val="000000"/>
          <w:sz w:val="20"/>
          <w:szCs w:val="20"/>
          <w:lang w:eastAsia="hi-IN" w:bidi="hi-IN"/>
        </w:rPr>
        <w:t xml:space="preserve"> umo</w:t>
      </w:r>
      <w:r w:rsidRPr="004823E3">
        <w:rPr>
          <w:color w:val="000000"/>
          <w:sz w:val="20"/>
          <w:szCs w:val="20"/>
          <w:lang w:eastAsia="hi-IN" w:bidi="hi-IN"/>
        </w:rPr>
        <w:t>ż</w:t>
      </w:r>
      <w:r w:rsidRPr="004823E3">
        <w:rPr>
          <w:color w:val="000000"/>
          <w:sz w:val="20"/>
          <w:szCs w:val="20"/>
          <w:lang w:eastAsia="hi-IN" w:bidi="hi-IN"/>
        </w:rPr>
        <w:t>liwiaj</w:t>
      </w:r>
      <w:r w:rsidRPr="004823E3">
        <w:rPr>
          <w:color w:val="000000"/>
          <w:sz w:val="20"/>
          <w:szCs w:val="20"/>
          <w:lang w:eastAsia="hi-IN" w:bidi="hi-IN"/>
        </w:rPr>
        <w:t>ą</w:t>
      </w:r>
      <w:r w:rsidRPr="004823E3">
        <w:rPr>
          <w:color w:val="000000"/>
          <w:sz w:val="20"/>
          <w:szCs w:val="20"/>
          <w:lang w:eastAsia="hi-IN" w:bidi="hi-IN"/>
        </w:rPr>
        <w:t>c</w:t>
      </w:r>
      <w:r>
        <w:rPr>
          <w:color w:val="000000"/>
          <w:sz w:val="20"/>
          <w:szCs w:val="20"/>
          <w:lang w:eastAsia="hi-IN" w:bidi="hi-IN"/>
        </w:rPr>
        <w:t>ych</w:t>
      </w:r>
      <w:r w:rsidRPr="004823E3">
        <w:rPr>
          <w:color w:val="000000"/>
          <w:sz w:val="20"/>
          <w:szCs w:val="20"/>
          <w:lang w:eastAsia="hi-IN" w:bidi="hi-IN"/>
        </w:rPr>
        <w:t xml:space="preserve"> weryfikacj</w:t>
      </w:r>
      <w:r w:rsidRPr="004823E3">
        <w:rPr>
          <w:color w:val="000000"/>
          <w:sz w:val="20"/>
          <w:szCs w:val="20"/>
          <w:lang w:eastAsia="hi-IN" w:bidi="hi-IN"/>
        </w:rPr>
        <w:t>ę</w:t>
      </w:r>
      <w:r w:rsidRPr="004823E3">
        <w:rPr>
          <w:color w:val="000000"/>
          <w:sz w:val="20"/>
          <w:szCs w:val="20"/>
          <w:lang w:eastAsia="hi-IN" w:bidi="hi-IN"/>
        </w:rPr>
        <w:t xml:space="preserve">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 nieprzekazane na mocy niniejszej umowy Zamawiaj</w:t>
      </w:r>
      <w:r w:rsidRPr="004823E3">
        <w:rPr>
          <w:color w:val="000000"/>
          <w:sz w:val="20"/>
          <w:szCs w:val="20"/>
          <w:lang w:eastAsia="hi-IN" w:bidi="hi-IN"/>
        </w:rPr>
        <w:t>ą</w:t>
      </w:r>
      <w:r w:rsidRPr="004823E3">
        <w:rPr>
          <w:color w:val="000000"/>
          <w:sz w:val="20"/>
          <w:szCs w:val="20"/>
          <w:lang w:eastAsia="hi-IN" w:bidi="hi-IN"/>
        </w:rPr>
        <w:t>cemu (Beneficjentowi).</w:t>
      </w:r>
    </w:p>
    <w:p w:rsidR="006269AC"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pacing w:val="-2"/>
          <w:sz w:val="20"/>
          <w:szCs w:val="20"/>
          <w:lang w:eastAsia="hi-IN" w:bidi="hi-IN"/>
        </w:rPr>
      </w:pPr>
      <w:r w:rsidRPr="004823E3">
        <w:rPr>
          <w:color w:val="000000"/>
          <w:spacing w:val="-2"/>
          <w:sz w:val="20"/>
          <w:szCs w:val="20"/>
          <w:lang w:eastAsia="hi-IN" w:bidi="hi-IN"/>
        </w:rPr>
        <w:t>Zamawiaj</w:t>
      </w:r>
      <w:r w:rsidRPr="004823E3">
        <w:rPr>
          <w:color w:val="000000"/>
          <w:spacing w:val="-2"/>
          <w:sz w:val="20"/>
          <w:szCs w:val="20"/>
          <w:lang w:eastAsia="hi-IN" w:bidi="hi-IN"/>
        </w:rPr>
        <w:t>ą</w:t>
      </w:r>
      <w:r w:rsidRPr="004823E3">
        <w:rPr>
          <w:color w:val="000000"/>
          <w:spacing w:val="-2"/>
          <w:sz w:val="20"/>
          <w:szCs w:val="20"/>
          <w:lang w:eastAsia="hi-IN" w:bidi="hi-IN"/>
        </w:rPr>
        <w:t>cy zastrzega sobie prawo do wgl</w:t>
      </w:r>
      <w:r w:rsidRPr="004823E3">
        <w:rPr>
          <w:color w:val="000000"/>
          <w:spacing w:val="-2"/>
          <w:sz w:val="20"/>
          <w:szCs w:val="20"/>
          <w:lang w:eastAsia="hi-IN" w:bidi="hi-IN"/>
        </w:rPr>
        <w:t>ą</w:t>
      </w:r>
      <w:r w:rsidRPr="004823E3">
        <w:rPr>
          <w:color w:val="000000"/>
          <w:spacing w:val="-2"/>
          <w:sz w:val="20"/>
          <w:szCs w:val="20"/>
          <w:lang w:eastAsia="hi-IN" w:bidi="hi-IN"/>
        </w:rPr>
        <w:t>du w ka</w:t>
      </w:r>
      <w:r w:rsidRPr="004823E3">
        <w:rPr>
          <w:color w:val="000000"/>
          <w:spacing w:val="-2"/>
          <w:sz w:val="20"/>
          <w:szCs w:val="20"/>
          <w:lang w:eastAsia="hi-IN" w:bidi="hi-IN"/>
        </w:rPr>
        <w:t>ż</w:t>
      </w:r>
      <w:r w:rsidRPr="004823E3">
        <w:rPr>
          <w:color w:val="000000"/>
          <w:spacing w:val="-2"/>
          <w:sz w:val="20"/>
          <w:szCs w:val="20"/>
          <w:lang w:eastAsia="hi-IN" w:bidi="hi-IN"/>
        </w:rPr>
        <w:t>dym czasie do wszystkich dokument</w:t>
      </w:r>
      <w:r w:rsidRPr="004823E3">
        <w:rPr>
          <w:color w:val="000000"/>
          <w:spacing w:val="-2"/>
          <w:sz w:val="20"/>
          <w:szCs w:val="20"/>
          <w:lang w:eastAsia="hi-IN" w:bidi="hi-IN"/>
        </w:rPr>
        <w:t>ó</w:t>
      </w:r>
      <w:r w:rsidRPr="004823E3">
        <w:rPr>
          <w:color w:val="000000"/>
          <w:spacing w:val="-2"/>
          <w:sz w:val="20"/>
          <w:szCs w:val="20"/>
          <w:lang w:eastAsia="hi-IN" w:bidi="hi-IN"/>
        </w:rPr>
        <w:t>w Wykonawcy zwi</w:t>
      </w:r>
      <w:r w:rsidRPr="004823E3">
        <w:rPr>
          <w:color w:val="000000"/>
          <w:spacing w:val="-2"/>
          <w:sz w:val="20"/>
          <w:szCs w:val="20"/>
          <w:lang w:eastAsia="hi-IN" w:bidi="hi-IN"/>
        </w:rPr>
        <w:t>ą</w:t>
      </w:r>
      <w:r w:rsidRPr="004823E3">
        <w:rPr>
          <w:color w:val="000000"/>
          <w:spacing w:val="-2"/>
          <w:sz w:val="20"/>
          <w:szCs w:val="20"/>
          <w:lang w:eastAsia="hi-IN" w:bidi="hi-IN"/>
        </w:rPr>
        <w:t>zanych z realizacj</w:t>
      </w:r>
      <w:r w:rsidRPr="004823E3">
        <w:rPr>
          <w:color w:val="000000"/>
          <w:spacing w:val="-2"/>
          <w:sz w:val="20"/>
          <w:szCs w:val="20"/>
          <w:lang w:eastAsia="hi-IN" w:bidi="hi-IN"/>
        </w:rPr>
        <w:t>ą</w:t>
      </w:r>
      <w:r w:rsidRPr="004823E3">
        <w:rPr>
          <w:color w:val="000000"/>
          <w:spacing w:val="-2"/>
          <w:sz w:val="20"/>
          <w:szCs w:val="20"/>
          <w:lang w:eastAsia="hi-IN" w:bidi="hi-IN"/>
        </w:rPr>
        <w:t xml:space="preserve"> umowy </w:t>
      </w:r>
      <w:r w:rsidRPr="000F6B40">
        <w:rPr>
          <w:color w:val="000000"/>
          <w:spacing w:val="-2"/>
          <w:sz w:val="20"/>
          <w:szCs w:val="20"/>
          <w:lang w:eastAsia="hi-IN" w:bidi="hi-IN"/>
        </w:rPr>
        <w:t>–</w:t>
      </w:r>
      <w:r w:rsidRPr="004823E3">
        <w:rPr>
          <w:color w:val="000000"/>
          <w:spacing w:val="-2"/>
          <w:sz w:val="20"/>
          <w:szCs w:val="20"/>
          <w:lang w:eastAsia="hi-IN" w:bidi="hi-IN"/>
        </w:rPr>
        <w:t xml:space="preserve"> w szczeg</w:t>
      </w:r>
      <w:r w:rsidRPr="004823E3">
        <w:rPr>
          <w:color w:val="000000"/>
          <w:spacing w:val="-2"/>
          <w:sz w:val="20"/>
          <w:szCs w:val="20"/>
          <w:lang w:eastAsia="hi-IN" w:bidi="hi-IN"/>
        </w:rPr>
        <w:t>ó</w:t>
      </w:r>
      <w:r w:rsidRPr="004823E3">
        <w:rPr>
          <w:color w:val="000000"/>
          <w:spacing w:val="-2"/>
          <w:sz w:val="20"/>
          <w:szCs w:val="20"/>
          <w:lang w:eastAsia="hi-IN" w:bidi="hi-IN"/>
        </w:rPr>
        <w:t>lno</w:t>
      </w:r>
      <w:r w:rsidRPr="004823E3">
        <w:rPr>
          <w:color w:val="000000"/>
          <w:spacing w:val="-2"/>
          <w:sz w:val="20"/>
          <w:szCs w:val="20"/>
          <w:lang w:eastAsia="hi-IN" w:bidi="hi-IN"/>
        </w:rPr>
        <w:t>ś</w:t>
      </w:r>
      <w:r w:rsidRPr="004823E3">
        <w:rPr>
          <w:color w:val="000000"/>
          <w:spacing w:val="-2"/>
          <w:sz w:val="20"/>
          <w:szCs w:val="20"/>
          <w:lang w:eastAsia="hi-IN" w:bidi="hi-IN"/>
        </w:rPr>
        <w:t>ci dokument</w:t>
      </w:r>
      <w:r w:rsidRPr="004823E3">
        <w:rPr>
          <w:color w:val="000000"/>
          <w:spacing w:val="-2"/>
          <w:sz w:val="20"/>
          <w:szCs w:val="20"/>
          <w:lang w:eastAsia="hi-IN" w:bidi="hi-IN"/>
        </w:rPr>
        <w:t>ó</w:t>
      </w:r>
      <w:r w:rsidRPr="004823E3">
        <w:rPr>
          <w:color w:val="000000"/>
          <w:spacing w:val="-2"/>
          <w:sz w:val="20"/>
          <w:szCs w:val="20"/>
          <w:lang w:eastAsia="hi-IN" w:bidi="hi-IN"/>
        </w:rPr>
        <w:t xml:space="preserve">w finansowych </w:t>
      </w:r>
      <w:r w:rsidRPr="000F6B40">
        <w:rPr>
          <w:color w:val="000000"/>
          <w:spacing w:val="-2"/>
          <w:sz w:val="20"/>
          <w:szCs w:val="20"/>
          <w:lang w:eastAsia="hi-IN" w:bidi="hi-IN"/>
        </w:rPr>
        <w:t>–</w:t>
      </w:r>
      <w:r w:rsidRPr="004823E3">
        <w:rPr>
          <w:color w:val="000000"/>
          <w:spacing w:val="-2"/>
          <w:sz w:val="20"/>
          <w:szCs w:val="20"/>
          <w:lang w:eastAsia="hi-IN" w:bidi="hi-IN"/>
        </w:rPr>
        <w:t xml:space="preserve"> na co Wykonawca wyra</w:t>
      </w:r>
      <w:r w:rsidRPr="004823E3">
        <w:rPr>
          <w:color w:val="000000"/>
          <w:spacing w:val="-2"/>
          <w:sz w:val="20"/>
          <w:szCs w:val="20"/>
          <w:lang w:eastAsia="hi-IN" w:bidi="hi-IN"/>
        </w:rPr>
        <w:t>ż</w:t>
      </w:r>
      <w:r w:rsidRPr="004823E3">
        <w:rPr>
          <w:color w:val="000000"/>
          <w:spacing w:val="-2"/>
          <w:sz w:val="20"/>
          <w:szCs w:val="20"/>
          <w:lang w:eastAsia="hi-IN" w:bidi="hi-IN"/>
        </w:rPr>
        <w:t>a zgod</w:t>
      </w:r>
      <w:r w:rsidRPr="004823E3">
        <w:rPr>
          <w:color w:val="000000"/>
          <w:spacing w:val="-2"/>
          <w:sz w:val="20"/>
          <w:szCs w:val="20"/>
          <w:lang w:eastAsia="hi-IN" w:bidi="hi-IN"/>
        </w:rPr>
        <w:t>ę</w:t>
      </w:r>
      <w:r w:rsidRPr="004823E3">
        <w:rPr>
          <w:color w:val="000000"/>
          <w:spacing w:val="-2"/>
          <w:sz w:val="20"/>
          <w:szCs w:val="20"/>
          <w:lang w:eastAsia="hi-IN" w:bidi="hi-IN"/>
        </w:rPr>
        <w:t>.</w:t>
      </w:r>
    </w:p>
    <w:p w:rsidR="006269AC" w:rsidRPr="00D77A8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3217CE">
        <w:rPr>
          <w:color w:val="000000"/>
          <w:sz w:val="20"/>
          <w:szCs w:val="20"/>
          <w:lang w:eastAsia="hi-IN" w:bidi="hi-IN"/>
        </w:rPr>
        <w:t>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do przechowywania ca</w:t>
      </w:r>
      <w:r w:rsidRPr="003217CE">
        <w:rPr>
          <w:color w:val="000000"/>
          <w:sz w:val="20"/>
          <w:szCs w:val="20"/>
          <w:lang w:eastAsia="hi-IN" w:bidi="hi-IN"/>
        </w:rPr>
        <w:t>ł</w:t>
      </w:r>
      <w:r w:rsidRPr="003217CE">
        <w:rPr>
          <w:color w:val="000000"/>
          <w:sz w:val="20"/>
          <w:szCs w:val="20"/>
          <w:lang w:eastAsia="hi-IN" w:bidi="hi-IN"/>
        </w:rPr>
        <w:t>ej dokumentacji zwi</w:t>
      </w:r>
      <w:r w:rsidRPr="003217CE">
        <w:rPr>
          <w:color w:val="000000"/>
          <w:sz w:val="20"/>
          <w:szCs w:val="20"/>
          <w:lang w:eastAsia="hi-IN" w:bidi="hi-IN"/>
        </w:rPr>
        <w:t>ą</w:t>
      </w:r>
      <w:r w:rsidRPr="003217CE">
        <w:rPr>
          <w:color w:val="000000"/>
          <w:sz w:val="20"/>
          <w:szCs w:val="20"/>
          <w:lang w:eastAsia="hi-IN" w:bidi="hi-IN"/>
        </w:rPr>
        <w:t>zanej z realizacj</w:t>
      </w:r>
      <w:r w:rsidRPr="003217CE">
        <w:rPr>
          <w:color w:val="000000"/>
          <w:sz w:val="20"/>
          <w:szCs w:val="20"/>
          <w:lang w:eastAsia="hi-IN" w:bidi="hi-IN"/>
        </w:rPr>
        <w:t>ą</w:t>
      </w:r>
      <w:r w:rsidRPr="003217CE">
        <w:rPr>
          <w:color w:val="000000"/>
          <w:sz w:val="20"/>
          <w:szCs w:val="20"/>
          <w:lang w:eastAsia="hi-IN" w:bidi="hi-IN"/>
        </w:rPr>
        <w:t xml:space="preserve"> przedmiotu umowy (Projektu) co najmniej przez okres dw</w:t>
      </w:r>
      <w:r w:rsidRPr="003217CE">
        <w:rPr>
          <w:color w:val="000000"/>
          <w:sz w:val="20"/>
          <w:szCs w:val="20"/>
          <w:lang w:eastAsia="hi-IN" w:bidi="hi-IN"/>
        </w:rPr>
        <w:t>ó</w:t>
      </w:r>
      <w:r w:rsidRPr="003217CE">
        <w:rPr>
          <w:color w:val="000000"/>
          <w:sz w:val="20"/>
          <w:szCs w:val="20"/>
          <w:lang w:eastAsia="hi-IN" w:bidi="hi-IN"/>
        </w:rPr>
        <w:t>ch lat od dnia 31 grudnia roku, w kt</w:t>
      </w:r>
      <w:r w:rsidRPr="003217CE">
        <w:rPr>
          <w:color w:val="000000"/>
          <w:sz w:val="20"/>
          <w:szCs w:val="20"/>
          <w:lang w:eastAsia="hi-IN" w:bidi="hi-IN"/>
        </w:rPr>
        <w:t>ó</w:t>
      </w:r>
      <w:r w:rsidRPr="003217CE">
        <w:rPr>
          <w:color w:val="000000"/>
          <w:sz w:val="20"/>
          <w:szCs w:val="20"/>
          <w:lang w:eastAsia="hi-IN" w:bidi="hi-IN"/>
        </w:rPr>
        <w:t>rym z</w:t>
      </w:r>
      <w:r w:rsidRPr="003217CE">
        <w:rPr>
          <w:color w:val="000000"/>
          <w:sz w:val="20"/>
          <w:szCs w:val="20"/>
          <w:lang w:eastAsia="hi-IN" w:bidi="hi-IN"/>
        </w:rPr>
        <w:t>ł</w:t>
      </w:r>
      <w:r w:rsidRPr="003217CE">
        <w:rPr>
          <w:color w:val="000000"/>
          <w:sz w:val="20"/>
          <w:szCs w:val="20"/>
          <w:lang w:eastAsia="hi-IN" w:bidi="hi-IN"/>
        </w:rPr>
        <w:t>o</w:t>
      </w:r>
      <w:r w:rsidRPr="003217CE">
        <w:rPr>
          <w:color w:val="000000"/>
          <w:sz w:val="20"/>
          <w:szCs w:val="20"/>
          <w:lang w:eastAsia="hi-IN" w:bidi="hi-IN"/>
        </w:rPr>
        <w:t>ż</w:t>
      </w:r>
      <w:r w:rsidRPr="003217CE">
        <w:rPr>
          <w:color w:val="000000"/>
          <w:sz w:val="20"/>
          <w:szCs w:val="20"/>
          <w:lang w:eastAsia="hi-IN" w:bidi="hi-IN"/>
        </w:rPr>
        <w:t>ono do Komisji Europejskiej zestawienie wydatk</w:t>
      </w:r>
      <w:r w:rsidRPr="003217CE">
        <w:rPr>
          <w:color w:val="000000"/>
          <w:sz w:val="20"/>
          <w:szCs w:val="20"/>
          <w:lang w:eastAsia="hi-IN" w:bidi="hi-IN"/>
        </w:rPr>
        <w:t>ó</w:t>
      </w:r>
      <w:r w:rsidRPr="003217CE">
        <w:rPr>
          <w:color w:val="000000"/>
          <w:sz w:val="20"/>
          <w:szCs w:val="20"/>
          <w:lang w:eastAsia="hi-IN" w:bidi="hi-IN"/>
        </w:rPr>
        <w:t>w, w kt</w:t>
      </w:r>
      <w:r w:rsidRPr="003217CE">
        <w:rPr>
          <w:color w:val="000000"/>
          <w:sz w:val="20"/>
          <w:szCs w:val="20"/>
          <w:lang w:eastAsia="hi-IN" w:bidi="hi-IN"/>
        </w:rPr>
        <w:t>ó</w:t>
      </w:r>
      <w:r w:rsidRPr="003217CE">
        <w:rPr>
          <w:color w:val="000000"/>
          <w:sz w:val="20"/>
          <w:szCs w:val="20"/>
          <w:lang w:eastAsia="hi-IN" w:bidi="hi-IN"/>
        </w:rPr>
        <w:t>rym uj</w:t>
      </w:r>
      <w:r w:rsidRPr="003217CE">
        <w:rPr>
          <w:color w:val="000000"/>
          <w:sz w:val="20"/>
          <w:szCs w:val="20"/>
          <w:lang w:eastAsia="hi-IN" w:bidi="hi-IN"/>
        </w:rPr>
        <w:t>ę</w:t>
      </w:r>
      <w:r w:rsidRPr="003217CE">
        <w:rPr>
          <w:color w:val="000000"/>
          <w:sz w:val="20"/>
          <w:szCs w:val="20"/>
          <w:lang w:eastAsia="hi-IN" w:bidi="hi-IN"/>
        </w:rPr>
        <w:t>to ostateczne wydatki dotycz</w:t>
      </w:r>
      <w:r w:rsidRPr="003217CE">
        <w:rPr>
          <w:color w:val="000000"/>
          <w:sz w:val="20"/>
          <w:szCs w:val="20"/>
          <w:lang w:eastAsia="hi-IN" w:bidi="hi-IN"/>
        </w:rPr>
        <w:t>ą</w:t>
      </w:r>
      <w:r w:rsidRPr="003217CE">
        <w:rPr>
          <w:color w:val="000000"/>
          <w:sz w:val="20"/>
          <w:szCs w:val="20"/>
          <w:lang w:eastAsia="hi-IN" w:bidi="hi-IN"/>
        </w:rPr>
        <w:t>ce zako</w:t>
      </w:r>
      <w:r w:rsidRPr="003217CE">
        <w:rPr>
          <w:color w:val="000000"/>
          <w:sz w:val="20"/>
          <w:szCs w:val="20"/>
          <w:lang w:eastAsia="hi-IN" w:bidi="hi-IN"/>
        </w:rPr>
        <w:t>ń</w:t>
      </w:r>
      <w:r w:rsidRPr="003217CE">
        <w:rPr>
          <w:color w:val="000000"/>
          <w:sz w:val="20"/>
          <w:szCs w:val="20"/>
          <w:lang w:eastAsia="hi-IN" w:bidi="hi-IN"/>
        </w:rPr>
        <w:t>czonego Projektu. Zamawiaj</w:t>
      </w:r>
      <w:r w:rsidRPr="003217CE">
        <w:rPr>
          <w:color w:val="000000"/>
          <w:sz w:val="20"/>
          <w:szCs w:val="20"/>
          <w:lang w:eastAsia="hi-IN" w:bidi="hi-IN"/>
        </w:rPr>
        <w:t>ą</w:t>
      </w:r>
      <w:r w:rsidRPr="003217CE">
        <w:rPr>
          <w:color w:val="000000"/>
          <w:sz w:val="20"/>
          <w:szCs w:val="20"/>
          <w:lang w:eastAsia="hi-IN" w:bidi="hi-IN"/>
        </w:rPr>
        <w:t>cy poinformuje Wykonawc</w:t>
      </w:r>
      <w:r w:rsidRPr="003217CE">
        <w:rPr>
          <w:color w:val="000000"/>
          <w:sz w:val="20"/>
          <w:szCs w:val="20"/>
          <w:lang w:eastAsia="hi-IN" w:bidi="hi-IN"/>
        </w:rPr>
        <w:t>ę</w:t>
      </w:r>
      <w:r w:rsidRPr="003217CE">
        <w:rPr>
          <w:color w:val="000000"/>
          <w:sz w:val="20"/>
          <w:szCs w:val="20"/>
          <w:lang w:eastAsia="hi-IN" w:bidi="hi-IN"/>
        </w:rPr>
        <w:t xml:space="preserve"> o dacie rozpocz</w:t>
      </w:r>
      <w:r w:rsidRPr="003217CE">
        <w:rPr>
          <w:color w:val="000000"/>
          <w:sz w:val="20"/>
          <w:szCs w:val="20"/>
          <w:lang w:eastAsia="hi-IN" w:bidi="hi-IN"/>
        </w:rPr>
        <w:t>ę</w:t>
      </w:r>
      <w:r w:rsidRPr="003217CE">
        <w:rPr>
          <w:color w:val="000000"/>
          <w:sz w:val="20"/>
          <w:szCs w:val="20"/>
          <w:lang w:eastAsia="hi-IN" w:bidi="hi-IN"/>
        </w:rPr>
        <w:t>cia okresu, o kt</w:t>
      </w:r>
      <w:r w:rsidRPr="003217CE">
        <w:rPr>
          <w:color w:val="000000"/>
          <w:sz w:val="20"/>
          <w:szCs w:val="20"/>
          <w:lang w:eastAsia="hi-IN" w:bidi="hi-IN"/>
        </w:rPr>
        <w:t>ó</w:t>
      </w:r>
      <w:r w:rsidRPr="003217CE">
        <w:rPr>
          <w:color w:val="000000"/>
          <w:sz w:val="20"/>
          <w:szCs w:val="20"/>
          <w:lang w:eastAsia="hi-IN" w:bidi="hi-IN"/>
        </w:rPr>
        <w:t>rym mowa w zdaniu pierwszym. Okres, o kt</w:t>
      </w:r>
      <w:r w:rsidRPr="003217CE">
        <w:rPr>
          <w:color w:val="000000"/>
          <w:sz w:val="20"/>
          <w:szCs w:val="20"/>
          <w:lang w:eastAsia="hi-IN" w:bidi="hi-IN"/>
        </w:rPr>
        <w:t>ó</w:t>
      </w:r>
      <w:r w:rsidRPr="003217CE">
        <w:rPr>
          <w:color w:val="000000"/>
          <w:sz w:val="20"/>
          <w:szCs w:val="20"/>
          <w:lang w:eastAsia="hi-IN" w:bidi="hi-IN"/>
        </w:rPr>
        <w:t>rym mowa w zdaniu pierwszym, zostaje przerwany w przypadku wszcz</w:t>
      </w:r>
      <w:r w:rsidRPr="003217CE">
        <w:rPr>
          <w:color w:val="000000"/>
          <w:sz w:val="20"/>
          <w:szCs w:val="20"/>
          <w:lang w:eastAsia="hi-IN" w:bidi="hi-IN"/>
        </w:rPr>
        <w:t>ę</w:t>
      </w:r>
      <w:r w:rsidRPr="003217CE">
        <w:rPr>
          <w:color w:val="000000"/>
          <w:sz w:val="20"/>
          <w:szCs w:val="20"/>
          <w:lang w:eastAsia="hi-IN" w:bidi="hi-IN"/>
        </w:rPr>
        <w:t>cia postepowania administracyjnego lub s</w:t>
      </w:r>
      <w:r w:rsidRPr="003217CE">
        <w:rPr>
          <w:color w:val="000000"/>
          <w:sz w:val="20"/>
          <w:szCs w:val="20"/>
          <w:lang w:eastAsia="hi-IN" w:bidi="hi-IN"/>
        </w:rPr>
        <w:t>ą</w:t>
      </w:r>
      <w:r w:rsidRPr="003217CE">
        <w:rPr>
          <w:color w:val="000000"/>
          <w:sz w:val="20"/>
          <w:szCs w:val="20"/>
          <w:lang w:eastAsia="hi-IN" w:bidi="hi-IN"/>
        </w:rPr>
        <w:t>dowego dotycz</w:t>
      </w:r>
      <w:r w:rsidRPr="003217CE">
        <w:rPr>
          <w:color w:val="000000"/>
          <w:sz w:val="20"/>
          <w:szCs w:val="20"/>
          <w:lang w:eastAsia="hi-IN" w:bidi="hi-IN"/>
        </w:rPr>
        <w:t>ą</w:t>
      </w:r>
      <w:r w:rsidRPr="003217CE">
        <w:rPr>
          <w:color w:val="000000"/>
          <w:sz w:val="20"/>
          <w:szCs w:val="20"/>
          <w:lang w:eastAsia="hi-IN" w:bidi="hi-IN"/>
        </w:rPr>
        <w:t>ce wydatk</w:t>
      </w:r>
      <w:r w:rsidRPr="003217CE">
        <w:rPr>
          <w:color w:val="000000"/>
          <w:sz w:val="20"/>
          <w:szCs w:val="20"/>
          <w:lang w:eastAsia="hi-IN" w:bidi="hi-IN"/>
        </w:rPr>
        <w:t>ó</w:t>
      </w:r>
      <w:r w:rsidRPr="003217CE">
        <w:rPr>
          <w:color w:val="000000"/>
          <w:sz w:val="20"/>
          <w:szCs w:val="20"/>
          <w:lang w:eastAsia="hi-IN" w:bidi="hi-IN"/>
        </w:rPr>
        <w:t>w rozliczonych w Projekcie albo na nale</w:t>
      </w:r>
      <w:r w:rsidRPr="003217CE">
        <w:rPr>
          <w:color w:val="000000"/>
          <w:sz w:val="20"/>
          <w:szCs w:val="20"/>
          <w:lang w:eastAsia="hi-IN" w:bidi="hi-IN"/>
        </w:rPr>
        <w:t>ż</w:t>
      </w:r>
      <w:r w:rsidRPr="003217CE">
        <w:rPr>
          <w:color w:val="000000"/>
          <w:sz w:val="20"/>
          <w:szCs w:val="20"/>
          <w:lang w:eastAsia="hi-IN" w:bidi="hi-IN"/>
        </w:rPr>
        <w:t>ycie uzasadniony wniosek Komisji Europejskiej. Dokumenty dotycz</w:t>
      </w:r>
      <w:r w:rsidRPr="003217CE">
        <w:rPr>
          <w:color w:val="000000"/>
          <w:sz w:val="20"/>
          <w:szCs w:val="20"/>
          <w:lang w:eastAsia="hi-IN" w:bidi="hi-IN"/>
        </w:rPr>
        <w:t>ą</w:t>
      </w:r>
      <w:r w:rsidRPr="003217CE">
        <w:rPr>
          <w:color w:val="000000"/>
          <w:sz w:val="20"/>
          <w:szCs w:val="20"/>
          <w:lang w:eastAsia="hi-IN" w:bidi="hi-IN"/>
        </w:rPr>
        <w:t>ce pomocy publicznej udzielanej przedsi</w:t>
      </w:r>
      <w:r w:rsidRPr="003217CE">
        <w:rPr>
          <w:color w:val="000000"/>
          <w:sz w:val="20"/>
          <w:szCs w:val="20"/>
          <w:lang w:eastAsia="hi-IN" w:bidi="hi-IN"/>
        </w:rPr>
        <w:t>ę</w:t>
      </w:r>
      <w:r w:rsidRPr="003217CE">
        <w:rPr>
          <w:color w:val="000000"/>
          <w:sz w:val="20"/>
          <w:szCs w:val="20"/>
          <w:lang w:eastAsia="hi-IN" w:bidi="hi-IN"/>
        </w:rPr>
        <w:t>biorcom 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przechowywa</w:t>
      </w:r>
      <w:r w:rsidRPr="003217CE">
        <w:rPr>
          <w:color w:val="000000"/>
          <w:sz w:val="20"/>
          <w:szCs w:val="20"/>
          <w:lang w:eastAsia="hi-IN" w:bidi="hi-IN"/>
        </w:rPr>
        <w:t>ć</w:t>
      </w:r>
      <w:r w:rsidRPr="003217CE">
        <w:rPr>
          <w:color w:val="000000"/>
          <w:sz w:val="20"/>
          <w:szCs w:val="20"/>
          <w:lang w:eastAsia="hi-IN" w:bidi="hi-IN"/>
        </w:rPr>
        <w:t xml:space="preserve"> przez 10 lat, licz</w:t>
      </w:r>
      <w:r w:rsidRPr="003217CE">
        <w:rPr>
          <w:color w:val="000000"/>
          <w:sz w:val="20"/>
          <w:szCs w:val="20"/>
          <w:lang w:eastAsia="hi-IN" w:bidi="hi-IN"/>
        </w:rPr>
        <w:t>ą</w:t>
      </w:r>
      <w:r w:rsidRPr="003217CE">
        <w:rPr>
          <w:color w:val="000000"/>
          <w:sz w:val="20"/>
          <w:szCs w:val="20"/>
          <w:lang w:eastAsia="hi-IN" w:bidi="hi-IN"/>
        </w:rPr>
        <w:t>c od dnia jej przyznania. Obowi</w:t>
      </w:r>
      <w:r w:rsidRPr="003217CE">
        <w:rPr>
          <w:color w:val="000000"/>
          <w:sz w:val="20"/>
          <w:szCs w:val="20"/>
          <w:lang w:eastAsia="hi-IN" w:bidi="hi-IN"/>
        </w:rPr>
        <w:t>ą</w:t>
      </w:r>
      <w:r w:rsidRPr="003217CE">
        <w:rPr>
          <w:color w:val="000000"/>
          <w:sz w:val="20"/>
          <w:szCs w:val="20"/>
          <w:lang w:eastAsia="hi-IN" w:bidi="hi-IN"/>
        </w:rPr>
        <w:t>zek Wykonawcy, o kt</w:t>
      </w:r>
      <w:r w:rsidRPr="003217CE">
        <w:rPr>
          <w:color w:val="000000"/>
          <w:sz w:val="20"/>
          <w:szCs w:val="20"/>
          <w:lang w:eastAsia="hi-IN" w:bidi="hi-IN"/>
        </w:rPr>
        <w:t>ó</w:t>
      </w:r>
      <w:r w:rsidRPr="003217CE">
        <w:rPr>
          <w:color w:val="000000"/>
          <w:sz w:val="20"/>
          <w:szCs w:val="20"/>
          <w:lang w:eastAsia="hi-IN" w:bidi="hi-IN"/>
        </w:rPr>
        <w:t>rym mowa w niniejszym ust</w:t>
      </w:r>
      <w:r w:rsidRPr="003217CE">
        <w:rPr>
          <w:color w:val="000000"/>
          <w:sz w:val="20"/>
          <w:szCs w:val="20"/>
          <w:lang w:eastAsia="hi-IN" w:bidi="hi-IN"/>
        </w:rPr>
        <w:t>ę</w:t>
      </w:r>
      <w:r w:rsidRPr="003217CE">
        <w:rPr>
          <w:color w:val="000000"/>
          <w:sz w:val="20"/>
          <w:szCs w:val="20"/>
          <w:lang w:eastAsia="hi-IN" w:bidi="hi-IN"/>
        </w:rPr>
        <w:t>pie, w ka</w:t>
      </w:r>
      <w:r w:rsidRPr="003217CE">
        <w:rPr>
          <w:color w:val="000000"/>
          <w:sz w:val="20"/>
          <w:szCs w:val="20"/>
          <w:lang w:eastAsia="hi-IN" w:bidi="hi-IN"/>
        </w:rPr>
        <w:t>ż</w:t>
      </w:r>
      <w:r w:rsidRPr="003217CE">
        <w:rPr>
          <w:color w:val="000000"/>
          <w:sz w:val="20"/>
          <w:szCs w:val="20"/>
          <w:lang w:eastAsia="hi-IN" w:bidi="hi-IN"/>
        </w:rPr>
        <w:t>dym przypadku nie mo</w:t>
      </w:r>
      <w:r w:rsidRPr="003217CE">
        <w:rPr>
          <w:color w:val="000000"/>
          <w:sz w:val="20"/>
          <w:szCs w:val="20"/>
          <w:lang w:eastAsia="hi-IN" w:bidi="hi-IN"/>
        </w:rPr>
        <w:t>ż</w:t>
      </w:r>
      <w:r w:rsidRPr="003217CE">
        <w:rPr>
          <w:color w:val="000000"/>
          <w:sz w:val="20"/>
          <w:szCs w:val="20"/>
          <w:lang w:eastAsia="hi-IN" w:bidi="hi-IN"/>
        </w:rPr>
        <w:t>e zako</w:t>
      </w:r>
      <w:r w:rsidRPr="003217CE">
        <w:rPr>
          <w:color w:val="000000"/>
          <w:sz w:val="20"/>
          <w:szCs w:val="20"/>
          <w:lang w:eastAsia="hi-IN" w:bidi="hi-IN"/>
        </w:rPr>
        <w:t>ń</w:t>
      </w:r>
      <w:r w:rsidRPr="003217CE">
        <w:rPr>
          <w:color w:val="000000"/>
          <w:sz w:val="20"/>
          <w:szCs w:val="20"/>
          <w:lang w:eastAsia="hi-IN" w:bidi="hi-IN"/>
        </w:rPr>
        <w:t>czy</w:t>
      </w:r>
      <w:r w:rsidRPr="003217CE">
        <w:rPr>
          <w:color w:val="000000"/>
          <w:sz w:val="20"/>
          <w:szCs w:val="20"/>
          <w:lang w:eastAsia="hi-IN" w:bidi="hi-IN"/>
        </w:rPr>
        <w:t>ć</w:t>
      </w:r>
      <w:r w:rsidRPr="003217CE">
        <w:rPr>
          <w:color w:val="000000"/>
          <w:sz w:val="20"/>
          <w:szCs w:val="20"/>
          <w:lang w:eastAsia="hi-IN" w:bidi="hi-IN"/>
        </w:rPr>
        <w:t xml:space="preserve"> si</w:t>
      </w:r>
      <w:r w:rsidRPr="003217CE">
        <w:rPr>
          <w:color w:val="000000"/>
          <w:sz w:val="20"/>
          <w:szCs w:val="20"/>
          <w:lang w:eastAsia="hi-IN" w:bidi="hi-IN"/>
        </w:rPr>
        <w:t>ę</w:t>
      </w:r>
      <w:r w:rsidRPr="003217CE">
        <w:rPr>
          <w:color w:val="000000"/>
          <w:sz w:val="20"/>
          <w:szCs w:val="20"/>
          <w:lang w:eastAsia="hi-IN" w:bidi="hi-IN"/>
        </w:rPr>
        <w:t xml:space="preserve"> przed uzyskaniem od Zamawiaj</w:t>
      </w:r>
      <w:r w:rsidRPr="003217CE">
        <w:rPr>
          <w:color w:val="000000"/>
          <w:sz w:val="20"/>
          <w:szCs w:val="20"/>
          <w:lang w:eastAsia="hi-IN" w:bidi="hi-IN"/>
        </w:rPr>
        <w:t>ą</w:t>
      </w:r>
      <w:r w:rsidRPr="003217CE">
        <w:rPr>
          <w:color w:val="000000"/>
          <w:sz w:val="20"/>
          <w:szCs w:val="20"/>
          <w:lang w:eastAsia="hi-IN" w:bidi="hi-IN"/>
        </w:rPr>
        <w:t xml:space="preserve">cego informacji o jego ustaniu.  </w:t>
      </w:r>
      <w:r w:rsidRPr="004823E3">
        <w:rPr>
          <w:color w:val="000000"/>
          <w:sz w:val="20"/>
          <w:szCs w:val="20"/>
          <w:lang w:eastAsia="hi-IN" w:bidi="hi-IN"/>
        </w:rPr>
        <w:t>Wykonawca przechowuje dokumentacj</w:t>
      </w:r>
      <w:r w:rsidRPr="004823E3">
        <w:rPr>
          <w:color w:val="000000"/>
          <w:sz w:val="20"/>
          <w:szCs w:val="20"/>
          <w:lang w:eastAsia="hi-IN" w:bidi="hi-IN"/>
        </w:rPr>
        <w:t>ę</w:t>
      </w:r>
      <w:r w:rsidRPr="004823E3">
        <w:rPr>
          <w:color w:val="000000"/>
          <w:sz w:val="20"/>
          <w:szCs w:val="20"/>
          <w:lang w:eastAsia="hi-IN" w:bidi="hi-IN"/>
        </w:rPr>
        <w:t xml:space="preserve"> zwi</w:t>
      </w:r>
      <w:r w:rsidRPr="004823E3">
        <w:rPr>
          <w:color w:val="000000"/>
          <w:sz w:val="20"/>
          <w:szCs w:val="20"/>
          <w:lang w:eastAsia="hi-IN" w:bidi="hi-IN"/>
        </w:rPr>
        <w:t>ą</w:t>
      </w:r>
      <w:r w:rsidRPr="004823E3">
        <w:rPr>
          <w:color w:val="000000"/>
          <w:sz w:val="20"/>
          <w:szCs w:val="20"/>
          <w:lang w:eastAsia="hi-IN" w:bidi="hi-IN"/>
        </w:rPr>
        <w:t>zan</w:t>
      </w:r>
      <w:r w:rsidRPr="004823E3">
        <w:rPr>
          <w:color w:val="000000"/>
          <w:sz w:val="20"/>
          <w:szCs w:val="20"/>
          <w:lang w:eastAsia="hi-IN" w:bidi="hi-IN"/>
        </w:rPr>
        <w:t>ą</w:t>
      </w:r>
      <w:r w:rsidRPr="004823E3">
        <w:rPr>
          <w:color w:val="000000"/>
          <w:sz w:val="20"/>
          <w:szCs w:val="20"/>
          <w:lang w:eastAsia="hi-IN" w:bidi="hi-IN"/>
        </w:rPr>
        <w:t xml:space="preserve"> z realizacj</w:t>
      </w:r>
      <w:r w:rsidRPr="004823E3">
        <w:rPr>
          <w:color w:val="000000"/>
          <w:sz w:val="20"/>
          <w:szCs w:val="20"/>
          <w:lang w:eastAsia="hi-IN" w:bidi="hi-IN"/>
        </w:rPr>
        <w:t>ą</w:t>
      </w:r>
      <w:r w:rsidRPr="004823E3">
        <w:rPr>
          <w:color w:val="000000"/>
          <w:sz w:val="20"/>
          <w:szCs w:val="20"/>
          <w:lang w:eastAsia="hi-IN" w:bidi="hi-IN"/>
        </w:rPr>
        <w:t xml:space="preserve"> </w:t>
      </w:r>
      <w:r>
        <w:rPr>
          <w:color w:val="000000"/>
          <w:sz w:val="20"/>
          <w:szCs w:val="20"/>
          <w:lang w:eastAsia="hi-IN" w:bidi="hi-IN"/>
        </w:rPr>
        <w:t>przedmiotu umowy</w:t>
      </w:r>
      <w:r w:rsidRPr="004823E3">
        <w:rPr>
          <w:color w:val="000000"/>
          <w:sz w:val="20"/>
          <w:szCs w:val="20"/>
          <w:lang w:eastAsia="hi-IN" w:bidi="hi-IN"/>
        </w:rPr>
        <w:t xml:space="preserve"> (Projektu) w spos</w:t>
      </w:r>
      <w:r w:rsidRPr="004823E3">
        <w:rPr>
          <w:color w:val="000000"/>
          <w:sz w:val="20"/>
          <w:szCs w:val="20"/>
          <w:lang w:eastAsia="hi-IN" w:bidi="hi-IN"/>
        </w:rPr>
        <w:t>ó</w:t>
      </w:r>
      <w:r w:rsidRPr="004823E3">
        <w:rPr>
          <w:color w:val="000000"/>
          <w:sz w:val="20"/>
          <w:szCs w:val="20"/>
          <w:lang w:eastAsia="hi-IN" w:bidi="hi-IN"/>
        </w:rPr>
        <w:t>b zapewniaj</w:t>
      </w:r>
      <w:r w:rsidRPr="004823E3">
        <w:rPr>
          <w:color w:val="000000"/>
          <w:sz w:val="20"/>
          <w:szCs w:val="20"/>
          <w:lang w:eastAsia="hi-IN" w:bidi="hi-IN"/>
        </w:rPr>
        <w:t>ą</w:t>
      </w:r>
      <w:r w:rsidRPr="004823E3">
        <w:rPr>
          <w:color w:val="000000"/>
          <w:sz w:val="20"/>
          <w:szCs w:val="20"/>
          <w:lang w:eastAsia="hi-IN" w:bidi="hi-IN"/>
        </w:rPr>
        <w:t>cy dost</w:t>
      </w:r>
      <w:r w:rsidRPr="004823E3">
        <w:rPr>
          <w:color w:val="000000"/>
          <w:sz w:val="20"/>
          <w:szCs w:val="20"/>
          <w:lang w:eastAsia="hi-IN" w:bidi="hi-IN"/>
        </w:rPr>
        <w:t>ę</w:t>
      </w:r>
      <w:r w:rsidRPr="004823E3">
        <w:rPr>
          <w:color w:val="000000"/>
          <w:sz w:val="20"/>
          <w:szCs w:val="20"/>
          <w:lang w:eastAsia="hi-IN" w:bidi="hi-IN"/>
        </w:rPr>
        <w:t>pno</w:t>
      </w:r>
      <w:r w:rsidRPr="004823E3">
        <w:rPr>
          <w:color w:val="000000"/>
          <w:sz w:val="20"/>
          <w:szCs w:val="20"/>
          <w:lang w:eastAsia="hi-IN" w:bidi="hi-IN"/>
        </w:rPr>
        <w:t>ść</w:t>
      </w:r>
      <w:r w:rsidRPr="004823E3">
        <w:rPr>
          <w:color w:val="000000"/>
          <w:sz w:val="20"/>
          <w:szCs w:val="20"/>
          <w:lang w:eastAsia="hi-IN" w:bidi="hi-IN"/>
        </w:rPr>
        <w:t>, poufno</w:t>
      </w:r>
      <w:r w:rsidRPr="004823E3">
        <w:rPr>
          <w:color w:val="000000"/>
          <w:sz w:val="20"/>
          <w:szCs w:val="20"/>
          <w:lang w:eastAsia="hi-IN" w:bidi="hi-IN"/>
        </w:rPr>
        <w:t>ść</w:t>
      </w:r>
      <w:r w:rsidRPr="004823E3">
        <w:rPr>
          <w:color w:val="000000"/>
          <w:sz w:val="20"/>
          <w:szCs w:val="20"/>
          <w:lang w:eastAsia="hi-IN" w:bidi="hi-IN"/>
        </w:rPr>
        <w:t xml:space="preserve"> i bezpiecze</w:t>
      </w:r>
      <w:r w:rsidRPr="004823E3">
        <w:rPr>
          <w:color w:val="000000"/>
          <w:sz w:val="20"/>
          <w:szCs w:val="20"/>
          <w:lang w:eastAsia="hi-IN" w:bidi="hi-IN"/>
        </w:rPr>
        <w:t>ń</w:t>
      </w:r>
      <w:r w:rsidRPr="004823E3">
        <w:rPr>
          <w:color w:val="000000"/>
          <w:sz w:val="20"/>
          <w:szCs w:val="20"/>
          <w:lang w:eastAsia="hi-IN" w:bidi="hi-IN"/>
        </w:rPr>
        <w:t>stwo, oraz jest zobowi</w:t>
      </w:r>
      <w:r w:rsidRPr="004823E3">
        <w:rPr>
          <w:color w:val="000000"/>
          <w:sz w:val="20"/>
          <w:szCs w:val="20"/>
          <w:lang w:eastAsia="hi-IN" w:bidi="hi-IN"/>
        </w:rPr>
        <w:t>ą</w:t>
      </w:r>
      <w:r w:rsidRPr="004823E3">
        <w:rPr>
          <w:color w:val="000000"/>
          <w:sz w:val="20"/>
          <w:szCs w:val="20"/>
          <w:lang w:eastAsia="hi-IN" w:bidi="hi-IN"/>
        </w:rPr>
        <w:t>zany do poinformowania Zamawiaj</w:t>
      </w:r>
      <w:r w:rsidRPr="004823E3">
        <w:rPr>
          <w:color w:val="000000"/>
          <w:sz w:val="20"/>
          <w:szCs w:val="20"/>
          <w:lang w:eastAsia="hi-IN" w:bidi="hi-IN"/>
        </w:rPr>
        <w:t>ą</w:t>
      </w:r>
      <w:r w:rsidRPr="004823E3">
        <w:rPr>
          <w:color w:val="000000"/>
          <w:sz w:val="20"/>
          <w:szCs w:val="20"/>
          <w:lang w:eastAsia="hi-IN" w:bidi="hi-IN"/>
        </w:rPr>
        <w:t>cego (Beneficjenta) o miejscu jej archiwizacji w terminie 5 dni od podpisania umowy, o ile dokumentacja jest przechowywana poza jego siedzib</w:t>
      </w:r>
      <w:r w:rsidRPr="004823E3">
        <w:rPr>
          <w:color w:val="000000"/>
          <w:sz w:val="20"/>
          <w:szCs w:val="20"/>
          <w:lang w:eastAsia="hi-IN" w:bidi="hi-IN"/>
        </w:rPr>
        <w:t>ą</w:t>
      </w:r>
      <w:r w:rsidRPr="004823E3">
        <w:rPr>
          <w:color w:val="000000"/>
          <w:sz w:val="20"/>
          <w:szCs w:val="20"/>
          <w:lang w:eastAsia="hi-IN" w:bidi="hi-IN"/>
        </w:rPr>
        <w:t>.</w:t>
      </w:r>
    </w:p>
    <w:p w:rsidR="006269AC" w:rsidRPr="00D77A8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 przypadku zmiany miejsca archiwizacji dokument</w:t>
      </w:r>
      <w:r w:rsidRPr="004823E3">
        <w:rPr>
          <w:color w:val="000000"/>
          <w:sz w:val="20"/>
          <w:szCs w:val="20"/>
          <w:lang w:eastAsia="hi-IN" w:bidi="hi-IN"/>
        </w:rPr>
        <w:t>ó</w:t>
      </w:r>
      <w:r w:rsidRPr="004823E3">
        <w:rPr>
          <w:color w:val="000000"/>
          <w:sz w:val="20"/>
          <w:szCs w:val="20"/>
          <w:lang w:eastAsia="hi-IN" w:bidi="hi-IN"/>
        </w:rPr>
        <w:t>w oraz w przypadku</w:t>
      </w:r>
      <w:r>
        <w:rPr>
          <w:color w:val="000000"/>
          <w:sz w:val="20"/>
          <w:szCs w:val="20"/>
          <w:lang w:eastAsia="hi-IN" w:bidi="hi-IN"/>
        </w:rPr>
        <w:t xml:space="preserve"> zawieszenia lub</w:t>
      </w:r>
      <w:r w:rsidRPr="004823E3">
        <w:rPr>
          <w:color w:val="000000"/>
          <w:sz w:val="20"/>
          <w:szCs w:val="20"/>
          <w:lang w:eastAsia="hi-IN" w:bidi="hi-IN"/>
        </w:rPr>
        <w:t xml:space="preserve"> zaprzestania przez Wykonawc</w:t>
      </w:r>
      <w:r w:rsidRPr="004823E3">
        <w:rPr>
          <w:color w:val="000000"/>
          <w:sz w:val="20"/>
          <w:szCs w:val="20"/>
          <w:lang w:eastAsia="hi-IN" w:bidi="hi-IN"/>
        </w:rPr>
        <w:t>ę</w:t>
      </w:r>
      <w:r w:rsidRPr="004823E3">
        <w:rPr>
          <w:color w:val="000000"/>
          <w:sz w:val="20"/>
          <w:szCs w:val="20"/>
          <w:lang w:eastAsia="hi-IN" w:bidi="hi-IN"/>
        </w:rPr>
        <w:t xml:space="preserve"> dzia</w:t>
      </w:r>
      <w:r w:rsidRPr="004823E3">
        <w:rPr>
          <w:color w:val="000000"/>
          <w:sz w:val="20"/>
          <w:szCs w:val="20"/>
          <w:lang w:eastAsia="hi-IN" w:bidi="hi-IN"/>
        </w:rPr>
        <w:t>ł</w:t>
      </w:r>
      <w:r w:rsidRPr="004823E3">
        <w:rPr>
          <w:color w:val="000000"/>
          <w:sz w:val="20"/>
          <w:szCs w:val="20"/>
          <w:lang w:eastAsia="hi-IN" w:bidi="hi-IN"/>
        </w:rPr>
        <w:t>alno</w:t>
      </w:r>
      <w:r w:rsidRPr="004823E3">
        <w:rPr>
          <w:color w:val="000000"/>
          <w:sz w:val="20"/>
          <w:szCs w:val="20"/>
          <w:lang w:eastAsia="hi-IN" w:bidi="hi-IN"/>
        </w:rPr>
        <w:t>ś</w:t>
      </w:r>
      <w:r w:rsidRPr="004823E3">
        <w:rPr>
          <w:color w:val="000000"/>
          <w:sz w:val="20"/>
          <w:szCs w:val="20"/>
          <w:lang w:eastAsia="hi-IN" w:bidi="hi-IN"/>
        </w:rPr>
        <w:t>ci w okresie, o kt</w:t>
      </w:r>
      <w:r w:rsidRPr="004823E3">
        <w:rPr>
          <w:color w:val="000000"/>
          <w:sz w:val="20"/>
          <w:szCs w:val="20"/>
          <w:lang w:eastAsia="hi-IN" w:bidi="hi-IN"/>
        </w:rPr>
        <w:t>ó</w:t>
      </w:r>
      <w:r w:rsidRPr="004823E3">
        <w:rPr>
          <w:color w:val="000000"/>
          <w:sz w:val="20"/>
          <w:szCs w:val="20"/>
          <w:lang w:eastAsia="hi-IN" w:bidi="hi-IN"/>
        </w:rPr>
        <w:t>rym mowa w ust. 3, Wykonawca jest zobowi</w:t>
      </w:r>
      <w:r w:rsidRPr="004823E3">
        <w:rPr>
          <w:color w:val="000000"/>
          <w:sz w:val="20"/>
          <w:szCs w:val="20"/>
          <w:lang w:eastAsia="hi-IN" w:bidi="hi-IN"/>
        </w:rPr>
        <w:t>ą</w:t>
      </w:r>
      <w:r w:rsidRPr="004823E3">
        <w:rPr>
          <w:color w:val="000000"/>
          <w:sz w:val="20"/>
          <w:szCs w:val="20"/>
          <w:lang w:eastAsia="hi-IN" w:bidi="hi-IN"/>
        </w:rPr>
        <w:t>zany niezw</w:t>
      </w:r>
      <w:r w:rsidRPr="004823E3">
        <w:rPr>
          <w:color w:val="000000"/>
          <w:sz w:val="20"/>
          <w:szCs w:val="20"/>
          <w:lang w:eastAsia="hi-IN" w:bidi="hi-IN"/>
        </w:rPr>
        <w:t>ł</w:t>
      </w:r>
      <w:r w:rsidRPr="004823E3">
        <w:rPr>
          <w:color w:val="000000"/>
          <w:sz w:val="20"/>
          <w:szCs w:val="20"/>
          <w:lang w:eastAsia="hi-IN" w:bidi="hi-IN"/>
        </w:rPr>
        <w:t>ocznie pisemnie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miejscu archiwizacji dokument</w:t>
      </w:r>
      <w:r w:rsidRPr="004823E3">
        <w:rPr>
          <w:color w:val="000000"/>
          <w:sz w:val="20"/>
          <w:szCs w:val="20"/>
          <w:lang w:eastAsia="hi-IN" w:bidi="hi-IN"/>
        </w:rPr>
        <w:t>ó</w:t>
      </w:r>
      <w:r w:rsidRPr="004823E3">
        <w:rPr>
          <w:color w:val="000000"/>
          <w:sz w:val="20"/>
          <w:szCs w:val="20"/>
          <w:lang w:eastAsia="hi-IN" w:bidi="hi-IN"/>
        </w:rPr>
        <w:t>w zwi</w:t>
      </w:r>
      <w:r w:rsidRPr="004823E3">
        <w:rPr>
          <w:color w:val="000000"/>
          <w:sz w:val="20"/>
          <w:szCs w:val="20"/>
          <w:lang w:eastAsia="hi-IN" w:bidi="hi-IN"/>
        </w:rPr>
        <w:t>ą</w:t>
      </w:r>
      <w:r w:rsidRPr="004823E3">
        <w:rPr>
          <w:color w:val="000000"/>
          <w:sz w:val="20"/>
          <w:szCs w:val="20"/>
          <w:lang w:eastAsia="hi-IN" w:bidi="hi-IN"/>
        </w:rPr>
        <w:t>zanych z realizacj</w:t>
      </w:r>
      <w:r w:rsidRPr="004823E3">
        <w:rPr>
          <w:color w:val="000000"/>
          <w:sz w:val="20"/>
          <w:szCs w:val="20"/>
          <w:lang w:eastAsia="hi-IN" w:bidi="hi-IN"/>
        </w:rPr>
        <w:t>ą</w:t>
      </w:r>
      <w:r w:rsidRPr="004823E3">
        <w:rPr>
          <w:color w:val="000000"/>
          <w:sz w:val="20"/>
          <w:szCs w:val="20"/>
          <w:lang w:eastAsia="hi-IN" w:bidi="hi-IN"/>
        </w:rPr>
        <w:t xml:space="preserve"> </w:t>
      </w:r>
      <w:r>
        <w:rPr>
          <w:color w:val="000000"/>
          <w:sz w:val="20"/>
          <w:szCs w:val="20"/>
          <w:lang w:eastAsia="hi-IN" w:bidi="hi-IN"/>
        </w:rPr>
        <w:t>Projektu</w:t>
      </w:r>
      <w:r w:rsidRPr="004823E3">
        <w:rPr>
          <w:color w:val="000000"/>
          <w:sz w:val="20"/>
          <w:szCs w:val="20"/>
          <w:lang w:eastAsia="hi-IN" w:bidi="hi-IN"/>
        </w:rPr>
        <w:t>. Informacja ta jest wymagana w przypadku zmiany miejsca archiwizacji dokument</w:t>
      </w:r>
      <w:r w:rsidRPr="004823E3">
        <w:rPr>
          <w:color w:val="000000"/>
          <w:sz w:val="20"/>
          <w:szCs w:val="20"/>
          <w:lang w:eastAsia="hi-IN" w:bidi="hi-IN"/>
        </w:rPr>
        <w:t>ó</w:t>
      </w:r>
      <w:r w:rsidRPr="004823E3">
        <w:rPr>
          <w:color w:val="000000"/>
          <w:sz w:val="20"/>
          <w:szCs w:val="20"/>
          <w:lang w:eastAsia="hi-IN" w:bidi="hi-IN"/>
        </w:rPr>
        <w:t>w w terminie, o kt</w:t>
      </w:r>
      <w:r w:rsidRPr="004823E3">
        <w:rPr>
          <w:color w:val="000000"/>
          <w:sz w:val="20"/>
          <w:szCs w:val="20"/>
          <w:lang w:eastAsia="hi-IN" w:bidi="hi-IN"/>
        </w:rPr>
        <w:t>ó</w:t>
      </w:r>
      <w:r w:rsidRPr="004823E3">
        <w:rPr>
          <w:color w:val="000000"/>
          <w:sz w:val="20"/>
          <w:szCs w:val="20"/>
          <w:lang w:eastAsia="hi-IN" w:bidi="hi-IN"/>
        </w:rPr>
        <w:t>rym mowa w ust. 3.</w:t>
      </w:r>
    </w:p>
    <w:p w:rsidR="006269AC" w:rsidRPr="00D77A8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podda</w:t>
      </w:r>
      <w:r w:rsidRPr="004823E3">
        <w:rPr>
          <w:color w:val="000000"/>
          <w:sz w:val="20"/>
          <w:szCs w:val="20"/>
          <w:lang w:eastAsia="hi-IN" w:bidi="hi-IN"/>
        </w:rPr>
        <w:t>ć</w:t>
      </w:r>
      <w:r w:rsidRPr="004823E3">
        <w:rPr>
          <w:color w:val="000000"/>
          <w:sz w:val="20"/>
          <w:szCs w:val="20"/>
          <w:lang w:eastAsia="hi-IN" w:bidi="hi-IN"/>
        </w:rPr>
        <w:t xml:space="preserve"> si</w:t>
      </w:r>
      <w:r w:rsidRPr="004823E3">
        <w:rPr>
          <w:color w:val="000000"/>
          <w:sz w:val="20"/>
          <w:szCs w:val="20"/>
          <w:lang w:eastAsia="hi-IN" w:bidi="hi-IN"/>
        </w:rPr>
        <w:t>ę</w:t>
      </w:r>
      <w:r w:rsidRPr="004823E3">
        <w:rPr>
          <w:color w:val="000000"/>
          <w:sz w:val="20"/>
          <w:szCs w:val="20"/>
          <w:lang w:eastAsia="hi-IN" w:bidi="hi-IN"/>
        </w:rPr>
        <w:t xml:space="preserve"> </w:t>
      </w:r>
      <w:r w:rsidRPr="004C6B99">
        <w:rPr>
          <w:color w:val="000000"/>
          <w:sz w:val="20"/>
          <w:szCs w:val="20"/>
          <w:lang w:eastAsia="hi-IN" w:bidi="hi-IN"/>
        </w:rPr>
        <w:t>kontroli (w tym merytorycznej i finansowej) lub audytowi dokonywanej przez Zamawiaj</w:t>
      </w:r>
      <w:r w:rsidRPr="004C6B99">
        <w:rPr>
          <w:color w:val="000000"/>
          <w:sz w:val="20"/>
          <w:szCs w:val="20"/>
          <w:lang w:eastAsia="hi-IN" w:bidi="hi-IN"/>
        </w:rPr>
        <w:t>ą</w:t>
      </w:r>
      <w:r w:rsidRPr="004C6B99">
        <w:rPr>
          <w:color w:val="000000"/>
          <w:sz w:val="20"/>
          <w:szCs w:val="20"/>
          <w:lang w:eastAsia="hi-IN" w:bidi="hi-IN"/>
        </w:rPr>
        <w:t>cego, Instytucj</w:t>
      </w:r>
      <w:r w:rsidRPr="004C6B99">
        <w:rPr>
          <w:color w:val="000000"/>
          <w:sz w:val="20"/>
          <w:szCs w:val="20"/>
          <w:lang w:eastAsia="hi-IN" w:bidi="hi-IN"/>
        </w:rPr>
        <w:t>ę</w:t>
      </w:r>
      <w:r w:rsidRPr="004C6B99">
        <w:rPr>
          <w:color w:val="000000"/>
          <w:sz w:val="20"/>
          <w:szCs w:val="20"/>
          <w:lang w:eastAsia="hi-IN" w:bidi="hi-IN"/>
        </w:rPr>
        <w:t xml:space="preserve"> Po</w:t>
      </w:r>
      <w:r w:rsidRPr="004C6B99">
        <w:rPr>
          <w:color w:val="000000"/>
          <w:sz w:val="20"/>
          <w:szCs w:val="20"/>
          <w:lang w:eastAsia="hi-IN" w:bidi="hi-IN"/>
        </w:rPr>
        <w:t>ś</w:t>
      </w:r>
      <w:r w:rsidRPr="004C6B99">
        <w:rPr>
          <w:color w:val="000000"/>
          <w:sz w:val="20"/>
          <w:szCs w:val="20"/>
          <w:lang w:eastAsia="hi-IN" w:bidi="hi-IN"/>
        </w:rPr>
        <w:t>rednicz</w:t>
      </w:r>
      <w:r w:rsidRPr="004C6B99">
        <w:rPr>
          <w:color w:val="000000"/>
          <w:sz w:val="20"/>
          <w:szCs w:val="20"/>
          <w:lang w:eastAsia="hi-IN" w:bidi="hi-IN"/>
        </w:rPr>
        <w:t>ą</w:t>
      </w:r>
      <w:r w:rsidRPr="004C6B99">
        <w:rPr>
          <w:color w:val="000000"/>
          <w:sz w:val="20"/>
          <w:szCs w:val="20"/>
          <w:lang w:eastAsia="hi-IN" w:bidi="hi-IN"/>
        </w:rPr>
        <w:t>c</w:t>
      </w:r>
      <w:r w:rsidRPr="004C6B99">
        <w:rPr>
          <w:color w:val="000000"/>
          <w:sz w:val="20"/>
          <w:szCs w:val="20"/>
          <w:lang w:eastAsia="hi-IN" w:bidi="hi-IN"/>
        </w:rPr>
        <w:t>ą</w:t>
      </w:r>
      <w:r w:rsidRPr="004C6B99">
        <w:rPr>
          <w:color w:val="000000"/>
          <w:sz w:val="20"/>
          <w:szCs w:val="20"/>
          <w:lang w:eastAsia="hi-IN" w:bidi="hi-IN"/>
        </w:rPr>
        <w:t xml:space="preserve"> (IP) oraz inne uprawnione podmioty w zakresie prawid</w:t>
      </w:r>
      <w:r w:rsidRPr="004C6B99">
        <w:rPr>
          <w:color w:val="000000"/>
          <w:sz w:val="20"/>
          <w:szCs w:val="20"/>
          <w:lang w:eastAsia="hi-IN" w:bidi="hi-IN"/>
        </w:rPr>
        <w:t>ł</w:t>
      </w:r>
      <w:r w:rsidRPr="004C6B99">
        <w:rPr>
          <w:color w:val="000000"/>
          <w:sz w:val="20"/>
          <w:szCs w:val="20"/>
          <w:lang w:eastAsia="hi-IN" w:bidi="hi-IN"/>
        </w:rPr>
        <w:t>owo</w:t>
      </w:r>
      <w:r w:rsidRPr="004C6B99">
        <w:rPr>
          <w:color w:val="000000"/>
          <w:sz w:val="20"/>
          <w:szCs w:val="20"/>
          <w:lang w:eastAsia="hi-IN" w:bidi="hi-IN"/>
        </w:rPr>
        <w:t>ś</w:t>
      </w:r>
      <w:r w:rsidRPr="004C6B99">
        <w:rPr>
          <w:color w:val="000000"/>
          <w:sz w:val="20"/>
          <w:szCs w:val="20"/>
          <w:lang w:eastAsia="hi-IN" w:bidi="hi-IN"/>
        </w:rPr>
        <w:t>ci realizowanego przez Wykonawc</w:t>
      </w:r>
      <w:r w:rsidRPr="004C6B99">
        <w:rPr>
          <w:color w:val="000000"/>
          <w:sz w:val="20"/>
          <w:szCs w:val="20"/>
          <w:lang w:eastAsia="hi-IN" w:bidi="hi-IN"/>
        </w:rPr>
        <w:t>ę</w:t>
      </w:r>
      <w:r w:rsidRPr="004C6B99">
        <w:rPr>
          <w:color w:val="000000"/>
          <w:sz w:val="20"/>
          <w:szCs w:val="20"/>
          <w:lang w:eastAsia="hi-IN" w:bidi="hi-IN"/>
        </w:rPr>
        <w:t xml:space="preserve"> przedmiotu umowy (Projektu).</w:t>
      </w:r>
    </w:p>
    <w:p w:rsidR="006269AC" w:rsidRPr="00D77A8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Kontrola, o kt</w:t>
      </w:r>
      <w:r w:rsidRPr="004823E3">
        <w:rPr>
          <w:color w:val="000000"/>
          <w:sz w:val="20"/>
          <w:szCs w:val="20"/>
          <w:lang w:eastAsia="hi-IN" w:bidi="hi-IN"/>
        </w:rPr>
        <w:t>ó</w:t>
      </w:r>
      <w:r w:rsidRPr="004823E3">
        <w:rPr>
          <w:color w:val="000000"/>
          <w:sz w:val="20"/>
          <w:szCs w:val="20"/>
          <w:lang w:eastAsia="hi-IN" w:bidi="hi-IN"/>
        </w:rPr>
        <w:t xml:space="preserve">rej mowa w ust. </w:t>
      </w:r>
      <w:r>
        <w:rPr>
          <w:color w:val="000000"/>
          <w:sz w:val="20"/>
          <w:szCs w:val="20"/>
          <w:lang w:eastAsia="hi-IN" w:bidi="hi-IN"/>
        </w:rPr>
        <w:t>5</w:t>
      </w:r>
      <w:r w:rsidRPr="004823E3">
        <w:rPr>
          <w:color w:val="000000"/>
          <w:sz w:val="20"/>
          <w:szCs w:val="20"/>
          <w:lang w:eastAsia="hi-IN" w:bidi="hi-IN"/>
        </w:rPr>
        <w:t xml:space="preserve"> mo</w:t>
      </w:r>
      <w:r w:rsidRPr="004823E3">
        <w:rPr>
          <w:color w:val="000000"/>
          <w:sz w:val="20"/>
          <w:szCs w:val="20"/>
          <w:lang w:eastAsia="hi-IN" w:bidi="hi-IN"/>
        </w:rPr>
        <w:t>ż</w:t>
      </w:r>
      <w:r w:rsidRPr="004823E3">
        <w:rPr>
          <w:color w:val="000000"/>
          <w:sz w:val="20"/>
          <w:szCs w:val="20"/>
          <w:lang w:eastAsia="hi-IN" w:bidi="hi-IN"/>
        </w:rPr>
        <w:t>e zosta</w:t>
      </w:r>
      <w:r w:rsidRPr="004823E3">
        <w:rPr>
          <w:color w:val="000000"/>
          <w:sz w:val="20"/>
          <w:szCs w:val="20"/>
          <w:lang w:eastAsia="hi-IN" w:bidi="hi-IN"/>
        </w:rPr>
        <w:t>ć</w:t>
      </w:r>
      <w:r w:rsidRPr="004823E3">
        <w:rPr>
          <w:color w:val="000000"/>
          <w:sz w:val="20"/>
          <w:szCs w:val="20"/>
          <w:lang w:eastAsia="hi-IN" w:bidi="hi-IN"/>
        </w:rPr>
        <w:t xml:space="preserve"> przeprowadzona zar</w:t>
      </w:r>
      <w:r w:rsidRPr="004823E3">
        <w:rPr>
          <w:color w:val="000000"/>
          <w:sz w:val="20"/>
          <w:szCs w:val="20"/>
          <w:lang w:eastAsia="hi-IN" w:bidi="hi-IN"/>
        </w:rPr>
        <w:t>ó</w:t>
      </w:r>
      <w:r w:rsidRPr="004823E3">
        <w:rPr>
          <w:color w:val="000000"/>
          <w:sz w:val="20"/>
          <w:szCs w:val="20"/>
          <w:lang w:eastAsia="hi-IN" w:bidi="hi-IN"/>
        </w:rPr>
        <w:t>wno w siedzibie Wykonawcy, jak i w ka</w:t>
      </w:r>
      <w:r w:rsidRPr="004823E3">
        <w:rPr>
          <w:color w:val="000000"/>
          <w:sz w:val="20"/>
          <w:szCs w:val="20"/>
          <w:lang w:eastAsia="hi-IN" w:bidi="hi-IN"/>
        </w:rPr>
        <w:t>ż</w:t>
      </w:r>
      <w:r w:rsidRPr="004823E3">
        <w:rPr>
          <w:color w:val="000000"/>
          <w:sz w:val="20"/>
          <w:szCs w:val="20"/>
          <w:lang w:eastAsia="hi-IN" w:bidi="hi-IN"/>
        </w:rPr>
        <w:t xml:space="preserve">dym miejscu realizacji przedmiotu umowy </w:t>
      </w:r>
      <w:r>
        <w:rPr>
          <w:color w:val="000000"/>
          <w:sz w:val="20"/>
          <w:szCs w:val="20"/>
          <w:lang w:eastAsia="hi-IN" w:bidi="hi-IN"/>
        </w:rPr>
        <w:t xml:space="preserve">(Projektu) </w:t>
      </w:r>
      <w:r w:rsidRPr="004823E3">
        <w:rPr>
          <w:color w:val="000000"/>
          <w:sz w:val="20"/>
          <w:szCs w:val="20"/>
          <w:lang w:eastAsia="hi-IN" w:bidi="hi-IN"/>
        </w:rPr>
        <w:t>oraz w siedzibie podmiotu kontroluj</w:t>
      </w:r>
      <w:r w:rsidRPr="004823E3">
        <w:rPr>
          <w:color w:val="000000"/>
          <w:sz w:val="20"/>
          <w:szCs w:val="20"/>
          <w:lang w:eastAsia="hi-IN" w:bidi="hi-IN"/>
        </w:rPr>
        <w:t>ą</w:t>
      </w:r>
      <w:r w:rsidRPr="004823E3">
        <w:rPr>
          <w:color w:val="000000"/>
          <w:sz w:val="20"/>
          <w:szCs w:val="20"/>
          <w:lang w:eastAsia="hi-IN" w:bidi="hi-IN"/>
        </w:rPr>
        <w:t>cego na podstawie danych i dokument</w:t>
      </w:r>
      <w:r w:rsidRPr="004823E3">
        <w:rPr>
          <w:color w:val="000000"/>
          <w:sz w:val="20"/>
          <w:szCs w:val="20"/>
          <w:lang w:eastAsia="hi-IN" w:bidi="hi-IN"/>
        </w:rPr>
        <w:t>ó</w:t>
      </w:r>
      <w:r w:rsidRPr="004823E3">
        <w:rPr>
          <w:color w:val="000000"/>
          <w:sz w:val="20"/>
          <w:szCs w:val="20"/>
          <w:lang w:eastAsia="hi-IN" w:bidi="hi-IN"/>
        </w:rPr>
        <w:t>w przekazywanych przez Wykonawc</w:t>
      </w:r>
      <w:r w:rsidRPr="004823E3">
        <w:rPr>
          <w:color w:val="000000"/>
          <w:sz w:val="20"/>
          <w:szCs w:val="20"/>
          <w:lang w:eastAsia="hi-IN" w:bidi="hi-IN"/>
        </w:rPr>
        <w:t>ę</w:t>
      </w:r>
      <w:r>
        <w:rPr>
          <w:color w:val="000000"/>
          <w:sz w:val="20"/>
          <w:szCs w:val="20"/>
          <w:lang w:eastAsia="hi-IN" w:bidi="hi-IN"/>
        </w:rPr>
        <w:t>, w okresie o kt</w:t>
      </w:r>
      <w:r>
        <w:rPr>
          <w:color w:val="000000"/>
          <w:sz w:val="20"/>
          <w:szCs w:val="20"/>
          <w:lang w:eastAsia="hi-IN" w:bidi="hi-IN"/>
        </w:rPr>
        <w:t>ó</w:t>
      </w:r>
      <w:r>
        <w:rPr>
          <w:color w:val="000000"/>
          <w:sz w:val="20"/>
          <w:szCs w:val="20"/>
          <w:lang w:eastAsia="hi-IN" w:bidi="hi-IN"/>
        </w:rPr>
        <w:t>rym mowa w ust. 3.</w:t>
      </w:r>
    </w:p>
    <w:p w:rsidR="006269AC" w:rsidRPr="0026786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zapewnia Zamawiaj</w:t>
      </w:r>
      <w:r w:rsidRPr="004823E3">
        <w:rPr>
          <w:color w:val="000000"/>
          <w:sz w:val="20"/>
          <w:szCs w:val="20"/>
          <w:lang w:eastAsia="hi-IN" w:bidi="hi-IN"/>
        </w:rPr>
        <w:t>ą</w:t>
      </w:r>
      <w:r w:rsidRPr="004823E3">
        <w:rPr>
          <w:color w:val="000000"/>
          <w:sz w:val="20"/>
          <w:szCs w:val="20"/>
          <w:lang w:eastAsia="hi-IN" w:bidi="hi-IN"/>
        </w:rPr>
        <w:t>cemu oraz podmiotom, o kt</w:t>
      </w:r>
      <w:r w:rsidRPr="004823E3">
        <w:rPr>
          <w:color w:val="000000"/>
          <w:sz w:val="20"/>
          <w:szCs w:val="20"/>
          <w:lang w:eastAsia="hi-IN" w:bidi="hi-IN"/>
        </w:rPr>
        <w:t>ó</w:t>
      </w:r>
      <w:r w:rsidRPr="004823E3">
        <w:rPr>
          <w:color w:val="000000"/>
          <w:sz w:val="20"/>
          <w:szCs w:val="20"/>
          <w:lang w:eastAsia="hi-IN" w:bidi="hi-IN"/>
        </w:rPr>
        <w:t>r</w:t>
      </w:r>
      <w:r>
        <w:rPr>
          <w:color w:val="000000"/>
          <w:sz w:val="20"/>
          <w:szCs w:val="20"/>
          <w:lang w:eastAsia="hi-IN" w:bidi="hi-IN"/>
        </w:rPr>
        <w:t>ych</w:t>
      </w:r>
      <w:r w:rsidRPr="004823E3">
        <w:rPr>
          <w:color w:val="000000"/>
          <w:sz w:val="20"/>
          <w:szCs w:val="20"/>
          <w:lang w:eastAsia="hi-IN" w:bidi="hi-IN"/>
        </w:rPr>
        <w:t xml:space="preserve"> mowa w ust. </w:t>
      </w:r>
      <w:r>
        <w:rPr>
          <w:color w:val="000000"/>
          <w:sz w:val="20"/>
          <w:szCs w:val="20"/>
          <w:lang w:eastAsia="hi-IN" w:bidi="hi-IN"/>
        </w:rPr>
        <w:t>5</w:t>
      </w:r>
      <w:r w:rsidRPr="004823E3">
        <w:rPr>
          <w:color w:val="000000"/>
          <w:sz w:val="20"/>
          <w:szCs w:val="20"/>
          <w:lang w:eastAsia="hi-IN" w:bidi="hi-IN"/>
        </w:rPr>
        <w:t xml:space="preserve"> prawo do wgl</w:t>
      </w:r>
      <w:r w:rsidRPr="004823E3">
        <w:rPr>
          <w:color w:val="000000"/>
          <w:sz w:val="20"/>
          <w:szCs w:val="20"/>
          <w:lang w:eastAsia="hi-IN" w:bidi="hi-IN"/>
        </w:rPr>
        <w:t>ą</w:t>
      </w:r>
      <w:r w:rsidRPr="004823E3">
        <w:rPr>
          <w:color w:val="000000"/>
          <w:sz w:val="20"/>
          <w:szCs w:val="20"/>
          <w:lang w:eastAsia="hi-IN" w:bidi="hi-IN"/>
        </w:rPr>
        <w:t>du we wszystkie dokumenty zwi</w:t>
      </w:r>
      <w:r w:rsidRPr="004823E3">
        <w:rPr>
          <w:color w:val="000000"/>
          <w:sz w:val="20"/>
          <w:szCs w:val="20"/>
          <w:lang w:eastAsia="hi-IN" w:bidi="hi-IN"/>
        </w:rPr>
        <w:t>ą</w:t>
      </w:r>
      <w:r w:rsidRPr="004823E3">
        <w:rPr>
          <w:color w:val="000000"/>
          <w:sz w:val="20"/>
          <w:szCs w:val="20"/>
          <w:lang w:eastAsia="hi-IN" w:bidi="hi-IN"/>
        </w:rPr>
        <w:t>zane, jak i niezwi</w:t>
      </w:r>
      <w:r w:rsidRPr="004823E3">
        <w:rPr>
          <w:color w:val="000000"/>
          <w:sz w:val="20"/>
          <w:szCs w:val="20"/>
          <w:lang w:eastAsia="hi-IN" w:bidi="hi-IN"/>
        </w:rPr>
        <w:t>ą</w:t>
      </w:r>
      <w:r w:rsidRPr="004823E3">
        <w:rPr>
          <w:color w:val="000000"/>
          <w:sz w:val="20"/>
          <w:szCs w:val="20"/>
          <w:lang w:eastAsia="hi-IN" w:bidi="hi-IN"/>
        </w:rPr>
        <w:t>zane z realizacj</w:t>
      </w:r>
      <w:r w:rsidRPr="004823E3">
        <w:rPr>
          <w:color w:val="000000"/>
          <w:sz w:val="20"/>
          <w:szCs w:val="20"/>
          <w:lang w:eastAsia="hi-IN" w:bidi="hi-IN"/>
        </w:rPr>
        <w:t>ą</w:t>
      </w:r>
      <w:r w:rsidRPr="004823E3">
        <w:rPr>
          <w:color w:val="000000"/>
          <w:sz w:val="20"/>
          <w:szCs w:val="20"/>
          <w:lang w:eastAsia="hi-IN" w:bidi="hi-IN"/>
        </w:rPr>
        <w:t xml:space="preserve"> przedmiotu umowy (Projektu), o ile jest to konieczne do stwierdzenia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w:t>
      </w:r>
      <w:r>
        <w:rPr>
          <w:color w:val="000000"/>
          <w:sz w:val="20"/>
          <w:szCs w:val="20"/>
          <w:lang w:eastAsia="hi-IN" w:bidi="hi-IN"/>
        </w:rPr>
        <w:t xml:space="preserve"> w Projekcie</w:t>
      </w:r>
      <w:r w:rsidRPr="004823E3">
        <w:rPr>
          <w:color w:val="000000"/>
          <w:sz w:val="20"/>
          <w:szCs w:val="20"/>
          <w:lang w:eastAsia="hi-IN" w:bidi="hi-IN"/>
        </w:rPr>
        <w:t>, w tym dokumenty elektroniczne przez ca</w:t>
      </w:r>
      <w:r w:rsidRPr="004823E3">
        <w:rPr>
          <w:color w:val="000000"/>
          <w:sz w:val="20"/>
          <w:szCs w:val="20"/>
          <w:lang w:eastAsia="hi-IN" w:bidi="hi-IN"/>
        </w:rPr>
        <w:t>ł</w:t>
      </w:r>
      <w:r w:rsidRPr="004823E3">
        <w:rPr>
          <w:color w:val="000000"/>
          <w:sz w:val="20"/>
          <w:szCs w:val="20"/>
          <w:lang w:eastAsia="hi-IN" w:bidi="hi-IN"/>
        </w:rPr>
        <w:t>y ich okres przechowywania okre</w:t>
      </w:r>
      <w:r w:rsidRPr="004823E3">
        <w:rPr>
          <w:color w:val="000000"/>
          <w:sz w:val="20"/>
          <w:szCs w:val="20"/>
          <w:lang w:eastAsia="hi-IN" w:bidi="hi-IN"/>
        </w:rPr>
        <w:t>ś</w:t>
      </w:r>
      <w:r w:rsidRPr="004823E3">
        <w:rPr>
          <w:color w:val="000000"/>
          <w:sz w:val="20"/>
          <w:szCs w:val="20"/>
          <w:lang w:eastAsia="hi-IN" w:bidi="hi-IN"/>
        </w:rPr>
        <w:t>lony w ust. 3.</w:t>
      </w:r>
    </w:p>
    <w:p w:rsidR="006269AC" w:rsidRPr="0026786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267866">
        <w:rPr>
          <w:color w:val="000000"/>
          <w:sz w:val="20"/>
          <w:szCs w:val="20"/>
          <w:lang w:eastAsia="hi-IN" w:bidi="hi-IN"/>
        </w:rPr>
        <w:t>Wykonawca zobowi</w:t>
      </w:r>
      <w:r w:rsidRPr="00267866">
        <w:rPr>
          <w:color w:val="000000"/>
          <w:sz w:val="20"/>
          <w:szCs w:val="20"/>
          <w:lang w:eastAsia="hi-IN" w:bidi="hi-IN"/>
        </w:rPr>
        <w:t>ą</w:t>
      </w:r>
      <w:r w:rsidRPr="00267866">
        <w:rPr>
          <w:color w:val="000000"/>
          <w:sz w:val="20"/>
          <w:szCs w:val="20"/>
          <w:lang w:eastAsia="hi-IN" w:bidi="hi-IN"/>
        </w:rPr>
        <w:t>zany jest do zastosowania si</w:t>
      </w:r>
      <w:r w:rsidRPr="00267866">
        <w:rPr>
          <w:color w:val="000000"/>
          <w:sz w:val="20"/>
          <w:szCs w:val="20"/>
          <w:lang w:eastAsia="hi-IN" w:bidi="hi-IN"/>
        </w:rPr>
        <w:t>ę</w:t>
      </w:r>
      <w:r w:rsidRPr="00267866">
        <w:rPr>
          <w:color w:val="000000"/>
          <w:sz w:val="20"/>
          <w:szCs w:val="20"/>
          <w:lang w:eastAsia="hi-IN" w:bidi="hi-IN"/>
        </w:rPr>
        <w:t xml:space="preserve"> do zalece</w:t>
      </w:r>
      <w:r w:rsidRPr="00267866">
        <w:rPr>
          <w:color w:val="000000"/>
          <w:sz w:val="20"/>
          <w:szCs w:val="20"/>
          <w:lang w:eastAsia="hi-IN" w:bidi="hi-IN"/>
        </w:rPr>
        <w:t>ń</w:t>
      </w:r>
      <w:r w:rsidRPr="00267866">
        <w:rPr>
          <w:color w:val="000000"/>
          <w:sz w:val="20"/>
          <w:szCs w:val="20"/>
          <w:lang w:eastAsia="hi-IN" w:bidi="hi-IN"/>
        </w:rPr>
        <w:t xml:space="preserve"> pokontrolnych wydanych w wyniku kontroli oraz do podj</w:t>
      </w:r>
      <w:r w:rsidRPr="00267866">
        <w:rPr>
          <w:color w:val="000000"/>
          <w:sz w:val="20"/>
          <w:szCs w:val="20"/>
          <w:lang w:eastAsia="hi-IN" w:bidi="hi-IN"/>
        </w:rPr>
        <w:t>ę</w:t>
      </w:r>
      <w:r w:rsidRPr="00267866">
        <w:rPr>
          <w:color w:val="000000"/>
          <w:sz w:val="20"/>
          <w:szCs w:val="20"/>
          <w:lang w:eastAsia="hi-IN" w:bidi="hi-IN"/>
        </w:rPr>
        <w:t>cia w okre</w:t>
      </w:r>
      <w:r w:rsidRPr="00267866">
        <w:rPr>
          <w:color w:val="000000"/>
          <w:sz w:val="20"/>
          <w:szCs w:val="20"/>
          <w:lang w:eastAsia="hi-IN" w:bidi="hi-IN"/>
        </w:rPr>
        <w:t>ś</w:t>
      </w:r>
      <w:r w:rsidRPr="00267866">
        <w:rPr>
          <w:color w:val="000000"/>
          <w:sz w:val="20"/>
          <w:szCs w:val="20"/>
          <w:lang w:eastAsia="hi-IN" w:bidi="hi-IN"/>
        </w:rPr>
        <w:t>lonym w nich terminie dzia</w:t>
      </w:r>
      <w:r w:rsidRPr="00267866">
        <w:rPr>
          <w:color w:val="000000"/>
          <w:sz w:val="20"/>
          <w:szCs w:val="20"/>
          <w:lang w:eastAsia="hi-IN" w:bidi="hi-IN"/>
        </w:rPr>
        <w:t>ł</w:t>
      </w:r>
      <w:r w:rsidRPr="00267866">
        <w:rPr>
          <w:color w:val="000000"/>
          <w:sz w:val="20"/>
          <w:szCs w:val="20"/>
          <w:lang w:eastAsia="hi-IN" w:bidi="hi-IN"/>
        </w:rPr>
        <w:t>a</w:t>
      </w:r>
      <w:r w:rsidRPr="00267866">
        <w:rPr>
          <w:color w:val="000000"/>
          <w:sz w:val="20"/>
          <w:szCs w:val="20"/>
          <w:lang w:eastAsia="hi-IN" w:bidi="hi-IN"/>
        </w:rPr>
        <w:t>ń</w:t>
      </w:r>
      <w:r w:rsidRPr="00267866">
        <w:rPr>
          <w:color w:val="000000"/>
          <w:sz w:val="20"/>
          <w:szCs w:val="20"/>
          <w:lang w:eastAsia="hi-IN" w:bidi="hi-IN"/>
        </w:rPr>
        <w:t xml:space="preserve"> naprawczych.</w:t>
      </w:r>
    </w:p>
    <w:p w:rsidR="006269AC" w:rsidRPr="00D77A8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niezw</w:t>
      </w:r>
      <w:r w:rsidRPr="004823E3">
        <w:rPr>
          <w:color w:val="000000"/>
          <w:sz w:val="20"/>
          <w:szCs w:val="20"/>
          <w:lang w:eastAsia="hi-IN" w:bidi="hi-IN"/>
        </w:rPr>
        <w:t>ł</w:t>
      </w:r>
      <w:r w:rsidRPr="004823E3">
        <w:rPr>
          <w:color w:val="000000"/>
          <w:sz w:val="20"/>
          <w:szCs w:val="20"/>
          <w:lang w:eastAsia="hi-IN" w:bidi="hi-IN"/>
        </w:rPr>
        <w:t>ocznie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ka</w:t>
      </w:r>
      <w:r w:rsidRPr="004823E3">
        <w:rPr>
          <w:color w:val="000000"/>
          <w:sz w:val="20"/>
          <w:szCs w:val="20"/>
          <w:lang w:eastAsia="hi-IN" w:bidi="hi-IN"/>
        </w:rPr>
        <w:t>ż</w:t>
      </w:r>
      <w:r w:rsidRPr="004823E3">
        <w:rPr>
          <w:color w:val="000000"/>
          <w:sz w:val="20"/>
          <w:szCs w:val="20"/>
          <w:lang w:eastAsia="hi-IN" w:bidi="hi-IN"/>
        </w:rPr>
        <w:t>dej kontroli prowadzonej przez inne ni</w:t>
      </w:r>
      <w:r w:rsidRPr="004823E3">
        <w:rPr>
          <w:color w:val="000000"/>
          <w:sz w:val="20"/>
          <w:szCs w:val="20"/>
          <w:lang w:eastAsia="hi-IN" w:bidi="hi-IN"/>
        </w:rPr>
        <w:t>ż</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cy uprawnione podmioty, w ramach kt</w:t>
      </w:r>
      <w:r w:rsidRPr="004823E3">
        <w:rPr>
          <w:color w:val="000000"/>
          <w:sz w:val="20"/>
          <w:szCs w:val="20"/>
          <w:lang w:eastAsia="hi-IN" w:bidi="hi-IN"/>
        </w:rPr>
        <w:t>ó</w:t>
      </w:r>
      <w:r w:rsidRPr="004823E3">
        <w:rPr>
          <w:color w:val="000000"/>
          <w:sz w:val="20"/>
          <w:szCs w:val="20"/>
          <w:lang w:eastAsia="hi-IN" w:bidi="hi-IN"/>
        </w:rPr>
        <w:t>rej weryfikacji podlegaj</w:t>
      </w:r>
      <w:r w:rsidRPr="004823E3">
        <w:rPr>
          <w:color w:val="000000"/>
          <w:sz w:val="20"/>
          <w:szCs w:val="20"/>
          <w:lang w:eastAsia="hi-IN" w:bidi="hi-IN"/>
        </w:rPr>
        <w:t>ą</w:t>
      </w:r>
      <w:r w:rsidRPr="004823E3">
        <w:rPr>
          <w:color w:val="000000"/>
          <w:sz w:val="20"/>
          <w:szCs w:val="20"/>
          <w:lang w:eastAsia="hi-IN" w:bidi="hi-IN"/>
        </w:rPr>
        <w:t xml:space="preserve"> wydatki rozliczane w Projekcie. Wykonawca przeka</w:t>
      </w:r>
      <w:r w:rsidRPr="004823E3">
        <w:rPr>
          <w:color w:val="000000"/>
          <w:sz w:val="20"/>
          <w:szCs w:val="20"/>
          <w:lang w:eastAsia="hi-IN" w:bidi="hi-IN"/>
        </w:rPr>
        <w:t>ż</w:t>
      </w:r>
      <w:r w:rsidRPr="004823E3">
        <w:rPr>
          <w:color w:val="000000"/>
          <w:sz w:val="20"/>
          <w:szCs w:val="20"/>
          <w:lang w:eastAsia="hi-IN" w:bidi="hi-IN"/>
        </w:rPr>
        <w:t>e Zamawiaj</w:t>
      </w:r>
      <w:r w:rsidRPr="004823E3">
        <w:rPr>
          <w:color w:val="000000"/>
          <w:sz w:val="20"/>
          <w:szCs w:val="20"/>
          <w:lang w:eastAsia="hi-IN" w:bidi="hi-IN"/>
        </w:rPr>
        <w:t>ą</w:t>
      </w:r>
      <w:r w:rsidRPr="004823E3">
        <w:rPr>
          <w:color w:val="000000"/>
          <w:sz w:val="20"/>
          <w:szCs w:val="20"/>
          <w:lang w:eastAsia="hi-IN" w:bidi="hi-IN"/>
        </w:rPr>
        <w:t>cemu kserokopie potwierdzonych za zgodno</w:t>
      </w:r>
      <w:r w:rsidRPr="004823E3">
        <w:rPr>
          <w:color w:val="000000"/>
          <w:sz w:val="20"/>
          <w:szCs w:val="20"/>
          <w:lang w:eastAsia="hi-IN" w:bidi="hi-IN"/>
        </w:rPr>
        <w:t>ść</w:t>
      </w:r>
      <w:r w:rsidRPr="004823E3">
        <w:rPr>
          <w:color w:val="000000"/>
          <w:sz w:val="20"/>
          <w:szCs w:val="20"/>
          <w:lang w:eastAsia="hi-IN" w:bidi="hi-IN"/>
        </w:rPr>
        <w:t xml:space="preserve"> z orygina</w:t>
      </w:r>
      <w:r w:rsidRPr="004823E3">
        <w:rPr>
          <w:color w:val="000000"/>
          <w:sz w:val="20"/>
          <w:szCs w:val="20"/>
          <w:lang w:eastAsia="hi-IN" w:bidi="hi-IN"/>
        </w:rPr>
        <w:t>ł</w:t>
      </w:r>
      <w:r w:rsidRPr="004823E3">
        <w:rPr>
          <w:color w:val="000000"/>
          <w:sz w:val="20"/>
          <w:szCs w:val="20"/>
          <w:lang w:eastAsia="hi-IN" w:bidi="hi-IN"/>
        </w:rPr>
        <w:t>em wynik</w:t>
      </w:r>
      <w:r w:rsidRPr="004823E3">
        <w:rPr>
          <w:color w:val="000000"/>
          <w:sz w:val="20"/>
          <w:szCs w:val="20"/>
          <w:lang w:eastAsia="hi-IN" w:bidi="hi-IN"/>
        </w:rPr>
        <w:t>ó</w:t>
      </w:r>
      <w:r w:rsidRPr="004823E3">
        <w:rPr>
          <w:color w:val="000000"/>
          <w:sz w:val="20"/>
          <w:szCs w:val="20"/>
          <w:lang w:eastAsia="hi-IN" w:bidi="hi-IN"/>
        </w:rPr>
        <w:t>w ww. kontroli</w:t>
      </w:r>
      <w:r>
        <w:rPr>
          <w:color w:val="000000"/>
          <w:sz w:val="20"/>
          <w:szCs w:val="20"/>
          <w:lang w:eastAsia="hi-IN" w:bidi="hi-IN"/>
        </w:rPr>
        <w:t>, w terminie 5 dni od dnia ich otrzymania</w:t>
      </w:r>
    </w:p>
    <w:p w:rsidR="006269AC" w:rsidRPr="00D77A86" w:rsidRDefault="006269AC"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zuje si</w:t>
      </w:r>
      <w:r w:rsidRPr="004823E3">
        <w:rPr>
          <w:color w:val="000000"/>
          <w:sz w:val="20"/>
          <w:szCs w:val="20"/>
          <w:lang w:eastAsia="hi-IN" w:bidi="hi-IN"/>
        </w:rPr>
        <w:t>ę</w:t>
      </w:r>
      <w:r w:rsidRPr="004823E3">
        <w:rPr>
          <w:color w:val="000000"/>
          <w:sz w:val="20"/>
          <w:szCs w:val="20"/>
          <w:lang w:eastAsia="hi-IN" w:bidi="hi-IN"/>
        </w:rPr>
        <w:t xml:space="preserve"> do wsp</w:t>
      </w:r>
      <w:r w:rsidRPr="004823E3">
        <w:rPr>
          <w:color w:val="000000"/>
          <w:sz w:val="20"/>
          <w:szCs w:val="20"/>
          <w:lang w:eastAsia="hi-IN" w:bidi="hi-IN"/>
        </w:rPr>
        <w:t>ół</w:t>
      </w:r>
      <w:r w:rsidRPr="004823E3">
        <w:rPr>
          <w:color w:val="000000"/>
          <w:sz w:val="20"/>
          <w:szCs w:val="20"/>
          <w:lang w:eastAsia="hi-IN" w:bidi="hi-IN"/>
        </w:rPr>
        <w:t>pracy z osobami przeprowadzaj</w:t>
      </w:r>
      <w:r w:rsidRPr="004823E3">
        <w:rPr>
          <w:color w:val="000000"/>
          <w:sz w:val="20"/>
          <w:szCs w:val="20"/>
          <w:lang w:eastAsia="hi-IN" w:bidi="hi-IN"/>
        </w:rPr>
        <w:t>ą</w:t>
      </w:r>
      <w:r w:rsidRPr="004823E3">
        <w:rPr>
          <w:color w:val="000000"/>
          <w:sz w:val="20"/>
          <w:szCs w:val="20"/>
          <w:lang w:eastAsia="hi-IN" w:bidi="hi-IN"/>
        </w:rPr>
        <w:t>cymi kontrol</w:t>
      </w:r>
      <w:r w:rsidRPr="004823E3">
        <w:rPr>
          <w:color w:val="000000"/>
          <w:sz w:val="20"/>
          <w:szCs w:val="20"/>
          <w:lang w:eastAsia="hi-IN" w:bidi="hi-IN"/>
        </w:rPr>
        <w:t>ę</w:t>
      </w:r>
      <w:r w:rsidRPr="004823E3">
        <w:rPr>
          <w:color w:val="000000"/>
          <w:sz w:val="20"/>
          <w:szCs w:val="20"/>
          <w:lang w:eastAsia="hi-IN" w:bidi="hi-IN"/>
        </w:rPr>
        <w:t xml:space="preserve"> w szczeg</w:t>
      </w:r>
      <w:r w:rsidRPr="004823E3">
        <w:rPr>
          <w:color w:val="000000"/>
          <w:sz w:val="20"/>
          <w:szCs w:val="20"/>
          <w:lang w:eastAsia="hi-IN" w:bidi="hi-IN"/>
        </w:rPr>
        <w:t>ó</w:t>
      </w:r>
      <w:r w:rsidRPr="004823E3">
        <w:rPr>
          <w:color w:val="000000"/>
          <w:sz w:val="20"/>
          <w:szCs w:val="20"/>
          <w:lang w:eastAsia="hi-IN" w:bidi="hi-IN"/>
        </w:rPr>
        <w:t>lno</w:t>
      </w:r>
      <w:r w:rsidRPr="004823E3">
        <w:rPr>
          <w:color w:val="000000"/>
          <w:sz w:val="20"/>
          <w:szCs w:val="20"/>
          <w:lang w:eastAsia="hi-IN" w:bidi="hi-IN"/>
        </w:rPr>
        <w:t>ś</w:t>
      </w:r>
      <w:r w:rsidRPr="004823E3">
        <w:rPr>
          <w:color w:val="000000"/>
          <w:sz w:val="20"/>
          <w:szCs w:val="20"/>
          <w:lang w:eastAsia="hi-IN" w:bidi="hi-IN"/>
        </w:rPr>
        <w:t>ci poprzez:</w:t>
      </w:r>
    </w:p>
    <w:p w:rsidR="006269AC" w:rsidRDefault="006269AC"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umożliwianie przeprowadzania kontroli tak przez Zamawiającego, jak też przez wyznaczone przez niego osoby oraz inne uprawnione podmioty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zakresie prawidłowości realizacji przedmiotu umowy;</w:t>
      </w:r>
    </w:p>
    <w:p w:rsidR="006269AC" w:rsidRDefault="006269AC"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zapewnienie kontrolującym wglądu we wszelkie dokumenty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szczególności dokumenty finansowe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związane z realizacją przedmiotu umowy (bez względu na rodzaj nośnika, na którym są przechowywane);</w:t>
      </w:r>
    </w:p>
    <w:p w:rsidR="006269AC" w:rsidRDefault="006269AC" w:rsidP="006E187A">
      <w:pPr>
        <w:pStyle w:val="ListParagraph"/>
        <w:numPr>
          <w:ilvl w:val="0"/>
          <w:numId w:val="22"/>
        </w:numPr>
        <w:suppressAutoHyphens/>
        <w:autoSpaceDE w:val="0"/>
        <w:snapToGrid w:val="0"/>
        <w:spacing w:before="120" w:after="120" w:line="240" w:lineRule="auto"/>
        <w:ind w:left="568" w:hanging="284"/>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sporządzanie informacji merytoryczno-finansowych z realizacji przedmiotu umowy i przedstawianie ich do akceptacji Zamawiającemu.</w:t>
      </w:r>
    </w:p>
    <w:p w:rsidR="006269AC" w:rsidRDefault="006269AC"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740090">
        <w:rPr>
          <w:color w:val="000000"/>
          <w:sz w:val="20"/>
          <w:szCs w:val="20"/>
          <w:lang w:eastAsia="hi-IN" w:bidi="hi-IN"/>
        </w:rPr>
        <w:t>Wykonawca</w:t>
      </w:r>
      <w:r>
        <w:rPr>
          <w:color w:val="000000"/>
          <w:sz w:val="20"/>
          <w:szCs w:val="20"/>
          <w:lang w:eastAsia="hi-IN" w:bidi="hi-IN"/>
        </w:rPr>
        <w:t xml:space="preserve"> w okresie realizacji Projektu oraz w okresie, o kt</w:t>
      </w:r>
      <w:r>
        <w:rPr>
          <w:color w:val="000000"/>
          <w:sz w:val="20"/>
          <w:szCs w:val="20"/>
          <w:lang w:eastAsia="hi-IN" w:bidi="hi-IN"/>
        </w:rPr>
        <w:t>ó</w:t>
      </w:r>
      <w:r>
        <w:rPr>
          <w:color w:val="000000"/>
          <w:sz w:val="20"/>
          <w:szCs w:val="20"/>
          <w:lang w:eastAsia="hi-IN" w:bidi="hi-IN"/>
        </w:rPr>
        <w:t>rym mowa w ust. 3 powy</w:t>
      </w:r>
      <w:r>
        <w:rPr>
          <w:color w:val="000000"/>
          <w:sz w:val="20"/>
          <w:szCs w:val="20"/>
          <w:lang w:eastAsia="hi-IN" w:bidi="hi-IN"/>
        </w:rPr>
        <w:t>ż</w:t>
      </w:r>
      <w:r>
        <w:rPr>
          <w:color w:val="000000"/>
          <w:sz w:val="20"/>
          <w:szCs w:val="20"/>
          <w:lang w:eastAsia="hi-IN" w:bidi="hi-IN"/>
        </w:rPr>
        <w:t>ej</w:t>
      </w:r>
      <w:r w:rsidRPr="00740090">
        <w:rPr>
          <w:color w:val="000000"/>
          <w:sz w:val="20"/>
          <w:szCs w:val="20"/>
          <w:lang w:eastAsia="hi-IN" w:bidi="hi-IN"/>
        </w:rPr>
        <w:t xml:space="preserve"> zobowi</w:t>
      </w:r>
      <w:r w:rsidRPr="00740090">
        <w:rPr>
          <w:color w:val="000000"/>
          <w:sz w:val="20"/>
          <w:szCs w:val="20"/>
          <w:lang w:eastAsia="hi-IN" w:bidi="hi-IN"/>
        </w:rPr>
        <w:t>ą</w:t>
      </w:r>
      <w:r w:rsidRPr="00740090">
        <w:rPr>
          <w:color w:val="000000"/>
          <w:sz w:val="20"/>
          <w:szCs w:val="20"/>
          <w:lang w:eastAsia="hi-IN" w:bidi="hi-IN"/>
        </w:rPr>
        <w:t>zuje si</w:t>
      </w:r>
      <w:r w:rsidRPr="00740090">
        <w:rPr>
          <w:color w:val="000000"/>
          <w:sz w:val="20"/>
          <w:szCs w:val="20"/>
          <w:lang w:eastAsia="hi-IN" w:bidi="hi-IN"/>
        </w:rPr>
        <w:t>ę</w:t>
      </w:r>
      <w:r w:rsidRPr="00740090">
        <w:rPr>
          <w:color w:val="000000"/>
          <w:sz w:val="20"/>
          <w:szCs w:val="20"/>
          <w:lang w:eastAsia="hi-IN" w:bidi="hi-IN"/>
        </w:rPr>
        <w:t xml:space="preserve"> do przedstawiania na wezwanie Zamawiaj</w:t>
      </w:r>
      <w:r w:rsidRPr="00740090">
        <w:rPr>
          <w:color w:val="000000"/>
          <w:sz w:val="20"/>
          <w:szCs w:val="20"/>
          <w:lang w:eastAsia="hi-IN" w:bidi="hi-IN"/>
        </w:rPr>
        <w:t>ą</w:t>
      </w:r>
      <w:r w:rsidRPr="00740090">
        <w:rPr>
          <w:color w:val="000000"/>
          <w:sz w:val="20"/>
          <w:szCs w:val="20"/>
          <w:lang w:eastAsia="hi-IN" w:bidi="hi-IN"/>
        </w:rPr>
        <w:t>cego wszelkich informacji i wyja</w:t>
      </w:r>
      <w:r w:rsidRPr="00740090">
        <w:rPr>
          <w:color w:val="000000"/>
          <w:sz w:val="20"/>
          <w:szCs w:val="20"/>
          <w:lang w:eastAsia="hi-IN" w:bidi="hi-IN"/>
        </w:rPr>
        <w:t>ś</w:t>
      </w:r>
      <w:r w:rsidRPr="00740090">
        <w:rPr>
          <w:color w:val="000000"/>
          <w:sz w:val="20"/>
          <w:szCs w:val="20"/>
          <w:lang w:eastAsia="hi-IN" w:bidi="hi-IN"/>
        </w:rPr>
        <w:t>nie</w:t>
      </w:r>
      <w:r w:rsidRPr="00740090">
        <w:rPr>
          <w:color w:val="000000"/>
          <w:sz w:val="20"/>
          <w:szCs w:val="20"/>
          <w:lang w:eastAsia="hi-IN" w:bidi="hi-IN"/>
        </w:rPr>
        <w:t>ń</w:t>
      </w:r>
      <w:r w:rsidRPr="00740090">
        <w:rPr>
          <w:color w:val="000000"/>
          <w:sz w:val="20"/>
          <w:szCs w:val="20"/>
          <w:lang w:eastAsia="hi-IN" w:bidi="hi-IN"/>
        </w:rPr>
        <w:t xml:space="preserve"> zwi</w:t>
      </w:r>
      <w:r w:rsidRPr="00740090">
        <w:rPr>
          <w:color w:val="000000"/>
          <w:sz w:val="20"/>
          <w:szCs w:val="20"/>
          <w:lang w:eastAsia="hi-IN" w:bidi="hi-IN"/>
        </w:rPr>
        <w:t>ą</w:t>
      </w:r>
      <w:r w:rsidRPr="00740090">
        <w:rPr>
          <w:color w:val="000000"/>
          <w:sz w:val="20"/>
          <w:szCs w:val="20"/>
          <w:lang w:eastAsia="hi-IN" w:bidi="hi-IN"/>
        </w:rPr>
        <w:t>zanych z realizacj</w:t>
      </w:r>
      <w:r w:rsidRPr="00740090">
        <w:rPr>
          <w:color w:val="000000"/>
          <w:sz w:val="20"/>
          <w:szCs w:val="20"/>
          <w:lang w:eastAsia="hi-IN" w:bidi="hi-IN"/>
        </w:rPr>
        <w:t>ą</w:t>
      </w:r>
      <w:r w:rsidRPr="00740090">
        <w:rPr>
          <w:color w:val="000000"/>
          <w:sz w:val="20"/>
          <w:szCs w:val="20"/>
          <w:lang w:eastAsia="hi-IN" w:bidi="hi-IN"/>
        </w:rPr>
        <w:t xml:space="preserve"> przedmiotu umowy (Projektu), w terminie okre</w:t>
      </w:r>
      <w:r w:rsidRPr="00740090">
        <w:rPr>
          <w:color w:val="000000"/>
          <w:sz w:val="20"/>
          <w:szCs w:val="20"/>
          <w:lang w:eastAsia="hi-IN" w:bidi="hi-IN"/>
        </w:rPr>
        <w:t>ś</w:t>
      </w:r>
      <w:r w:rsidRPr="00740090">
        <w:rPr>
          <w:color w:val="000000"/>
          <w:sz w:val="20"/>
          <w:szCs w:val="20"/>
          <w:lang w:eastAsia="hi-IN" w:bidi="hi-IN"/>
        </w:rPr>
        <w:t>lonym w wezwaniu.</w:t>
      </w:r>
    </w:p>
    <w:p w:rsidR="006269AC" w:rsidRPr="00740090" w:rsidRDefault="006269AC"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wsp</w:t>
      </w:r>
      <w:r w:rsidRPr="00740090">
        <w:rPr>
          <w:color w:val="000000"/>
          <w:sz w:val="20"/>
          <w:szCs w:val="20"/>
          <w:lang w:eastAsia="hi-IN" w:bidi="hi-IN"/>
        </w:rPr>
        <w:t>ół</w:t>
      </w:r>
      <w:r w:rsidRPr="00740090">
        <w:rPr>
          <w:color w:val="000000"/>
          <w:sz w:val="20"/>
          <w:szCs w:val="20"/>
          <w:lang w:eastAsia="hi-IN" w:bidi="hi-IN"/>
        </w:rPr>
        <w:t>pracy z podmiotami zewn</w:t>
      </w:r>
      <w:r w:rsidRPr="00740090">
        <w:rPr>
          <w:color w:val="000000"/>
          <w:sz w:val="20"/>
          <w:szCs w:val="20"/>
          <w:lang w:eastAsia="hi-IN" w:bidi="hi-IN"/>
        </w:rPr>
        <w:t>ę</w:t>
      </w:r>
      <w:r w:rsidRPr="00740090">
        <w:rPr>
          <w:color w:val="000000"/>
          <w:sz w:val="20"/>
          <w:szCs w:val="20"/>
          <w:lang w:eastAsia="hi-IN" w:bidi="hi-IN"/>
        </w:rPr>
        <w:t>trznymi, realizuj</w:t>
      </w:r>
      <w:r w:rsidRPr="00740090">
        <w:rPr>
          <w:color w:val="000000"/>
          <w:sz w:val="20"/>
          <w:szCs w:val="20"/>
          <w:lang w:eastAsia="hi-IN" w:bidi="hi-IN"/>
        </w:rPr>
        <w:t>ą</w:t>
      </w:r>
      <w:r w:rsidRPr="00740090">
        <w:rPr>
          <w:color w:val="000000"/>
          <w:sz w:val="20"/>
          <w:szCs w:val="20"/>
          <w:lang w:eastAsia="hi-IN" w:bidi="hi-IN"/>
        </w:rPr>
        <w:t>cymi badanie ewaluacyjne na zlecenie Zamawiaj</w:t>
      </w:r>
      <w:r w:rsidRPr="00740090">
        <w:rPr>
          <w:color w:val="000000"/>
          <w:sz w:val="20"/>
          <w:szCs w:val="20"/>
          <w:lang w:eastAsia="hi-IN" w:bidi="hi-IN"/>
        </w:rPr>
        <w:t>ą</w:t>
      </w:r>
      <w:r w:rsidRPr="00740090">
        <w:rPr>
          <w:color w:val="000000"/>
          <w:sz w:val="20"/>
          <w:szCs w:val="20"/>
          <w:lang w:eastAsia="hi-IN" w:bidi="hi-IN"/>
        </w:rPr>
        <w:t>cego, Instytucji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cej, Instytucji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cej lub innego podmiotu kt</w:t>
      </w:r>
      <w:r w:rsidRPr="00740090">
        <w:rPr>
          <w:color w:val="000000"/>
          <w:sz w:val="20"/>
          <w:szCs w:val="20"/>
          <w:lang w:eastAsia="hi-IN" w:bidi="hi-IN"/>
        </w:rPr>
        <w:t>ó</w:t>
      </w:r>
      <w:r w:rsidRPr="00740090">
        <w:rPr>
          <w:color w:val="000000"/>
          <w:sz w:val="20"/>
          <w:szCs w:val="20"/>
          <w:lang w:eastAsia="hi-IN" w:bidi="hi-IN"/>
        </w:rPr>
        <w:t>ry zawar</w:t>
      </w:r>
      <w:r w:rsidRPr="00740090">
        <w:rPr>
          <w:color w:val="000000"/>
          <w:sz w:val="20"/>
          <w:szCs w:val="20"/>
          <w:lang w:eastAsia="hi-IN" w:bidi="hi-IN"/>
        </w:rPr>
        <w:t>ł</w:t>
      </w:r>
      <w:r w:rsidRPr="00740090">
        <w:rPr>
          <w:color w:val="000000"/>
          <w:sz w:val="20"/>
          <w:szCs w:val="20"/>
          <w:lang w:eastAsia="hi-IN" w:bidi="hi-IN"/>
        </w:rPr>
        <w:t xml:space="preserve"> umow</w:t>
      </w:r>
      <w:r w:rsidRPr="00740090">
        <w:rPr>
          <w:color w:val="000000"/>
          <w:sz w:val="20"/>
          <w:szCs w:val="20"/>
          <w:lang w:eastAsia="hi-IN" w:bidi="hi-IN"/>
        </w:rPr>
        <w:t>ę</w:t>
      </w:r>
      <w:r w:rsidRPr="00740090">
        <w:rPr>
          <w:color w:val="000000"/>
          <w:sz w:val="20"/>
          <w:szCs w:val="20"/>
          <w:lang w:eastAsia="hi-IN" w:bidi="hi-IN"/>
        </w:rPr>
        <w:t xml:space="preserve"> lub porozumienie z Zamawiaj</w:t>
      </w:r>
      <w:r w:rsidRPr="00740090">
        <w:rPr>
          <w:color w:val="000000"/>
          <w:sz w:val="20"/>
          <w:szCs w:val="20"/>
          <w:lang w:eastAsia="hi-IN" w:bidi="hi-IN"/>
        </w:rPr>
        <w:t>ą</w:t>
      </w:r>
      <w:r w:rsidRPr="00740090">
        <w:rPr>
          <w:color w:val="000000"/>
          <w:sz w:val="20"/>
          <w:szCs w:val="20"/>
          <w:lang w:eastAsia="hi-IN" w:bidi="hi-IN"/>
        </w:rPr>
        <w:t>cym, Instytucj</w:t>
      </w:r>
      <w:r w:rsidRPr="00740090">
        <w:rPr>
          <w:color w:val="000000"/>
          <w:sz w:val="20"/>
          <w:szCs w:val="20"/>
          <w:lang w:eastAsia="hi-IN" w:bidi="hi-IN"/>
        </w:rPr>
        <w:t>ą</w:t>
      </w:r>
      <w:r w:rsidRPr="00740090">
        <w:rPr>
          <w:color w:val="000000"/>
          <w:sz w:val="20"/>
          <w:szCs w:val="20"/>
          <w:lang w:eastAsia="hi-IN" w:bidi="hi-IN"/>
        </w:rPr>
        <w:t xml:space="preserve">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lub Instytucj</w:t>
      </w:r>
      <w:r w:rsidRPr="00740090">
        <w:rPr>
          <w:color w:val="000000"/>
          <w:sz w:val="20"/>
          <w:szCs w:val="20"/>
          <w:lang w:eastAsia="hi-IN" w:bidi="hi-IN"/>
        </w:rPr>
        <w:t>ą</w:t>
      </w:r>
      <w:r w:rsidRPr="00740090">
        <w:rPr>
          <w:color w:val="000000"/>
          <w:sz w:val="20"/>
          <w:szCs w:val="20"/>
          <w:lang w:eastAsia="hi-IN" w:bidi="hi-IN"/>
        </w:rPr>
        <w:t xml:space="preserve">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na realizacj</w:t>
      </w:r>
      <w:r w:rsidRPr="00740090">
        <w:rPr>
          <w:color w:val="000000"/>
          <w:sz w:val="20"/>
          <w:szCs w:val="20"/>
          <w:lang w:eastAsia="hi-IN" w:bidi="hi-IN"/>
        </w:rPr>
        <w:t>ę</w:t>
      </w:r>
      <w:r w:rsidRPr="00740090">
        <w:rPr>
          <w:color w:val="000000"/>
          <w:sz w:val="20"/>
          <w:szCs w:val="20"/>
          <w:lang w:eastAsia="hi-IN" w:bidi="hi-IN"/>
        </w:rPr>
        <w:t xml:space="preserve"> ewaluacji. </w:t>
      </w: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udzielania ka</w:t>
      </w:r>
      <w:r w:rsidRPr="00740090">
        <w:rPr>
          <w:color w:val="000000"/>
          <w:sz w:val="20"/>
          <w:szCs w:val="20"/>
          <w:lang w:eastAsia="hi-IN" w:bidi="hi-IN"/>
        </w:rPr>
        <w:t>ż</w:t>
      </w:r>
      <w:r w:rsidRPr="00740090">
        <w:rPr>
          <w:color w:val="000000"/>
          <w:sz w:val="20"/>
          <w:szCs w:val="20"/>
          <w:lang w:eastAsia="hi-IN" w:bidi="hi-IN"/>
        </w:rPr>
        <w:t>dorazowo na wniosek tych podmiot</w:t>
      </w:r>
      <w:r w:rsidRPr="00740090">
        <w:rPr>
          <w:color w:val="000000"/>
          <w:sz w:val="20"/>
          <w:szCs w:val="20"/>
          <w:lang w:eastAsia="hi-IN" w:bidi="hi-IN"/>
        </w:rPr>
        <w:t>ó</w:t>
      </w:r>
      <w:r w:rsidRPr="00740090">
        <w:rPr>
          <w:color w:val="000000"/>
          <w:sz w:val="20"/>
          <w:szCs w:val="20"/>
          <w:lang w:eastAsia="hi-IN" w:bidi="hi-IN"/>
        </w:rPr>
        <w:t>w dokument</w:t>
      </w:r>
      <w:r w:rsidRPr="00740090">
        <w:rPr>
          <w:color w:val="000000"/>
          <w:sz w:val="20"/>
          <w:szCs w:val="20"/>
          <w:lang w:eastAsia="hi-IN" w:bidi="hi-IN"/>
        </w:rPr>
        <w:t>ó</w:t>
      </w:r>
      <w:r w:rsidRPr="00740090">
        <w:rPr>
          <w:color w:val="000000"/>
          <w:sz w:val="20"/>
          <w:szCs w:val="20"/>
          <w:lang w:eastAsia="hi-IN" w:bidi="hi-IN"/>
        </w:rPr>
        <w:t>w i informacji na temat realizacji Projektu, niezb</w:t>
      </w:r>
      <w:r w:rsidRPr="00740090">
        <w:rPr>
          <w:color w:val="000000"/>
          <w:sz w:val="20"/>
          <w:szCs w:val="20"/>
          <w:lang w:eastAsia="hi-IN" w:bidi="hi-IN"/>
        </w:rPr>
        <w:t>ę</w:t>
      </w:r>
      <w:r w:rsidRPr="00740090">
        <w:rPr>
          <w:color w:val="000000"/>
          <w:sz w:val="20"/>
          <w:szCs w:val="20"/>
          <w:lang w:eastAsia="hi-IN" w:bidi="hi-IN"/>
        </w:rPr>
        <w:t>dnych do przeprowadzenia badania ewaluacyjnego.</w:t>
      </w:r>
    </w:p>
    <w:p w:rsidR="006269AC"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10</w:t>
      </w:r>
    </w:p>
    <w:p w:rsidR="006269AC" w:rsidRDefault="006269AC" w:rsidP="006E187A">
      <w:pPr>
        <w:spacing w:after="240" w:line="240" w:lineRule="auto"/>
        <w:jc w:val="center"/>
        <w:rPr>
          <w:sz w:val="28"/>
          <w:szCs w:val="28"/>
          <w:lang w:eastAsia="en-US"/>
        </w:rPr>
      </w:pPr>
      <w:r w:rsidRPr="004823E3">
        <w:rPr>
          <w:sz w:val="28"/>
          <w:szCs w:val="28"/>
          <w:lang w:eastAsia="en-US"/>
        </w:rPr>
        <w:t>Kary, odst</w:t>
      </w:r>
      <w:r w:rsidRPr="004823E3">
        <w:rPr>
          <w:sz w:val="28"/>
          <w:szCs w:val="28"/>
          <w:lang w:eastAsia="en-US"/>
        </w:rPr>
        <w:t>ą</w:t>
      </w:r>
      <w:r w:rsidRPr="004823E3">
        <w:rPr>
          <w:sz w:val="28"/>
          <w:szCs w:val="28"/>
          <w:lang w:eastAsia="en-US"/>
        </w:rPr>
        <w:t>pienie od umowy</w:t>
      </w:r>
    </w:p>
    <w:p w:rsidR="006269AC" w:rsidRPr="00D77A86" w:rsidRDefault="006269AC" w:rsidP="006E187A">
      <w:pPr>
        <w:numPr>
          <w:ilvl w:val="0"/>
          <w:numId w:val="8"/>
        </w:numPr>
        <w:tabs>
          <w:tab w:val="clear" w:pos="360"/>
          <w:tab w:val="num" w:pos="284"/>
        </w:tabs>
        <w:spacing w:before="120" w:after="120" w:line="240" w:lineRule="auto"/>
        <w:ind w:left="284" w:right="-2" w:hanging="284"/>
        <w:jc w:val="both"/>
        <w:rPr>
          <w:sz w:val="20"/>
          <w:szCs w:val="20"/>
          <w:lang w:eastAsia="en-US"/>
        </w:rPr>
      </w:pPr>
      <w:r w:rsidRPr="004823E3">
        <w:rPr>
          <w:sz w:val="20"/>
          <w:szCs w:val="20"/>
          <w:lang w:eastAsia="en-US"/>
        </w:rPr>
        <w:t>Wykonawca zap</w:t>
      </w:r>
      <w:r w:rsidRPr="004823E3">
        <w:rPr>
          <w:sz w:val="20"/>
          <w:szCs w:val="20"/>
          <w:lang w:eastAsia="en-US"/>
        </w:rPr>
        <w:t>ł</w:t>
      </w:r>
      <w:r w:rsidRPr="004823E3">
        <w:rPr>
          <w:sz w:val="20"/>
          <w:szCs w:val="20"/>
          <w:lang w:eastAsia="en-US"/>
        </w:rPr>
        <w:t>aci Zamawiaj</w:t>
      </w:r>
      <w:r w:rsidRPr="004823E3">
        <w:rPr>
          <w:sz w:val="20"/>
          <w:szCs w:val="20"/>
          <w:lang w:eastAsia="en-US"/>
        </w:rPr>
        <w:t>ą</w:t>
      </w:r>
      <w:r w:rsidRPr="004823E3">
        <w:rPr>
          <w:sz w:val="20"/>
          <w:szCs w:val="20"/>
          <w:lang w:eastAsia="en-US"/>
        </w:rPr>
        <w:t>cemu kary umowne w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cych przypadkach i</w:t>
      </w:r>
      <w:r w:rsidRPr="000F6B40">
        <w:rPr>
          <w:sz w:val="20"/>
          <w:szCs w:val="20"/>
          <w:lang w:eastAsia="en-US"/>
        </w:rPr>
        <w:t> </w:t>
      </w:r>
      <w:r w:rsidRPr="004823E3">
        <w:rPr>
          <w:sz w:val="20"/>
          <w:szCs w:val="20"/>
          <w:lang w:eastAsia="en-US"/>
        </w:rPr>
        <w:t>wysoko</w:t>
      </w:r>
      <w:r w:rsidRPr="004823E3">
        <w:rPr>
          <w:sz w:val="20"/>
          <w:szCs w:val="20"/>
          <w:lang w:eastAsia="en-US"/>
        </w:rPr>
        <w:t>ś</w:t>
      </w:r>
      <w:r w:rsidRPr="004823E3">
        <w:rPr>
          <w:sz w:val="20"/>
          <w:szCs w:val="20"/>
          <w:lang w:eastAsia="en-US"/>
        </w:rPr>
        <w:t>ciach:</w:t>
      </w:r>
    </w:p>
    <w:p w:rsidR="006269AC" w:rsidRPr="00AD3F21" w:rsidRDefault="006269AC"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rozwi</w:t>
      </w:r>
      <w:r w:rsidRPr="004823E3">
        <w:rPr>
          <w:sz w:val="20"/>
          <w:szCs w:val="20"/>
          <w:lang w:eastAsia="en-US"/>
        </w:rPr>
        <w:t>ą</w:t>
      </w:r>
      <w:r w:rsidRPr="004823E3">
        <w:rPr>
          <w:sz w:val="20"/>
          <w:szCs w:val="20"/>
          <w:lang w:eastAsia="en-US"/>
        </w:rPr>
        <w:t>zanie umowy z winy Wykonawcy lub odst</w:t>
      </w:r>
      <w:r w:rsidRPr="004823E3">
        <w:rPr>
          <w:sz w:val="20"/>
          <w:szCs w:val="20"/>
          <w:lang w:eastAsia="en-US"/>
        </w:rPr>
        <w:t>ą</w:t>
      </w:r>
      <w:r w:rsidRPr="004823E3">
        <w:rPr>
          <w:sz w:val="20"/>
          <w:szCs w:val="20"/>
          <w:lang w:eastAsia="en-US"/>
        </w:rPr>
        <w:t xml:space="preserve">pienie od umowy z winy Wykonawcy </w:t>
      </w:r>
      <w:r w:rsidRPr="000F6B40">
        <w:rPr>
          <w:sz w:val="20"/>
          <w:szCs w:val="20"/>
          <w:lang w:eastAsia="en-US"/>
        </w:rPr>
        <w:t>–</w:t>
      </w:r>
      <w:r w:rsidRPr="004823E3">
        <w:rPr>
          <w:sz w:val="20"/>
          <w:szCs w:val="20"/>
          <w:lang w:eastAsia="en-US"/>
        </w:rPr>
        <w:t xml:space="preserve"> 10% niezrealizowanej warto</w:t>
      </w:r>
      <w:r w:rsidRPr="004823E3">
        <w:rPr>
          <w:sz w:val="20"/>
          <w:szCs w:val="20"/>
          <w:lang w:eastAsia="en-US"/>
        </w:rPr>
        <w:t>ś</w:t>
      </w:r>
      <w:r w:rsidRPr="004823E3">
        <w:rPr>
          <w:sz w:val="20"/>
          <w:szCs w:val="20"/>
          <w:lang w:eastAsia="en-US"/>
        </w:rPr>
        <w:t>ci brutto przedmiotu umowy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w:t>
      </w:r>
      <w:r>
        <w:rPr>
          <w:sz w:val="20"/>
          <w:szCs w:val="20"/>
          <w:lang w:eastAsia="en-US"/>
        </w:rPr>
        <w:t>;</w:t>
      </w:r>
    </w:p>
    <w:p w:rsidR="006269AC" w:rsidRPr="00AD3F21" w:rsidRDefault="006269AC"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op</w:t>
      </w:r>
      <w:r w:rsidRPr="004823E3">
        <w:rPr>
          <w:sz w:val="20"/>
          <w:szCs w:val="20"/>
          <w:lang w:eastAsia="en-US"/>
        </w:rPr>
        <w:t>óź</w:t>
      </w:r>
      <w:r w:rsidRPr="004823E3">
        <w:rPr>
          <w:sz w:val="20"/>
          <w:szCs w:val="20"/>
          <w:lang w:eastAsia="en-US"/>
        </w:rPr>
        <w:t xml:space="preserve">nienie w realizacji </w:t>
      </w:r>
      <w:r>
        <w:rPr>
          <w:sz w:val="20"/>
          <w:szCs w:val="20"/>
          <w:lang w:eastAsia="en-US"/>
        </w:rPr>
        <w:t>przedmiotu umowy</w:t>
      </w:r>
      <w:r w:rsidRPr="004823E3">
        <w:rPr>
          <w:sz w:val="20"/>
          <w:szCs w:val="20"/>
          <w:lang w:eastAsia="en-US"/>
        </w:rPr>
        <w:t xml:space="preserve"> lub jego cz</w:t>
      </w:r>
      <w:r w:rsidRPr="004823E3">
        <w:rPr>
          <w:sz w:val="20"/>
          <w:szCs w:val="20"/>
          <w:lang w:eastAsia="en-US"/>
        </w:rPr>
        <w:t>ęś</w:t>
      </w:r>
      <w:r w:rsidRPr="004823E3">
        <w:rPr>
          <w:sz w:val="20"/>
          <w:szCs w:val="20"/>
          <w:lang w:eastAsia="en-US"/>
        </w:rPr>
        <w:t>ci,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op</w:t>
      </w:r>
      <w:r w:rsidRPr="004823E3">
        <w:rPr>
          <w:sz w:val="20"/>
          <w:szCs w:val="20"/>
          <w:lang w:eastAsia="en-US"/>
        </w:rPr>
        <w:t>óź</w:t>
      </w:r>
      <w:r w:rsidRPr="004823E3">
        <w:rPr>
          <w:sz w:val="20"/>
          <w:szCs w:val="20"/>
          <w:lang w:eastAsia="en-US"/>
        </w:rPr>
        <w:t>nienia ponad te terminy</w:t>
      </w:r>
      <w:r>
        <w:rPr>
          <w:sz w:val="20"/>
          <w:szCs w:val="20"/>
          <w:lang w:eastAsia="en-US"/>
        </w:rPr>
        <w:t>;</w:t>
      </w:r>
    </w:p>
    <w:p w:rsidR="006269AC" w:rsidRPr="00AD3F21" w:rsidRDefault="006269AC"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 xml:space="preserve"> za wcze</w:t>
      </w:r>
      <w:r w:rsidRPr="004823E3">
        <w:rPr>
          <w:sz w:val="20"/>
          <w:szCs w:val="20"/>
          <w:lang w:eastAsia="en-US"/>
        </w:rPr>
        <w:t>ś</w:t>
      </w:r>
      <w:r w:rsidRPr="004823E3">
        <w:rPr>
          <w:sz w:val="20"/>
          <w:szCs w:val="20"/>
          <w:lang w:eastAsia="en-US"/>
        </w:rPr>
        <w:t>niejsze zako</w:t>
      </w:r>
      <w:r w:rsidRPr="004823E3">
        <w:rPr>
          <w:sz w:val="20"/>
          <w:szCs w:val="20"/>
          <w:lang w:eastAsia="en-US"/>
        </w:rPr>
        <w:t>ń</w:t>
      </w:r>
      <w:r w:rsidRPr="004823E3">
        <w:rPr>
          <w:sz w:val="20"/>
          <w:szCs w:val="20"/>
          <w:lang w:eastAsia="en-US"/>
        </w:rPr>
        <w:t xml:space="preserve">czenie realizacji </w:t>
      </w:r>
      <w:r>
        <w:rPr>
          <w:sz w:val="20"/>
          <w:szCs w:val="20"/>
          <w:lang w:eastAsia="en-US"/>
        </w:rPr>
        <w:t>przedmiotu umowy</w:t>
      </w:r>
      <w:r w:rsidRPr="004823E3">
        <w:rPr>
          <w:sz w:val="20"/>
          <w:szCs w:val="20"/>
          <w:lang w:eastAsia="en-US"/>
        </w:rPr>
        <w:t>,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 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wcze</w:t>
      </w:r>
      <w:r w:rsidRPr="004823E3">
        <w:rPr>
          <w:sz w:val="20"/>
          <w:szCs w:val="20"/>
          <w:lang w:eastAsia="en-US"/>
        </w:rPr>
        <w:t>ś</w:t>
      </w:r>
      <w:r w:rsidRPr="004823E3">
        <w:rPr>
          <w:sz w:val="20"/>
          <w:szCs w:val="20"/>
          <w:lang w:eastAsia="en-US"/>
        </w:rPr>
        <w:t>niejszego</w:t>
      </w:r>
      <w:r>
        <w:rPr>
          <w:sz w:val="20"/>
          <w:szCs w:val="20"/>
          <w:lang w:eastAsia="en-US"/>
        </w:rPr>
        <w:t xml:space="preserve"> zako</w:t>
      </w:r>
      <w:r>
        <w:rPr>
          <w:sz w:val="20"/>
          <w:szCs w:val="20"/>
          <w:lang w:eastAsia="en-US"/>
        </w:rPr>
        <w:t>ń</w:t>
      </w:r>
      <w:r>
        <w:rPr>
          <w:sz w:val="20"/>
          <w:szCs w:val="20"/>
          <w:lang w:eastAsia="en-US"/>
        </w:rPr>
        <w:t>czenia realizacji przedmiotu umowy;</w:t>
      </w:r>
    </w:p>
    <w:p w:rsidR="006269AC" w:rsidRPr="00AD3F21" w:rsidRDefault="006269AC"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 xml:space="preserve">eli Wykonawca wykonuje </w:t>
      </w:r>
      <w:r>
        <w:rPr>
          <w:sz w:val="20"/>
          <w:szCs w:val="20"/>
          <w:lang w:eastAsia="en-US"/>
        </w:rPr>
        <w:t>przedmiot umowy</w:t>
      </w:r>
      <w:r w:rsidRPr="004823E3">
        <w:rPr>
          <w:sz w:val="20"/>
          <w:szCs w:val="20"/>
          <w:lang w:eastAsia="en-US"/>
        </w:rPr>
        <w:t xml:space="preserve"> przy pomocy innych os</w:t>
      </w:r>
      <w:r w:rsidRPr="004823E3">
        <w:rPr>
          <w:sz w:val="20"/>
          <w:szCs w:val="20"/>
          <w:lang w:eastAsia="en-US"/>
        </w:rPr>
        <w:t>ó</w:t>
      </w:r>
      <w:r w:rsidRPr="004823E3">
        <w:rPr>
          <w:sz w:val="20"/>
          <w:szCs w:val="20"/>
          <w:lang w:eastAsia="en-US"/>
        </w:rPr>
        <w:t>b</w:t>
      </w:r>
      <w:r>
        <w:rPr>
          <w:sz w:val="20"/>
          <w:szCs w:val="20"/>
          <w:lang w:eastAsia="en-US"/>
        </w:rPr>
        <w:t>,</w:t>
      </w:r>
      <w:r w:rsidRPr="004823E3">
        <w:rPr>
          <w:sz w:val="20"/>
          <w:szCs w:val="20"/>
          <w:lang w:eastAsia="en-US"/>
        </w:rPr>
        <w:t xml:space="preserve"> ni</w:t>
      </w:r>
      <w:r w:rsidRPr="004823E3">
        <w:rPr>
          <w:sz w:val="20"/>
          <w:szCs w:val="20"/>
          <w:lang w:eastAsia="en-US"/>
        </w:rPr>
        <w:t>ż</w:t>
      </w:r>
      <w:r w:rsidRPr="004823E3">
        <w:rPr>
          <w:sz w:val="20"/>
          <w:szCs w:val="20"/>
          <w:lang w:eastAsia="en-US"/>
        </w:rPr>
        <w:t xml:space="preserve"> wskazane w za</w:t>
      </w:r>
      <w:r w:rsidRPr="004823E3">
        <w:rPr>
          <w:sz w:val="20"/>
          <w:szCs w:val="20"/>
          <w:lang w:eastAsia="en-US"/>
        </w:rPr>
        <w:t>łą</w:t>
      </w:r>
      <w:r w:rsidRPr="004823E3">
        <w:rPr>
          <w:sz w:val="20"/>
          <w:szCs w:val="20"/>
          <w:lang w:eastAsia="en-US"/>
        </w:rPr>
        <w:t xml:space="preserve">czniku nr 2 do umowy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kwoty okre</w:t>
      </w:r>
      <w:r w:rsidRPr="004823E3">
        <w:rPr>
          <w:sz w:val="20"/>
          <w:szCs w:val="20"/>
          <w:lang w:eastAsia="en-US"/>
        </w:rPr>
        <w:t>ś</w:t>
      </w:r>
      <w:r w:rsidRPr="004823E3">
        <w:rPr>
          <w:sz w:val="20"/>
          <w:szCs w:val="20"/>
          <w:lang w:eastAsia="en-US"/>
        </w:rPr>
        <w:t xml:space="preserve">lnej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w:t>
      </w:r>
      <w:r w:rsidRPr="004823E3">
        <w:rPr>
          <w:sz w:val="20"/>
          <w:szCs w:val="20"/>
          <w:lang w:eastAsia="en-US"/>
        </w:rPr>
        <w:t xml:space="preserve"> 12 ust. 2 umowy</w:t>
      </w:r>
      <w:r>
        <w:rPr>
          <w:sz w:val="20"/>
          <w:szCs w:val="20"/>
          <w:lang w:eastAsia="en-US"/>
        </w:rPr>
        <w:t>;</w:t>
      </w:r>
    </w:p>
    <w:p w:rsidR="006269AC" w:rsidRPr="00AD3F21" w:rsidRDefault="006269AC"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realizuje przedmiot umowy w spos</w:t>
      </w:r>
      <w:r w:rsidRPr="004823E3">
        <w:rPr>
          <w:sz w:val="20"/>
          <w:szCs w:val="20"/>
          <w:lang w:eastAsia="en-US"/>
        </w:rPr>
        <w:t>ó</w:t>
      </w:r>
      <w:r w:rsidRPr="004823E3">
        <w:rPr>
          <w:sz w:val="20"/>
          <w:szCs w:val="20"/>
          <w:lang w:eastAsia="en-US"/>
        </w:rPr>
        <w:t>b sprzeczny z postanowieniami niniejszej umowy, innymi ni</w:t>
      </w:r>
      <w:r w:rsidRPr="004823E3">
        <w:rPr>
          <w:sz w:val="20"/>
          <w:szCs w:val="20"/>
          <w:lang w:eastAsia="en-US"/>
        </w:rPr>
        <w:t>ż</w:t>
      </w:r>
      <w:r w:rsidRPr="004823E3">
        <w:rPr>
          <w:sz w:val="20"/>
          <w:szCs w:val="20"/>
          <w:lang w:eastAsia="en-US"/>
        </w:rPr>
        <w:t xml:space="preserve"> wskazane w pkt 2 i 3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naruszenia</w:t>
      </w:r>
      <w:r>
        <w:rPr>
          <w:sz w:val="20"/>
          <w:szCs w:val="20"/>
          <w:lang w:eastAsia="en-US"/>
        </w:rPr>
        <w:t>;</w:t>
      </w:r>
    </w:p>
    <w:p w:rsidR="006269AC" w:rsidRPr="00AD3F21" w:rsidRDefault="006269AC"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w przypadku zakwestionowania przez IP formy lub tre</w:t>
      </w:r>
      <w:r w:rsidRPr="004823E3">
        <w:rPr>
          <w:sz w:val="20"/>
          <w:szCs w:val="20"/>
          <w:lang w:eastAsia="en-US"/>
        </w:rPr>
        <w:t>ś</w:t>
      </w:r>
      <w:r w:rsidRPr="004823E3">
        <w:rPr>
          <w:sz w:val="20"/>
          <w:szCs w:val="20"/>
          <w:lang w:eastAsia="en-US"/>
        </w:rPr>
        <w:t>ci dokumentacji przygotowanej w ramach realizacji niniejszej umowy przez Wykonawc</w:t>
      </w:r>
      <w:r w:rsidRPr="004823E3">
        <w:rPr>
          <w:sz w:val="20"/>
          <w:szCs w:val="20"/>
          <w:lang w:eastAsia="en-US"/>
        </w:rPr>
        <w:t>ę</w:t>
      </w:r>
      <w:r w:rsidRPr="004823E3">
        <w:rPr>
          <w:sz w:val="20"/>
          <w:szCs w:val="20"/>
          <w:lang w:eastAsia="en-US"/>
        </w:rPr>
        <w:t>, co spowoduje uznanie przez IP wydatk</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wynagrodzeniem Wykonawcy jako niekwalifikowalnych, a tym samym obci</w:t>
      </w:r>
      <w:r w:rsidRPr="004823E3">
        <w:rPr>
          <w:sz w:val="20"/>
          <w:szCs w:val="20"/>
          <w:lang w:eastAsia="en-US"/>
        </w:rPr>
        <w:t>ąż</w:t>
      </w:r>
      <w:r w:rsidRPr="004823E3">
        <w:rPr>
          <w:sz w:val="20"/>
          <w:szCs w:val="20"/>
          <w:lang w:eastAsia="en-US"/>
        </w:rPr>
        <w:t>enie Zamawiaj</w:t>
      </w:r>
      <w:r w:rsidRPr="004823E3">
        <w:rPr>
          <w:sz w:val="20"/>
          <w:szCs w:val="20"/>
          <w:lang w:eastAsia="en-US"/>
        </w:rPr>
        <w:t>ą</w:t>
      </w:r>
      <w:r w:rsidRPr="004823E3">
        <w:rPr>
          <w:sz w:val="20"/>
          <w:szCs w:val="20"/>
          <w:lang w:eastAsia="en-US"/>
        </w:rPr>
        <w:t>cego obowi</w:t>
      </w:r>
      <w:r w:rsidRPr="004823E3">
        <w:rPr>
          <w:sz w:val="20"/>
          <w:szCs w:val="20"/>
          <w:lang w:eastAsia="en-US"/>
        </w:rPr>
        <w:t>ą</w:t>
      </w:r>
      <w:r w:rsidRPr="004823E3">
        <w:rPr>
          <w:sz w:val="20"/>
          <w:szCs w:val="20"/>
          <w:lang w:eastAsia="en-US"/>
        </w:rPr>
        <w:t>zkiem ich zwrotu - Wykonawca zostanie obci</w:t>
      </w:r>
      <w:r w:rsidRPr="004823E3">
        <w:rPr>
          <w:sz w:val="20"/>
          <w:szCs w:val="20"/>
          <w:lang w:eastAsia="en-US"/>
        </w:rPr>
        <w:t>ąż</w:t>
      </w:r>
      <w:r w:rsidRPr="004823E3">
        <w:rPr>
          <w:sz w:val="20"/>
          <w:szCs w:val="20"/>
          <w:lang w:eastAsia="en-US"/>
        </w:rPr>
        <w:t>ony kar</w:t>
      </w:r>
      <w:r w:rsidRPr="004823E3">
        <w:rPr>
          <w:sz w:val="20"/>
          <w:szCs w:val="20"/>
          <w:lang w:eastAsia="en-US"/>
        </w:rPr>
        <w:t>ą</w:t>
      </w:r>
      <w:r w:rsidRPr="004823E3">
        <w:rPr>
          <w:sz w:val="20"/>
          <w:szCs w:val="20"/>
          <w:lang w:eastAsia="en-US"/>
        </w:rPr>
        <w:t xml:space="preserve"> w wysoko</w:t>
      </w:r>
      <w:r w:rsidRPr="004823E3">
        <w:rPr>
          <w:sz w:val="20"/>
          <w:szCs w:val="20"/>
          <w:lang w:eastAsia="en-US"/>
        </w:rPr>
        <w:t>ś</w:t>
      </w:r>
      <w:r w:rsidRPr="004823E3">
        <w:rPr>
          <w:sz w:val="20"/>
          <w:szCs w:val="20"/>
          <w:lang w:eastAsia="en-US"/>
        </w:rPr>
        <w:t>ci tego obci</w:t>
      </w:r>
      <w:r w:rsidRPr="004823E3">
        <w:rPr>
          <w:sz w:val="20"/>
          <w:szCs w:val="20"/>
          <w:lang w:eastAsia="en-US"/>
        </w:rPr>
        <w:t>ąż</w:t>
      </w:r>
      <w:r w:rsidRPr="004823E3">
        <w:rPr>
          <w:sz w:val="20"/>
          <w:szCs w:val="20"/>
          <w:lang w:eastAsia="en-US"/>
        </w:rPr>
        <w:t>enia</w:t>
      </w:r>
      <w:r>
        <w:rPr>
          <w:sz w:val="20"/>
          <w:szCs w:val="20"/>
          <w:lang w:eastAsia="en-US"/>
        </w:rPr>
        <w:t>.</w:t>
      </w:r>
    </w:p>
    <w:p w:rsidR="006269AC" w:rsidRDefault="006269AC"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op</w:t>
      </w:r>
      <w:r w:rsidRPr="004823E3">
        <w:rPr>
          <w:sz w:val="20"/>
          <w:szCs w:val="20"/>
          <w:lang w:eastAsia="en-US"/>
        </w:rPr>
        <w:t>óź</w:t>
      </w:r>
      <w:r w:rsidRPr="004823E3">
        <w:rPr>
          <w:sz w:val="20"/>
          <w:szCs w:val="20"/>
          <w:lang w:eastAsia="en-US"/>
        </w:rPr>
        <w:t>ni si</w:t>
      </w:r>
      <w:r w:rsidRPr="004823E3">
        <w:rPr>
          <w:sz w:val="20"/>
          <w:szCs w:val="20"/>
          <w:lang w:eastAsia="en-US"/>
        </w:rPr>
        <w:t>ę</w:t>
      </w:r>
      <w:r w:rsidRPr="004823E3">
        <w:rPr>
          <w:sz w:val="20"/>
          <w:szCs w:val="20"/>
          <w:lang w:eastAsia="en-US"/>
        </w:rPr>
        <w:t xml:space="preserve"> z realizacj</w:t>
      </w:r>
      <w:r w:rsidRPr="004823E3">
        <w:rPr>
          <w:sz w:val="20"/>
          <w:szCs w:val="20"/>
          <w:lang w:eastAsia="en-US"/>
        </w:rPr>
        <w:t>ą</w:t>
      </w:r>
      <w:r w:rsidRPr="004823E3">
        <w:rPr>
          <w:sz w:val="20"/>
          <w:szCs w:val="20"/>
          <w:lang w:eastAsia="en-US"/>
        </w:rPr>
        <w:t xml:space="preserve"> zadania tak dalece, </w:t>
      </w:r>
      <w:r w:rsidRPr="004823E3">
        <w:rPr>
          <w:sz w:val="20"/>
          <w:szCs w:val="20"/>
          <w:lang w:eastAsia="en-US"/>
        </w:rPr>
        <w:t>ż</w:t>
      </w:r>
      <w:r w:rsidRPr="004823E3">
        <w:rPr>
          <w:sz w:val="20"/>
          <w:szCs w:val="20"/>
          <w:lang w:eastAsia="en-US"/>
        </w:rPr>
        <w:t>e terminy wynikaj</w:t>
      </w:r>
      <w:r w:rsidRPr="004823E3">
        <w:rPr>
          <w:sz w:val="20"/>
          <w:szCs w:val="20"/>
          <w:lang w:eastAsia="en-US"/>
        </w:rPr>
        <w:t>ą</w:t>
      </w:r>
      <w:r w:rsidRPr="004823E3">
        <w:rPr>
          <w:sz w:val="20"/>
          <w:szCs w:val="20"/>
          <w:lang w:eastAsia="en-US"/>
        </w:rPr>
        <w:t>ce z niniejszej umowy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mog</w:t>
      </w:r>
      <w:r w:rsidRPr="004823E3">
        <w:rPr>
          <w:sz w:val="20"/>
          <w:szCs w:val="20"/>
          <w:lang w:eastAsia="en-US"/>
        </w:rPr>
        <w:t>ł</w:t>
      </w:r>
      <w:r w:rsidRPr="004823E3">
        <w:rPr>
          <w:sz w:val="20"/>
          <w:szCs w:val="20"/>
          <w:lang w:eastAsia="en-US"/>
        </w:rPr>
        <w:t>y by</w:t>
      </w:r>
      <w:r w:rsidRPr="004823E3">
        <w:rPr>
          <w:sz w:val="20"/>
          <w:szCs w:val="20"/>
          <w:lang w:eastAsia="en-US"/>
        </w:rPr>
        <w:t>ć</w:t>
      </w:r>
      <w:r w:rsidRPr="004823E3">
        <w:rPr>
          <w:sz w:val="20"/>
          <w:szCs w:val="20"/>
          <w:lang w:eastAsia="en-US"/>
        </w:rPr>
        <w:t xml:space="preserve"> zrealizowane, Zamawiaj</w:t>
      </w:r>
      <w:r w:rsidRPr="004823E3">
        <w:rPr>
          <w:sz w:val="20"/>
          <w:szCs w:val="20"/>
          <w:lang w:eastAsia="en-US"/>
        </w:rPr>
        <w:t>ą</w:t>
      </w:r>
      <w:r w:rsidRPr="004823E3">
        <w:rPr>
          <w:sz w:val="20"/>
          <w:szCs w:val="20"/>
          <w:lang w:eastAsia="en-US"/>
        </w:rPr>
        <w:t>cy jest uprawniony do odst</w:t>
      </w:r>
      <w:r w:rsidRPr="004823E3">
        <w:rPr>
          <w:sz w:val="20"/>
          <w:szCs w:val="20"/>
          <w:lang w:eastAsia="en-US"/>
        </w:rPr>
        <w:t>ą</w:t>
      </w:r>
      <w:r w:rsidRPr="004823E3">
        <w:rPr>
          <w:sz w:val="20"/>
          <w:szCs w:val="20"/>
          <w:lang w:eastAsia="en-US"/>
        </w:rPr>
        <w:t>pienia od umowy, w terminie 30 dni od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6269AC" w:rsidRDefault="006269AC"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W przypadku odst</w:t>
      </w:r>
      <w:r w:rsidRPr="004823E3">
        <w:rPr>
          <w:sz w:val="20"/>
          <w:szCs w:val="20"/>
          <w:lang w:eastAsia="en-US"/>
        </w:rPr>
        <w:t>ą</w:t>
      </w:r>
      <w:r w:rsidRPr="004823E3">
        <w:rPr>
          <w:sz w:val="20"/>
          <w:szCs w:val="20"/>
          <w:lang w:eastAsia="en-US"/>
        </w:rPr>
        <w:t>pienia przez Zamawiaj</w:t>
      </w:r>
      <w:r w:rsidRPr="004823E3">
        <w:rPr>
          <w:sz w:val="20"/>
          <w:szCs w:val="20"/>
          <w:lang w:eastAsia="en-US"/>
        </w:rPr>
        <w:t>ą</w:t>
      </w:r>
      <w:r w:rsidRPr="004823E3">
        <w:rPr>
          <w:sz w:val="20"/>
          <w:szCs w:val="20"/>
          <w:lang w:eastAsia="en-US"/>
        </w:rPr>
        <w:t>cego od umowy, Wykonawca nie mo</w:t>
      </w:r>
      <w:r w:rsidRPr="004823E3">
        <w:rPr>
          <w:sz w:val="20"/>
          <w:szCs w:val="20"/>
          <w:lang w:eastAsia="en-US"/>
        </w:rPr>
        <w:t>ż</w:t>
      </w:r>
      <w:r w:rsidRPr="004823E3">
        <w:rPr>
          <w:sz w:val="20"/>
          <w:szCs w:val="20"/>
          <w:lang w:eastAsia="en-US"/>
        </w:rPr>
        <w:t xml:space="preserve">e </w:t>
      </w:r>
      <w:r w:rsidRPr="004823E3">
        <w:rPr>
          <w:sz w:val="20"/>
          <w:szCs w:val="20"/>
          <w:lang w:eastAsia="en-US"/>
        </w:rPr>
        <w:t>żą</w:t>
      </w:r>
      <w:r w:rsidRPr="004823E3">
        <w:rPr>
          <w:sz w:val="20"/>
          <w:szCs w:val="20"/>
          <w:lang w:eastAsia="en-US"/>
        </w:rPr>
        <w:t>da</w:t>
      </w:r>
      <w:r w:rsidRPr="004823E3">
        <w:rPr>
          <w:sz w:val="20"/>
          <w:szCs w:val="20"/>
          <w:lang w:eastAsia="en-US"/>
        </w:rPr>
        <w:t>ć</w:t>
      </w:r>
      <w:r w:rsidRPr="004823E3">
        <w:rPr>
          <w:sz w:val="20"/>
          <w:szCs w:val="20"/>
          <w:lang w:eastAsia="en-US"/>
        </w:rPr>
        <w:t xml:space="preserve"> zwrotu koszt</w:t>
      </w:r>
      <w:r w:rsidRPr="004823E3">
        <w:rPr>
          <w:sz w:val="20"/>
          <w:szCs w:val="20"/>
          <w:lang w:eastAsia="en-US"/>
        </w:rPr>
        <w:t>ó</w:t>
      </w:r>
      <w:r w:rsidRPr="004823E3">
        <w:rPr>
          <w:sz w:val="20"/>
          <w:szCs w:val="20"/>
          <w:lang w:eastAsia="en-US"/>
        </w:rPr>
        <w:t>w, jakie poni</w:t>
      </w:r>
      <w:r w:rsidRPr="004823E3">
        <w:rPr>
          <w:sz w:val="20"/>
          <w:szCs w:val="20"/>
          <w:lang w:eastAsia="en-US"/>
        </w:rPr>
        <w:t>ó</w:t>
      </w:r>
      <w:r w:rsidRPr="004823E3">
        <w:rPr>
          <w:sz w:val="20"/>
          <w:szCs w:val="20"/>
          <w:lang w:eastAsia="en-US"/>
        </w:rPr>
        <w:t>s</w:t>
      </w:r>
      <w:r w:rsidRPr="004823E3">
        <w:rPr>
          <w:sz w:val="20"/>
          <w:szCs w:val="20"/>
          <w:lang w:eastAsia="en-US"/>
        </w:rPr>
        <w:t>ł</w:t>
      </w:r>
      <w:r w:rsidRPr="004823E3">
        <w:rPr>
          <w:sz w:val="20"/>
          <w:szCs w:val="20"/>
          <w:lang w:eastAsia="en-US"/>
        </w:rPr>
        <w:t xml:space="preserve"> w zwi</w:t>
      </w:r>
      <w:r w:rsidRPr="004823E3">
        <w:rPr>
          <w:sz w:val="20"/>
          <w:szCs w:val="20"/>
          <w:lang w:eastAsia="en-US"/>
        </w:rPr>
        <w:t>ą</w:t>
      </w:r>
      <w:r w:rsidRPr="004823E3">
        <w:rPr>
          <w:sz w:val="20"/>
          <w:szCs w:val="20"/>
          <w:lang w:eastAsia="en-US"/>
        </w:rPr>
        <w:t>zku z jej wykonywaniem.</w:t>
      </w:r>
    </w:p>
    <w:p w:rsidR="006269AC" w:rsidRDefault="006269AC" w:rsidP="006E187A">
      <w:pPr>
        <w:pStyle w:val="ListParagraph"/>
        <w:numPr>
          <w:ilvl w:val="0"/>
          <w:numId w:val="8"/>
        </w:numPr>
        <w:tabs>
          <w:tab w:val="clear" w:pos="360"/>
        </w:tabs>
        <w:spacing w:before="120" w:after="120" w:line="240" w:lineRule="auto"/>
        <w:ind w:left="284" w:hanging="284"/>
        <w:contextualSpacing w:val="0"/>
        <w:jc w:val="both"/>
        <w:rPr>
          <w:rFonts w:hAnsi="Calibri" w:cs="Calibri"/>
          <w:sz w:val="20"/>
          <w:szCs w:val="20"/>
        </w:rPr>
      </w:pPr>
      <w:r w:rsidRPr="00D77A86">
        <w:rPr>
          <w:rFonts w:hAnsi="Calibri" w:cs="Calibri"/>
          <w:bCs/>
          <w:sz w:val="20"/>
          <w:szCs w:val="20"/>
        </w:rPr>
        <w:t xml:space="preserve">Umowa może zostać rozwiązana przez Zamawiającego z zachowaniem 7-dniowego terminu wypowiedzenia, </w:t>
      </w:r>
      <w:r w:rsidRPr="00D77A86">
        <w:rPr>
          <w:rFonts w:hAnsi="Calibri" w:cs="Calibri"/>
          <w:sz w:val="20"/>
          <w:szCs w:val="20"/>
        </w:rPr>
        <w:t>poprzez pisemne oświadczenie, pod rygorem nieważności, gdy Wykonawca będzie świadczył usługi objęte niniejszą umową w sposób nienależyty, w tym niezgodny z treścią niniejszej umowy, a w szczególności:</w:t>
      </w:r>
    </w:p>
    <w:p w:rsidR="006269AC" w:rsidRDefault="006269AC"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bCs/>
          <w:sz w:val="20"/>
          <w:szCs w:val="20"/>
        </w:rPr>
        <w:t xml:space="preserve">gdy Wykonawca będzie świadczył usługi niezgodnie z Załącznikiem nr 1 do umowy oraz </w:t>
      </w:r>
      <w:r>
        <w:rPr>
          <w:rFonts w:hAnsi="Calibri" w:cs="Calibri"/>
          <w:bCs/>
          <w:sz w:val="20"/>
          <w:szCs w:val="20"/>
        </w:rPr>
        <w:t>P</w:t>
      </w:r>
      <w:r w:rsidRPr="00D77A86">
        <w:rPr>
          <w:rFonts w:hAnsi="Calibri" w:cs="Calibri"/>
          <w:bCs/>
          <w:sz w:val="20"/>
          <w:szCs w:val="20"/>
        </w:rPr>
        <w:t>rogramem szkolenia</w:t>
      </w:r>
    </w:p>
    <w:p w:rsidR="006269AC" w:rsidRDefault="006269AC"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sz w:val="20"/>
          <w:szCs w:val="20"/>
        </w:rPr>
        <w:t xml:space="preserve">w przypadku trzykrotnego nie poprawienia błędnej (niezgodnej z § </w:t>
      </w:r>
      <w:r>
        <w:rPr>
          <w:rFonts w:hAnsi="Calibri" w:cs="Calibri"/>
          <w:sz w:val="20"/>
          <w:szCs w:val="20"/>
        </w:rPr>
        <w:t>7</w:t>
      </w:r>
      <w:r w:rsidRPr="00D77A86">
        <w:rPr>
          <w:rFonts w:hAnsi="Calibri" w:cs="Calibri"/>
          <w:sz w:val="20"/>
          <w:szCs w:val="20"/>
        </w:rPr>
        <w:t xml:space="preserve"> niniejszej Umowy) faktury VAT lub takiego błędnego rachunku</w:t>
      </w:r>
    </w:p>
    <w:p w:rsidR="006269AC" w:rsidRDefault="006269AC"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w spos</w:t>
      </w:r>
      <w:r w:rsidRPr="004823E3">
        <w:rPr>
          <w:sz w:val="20"/>
          <w:szCs w:val="20"/>
          <w:lang w:eastAsia="en-US"/>
        </w:rPr>
        <w:t>ó</w:t>
      </w:r>
      <w:r w:rsidRPr="004823E3">
        <w:rPr>
          <w:sz w:val="20"/>
          <w:szCs w:val="20"/>
          <w:lang w:eastAsia="en-US"/>
        </w:rPr>
        <w:t xml:space="preserve">b sprzeczny z jej postanowieniami </w:t>
      </w:r>
      <w:r>
        <w:rPr>
          <w:sz w:val="20"/>
          <w:szCs w:val="20"/>
          <w:lang w:eastAsia="en-US"/>
        </w:rPr>
        <w:t xml:space="preserve">umowy, </w:t>
      </w:r>
      <w:r w:rsidRPr="004823E3">
        <w:rPr>
          <w:sz w:val="20"/>
          <w:szCs w:val="20"/>
          <w:lang w:eastAsia="en-US"/>
        </w:rPr>
        <w:t>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e niezale</w:t>
      </w:r>
      <w:r w:rsidRPr="004823E3">
        <w:rPr>
          <w:sz w:val="20"/>
          <w:szCs w:val="20"/>
          <w:lang w:eastAsia="en-US"/>
        </w:rPr>
        <w:t>ż</w:t>
      </w:r>
      <w:r w:rsidRPr="004823E3">
        <w:rPr>
          <w:sz w:val="20"/>
          <w:szCs w:val="20"/>
          <w:lang w:eastAsia="en-US"/>
        </w:rPr>
        <w:t>nie od uprawnienia do naliczenia kar umownych wezwa</w:t>
      </w:r>
      <w:r w:rsidRPr="004823E3">
        <w:rPr>
          <w:sz w:val="20"/>
          <w:szCs w:val="20"/>
          <w:lang w:eastAsia="en-US"/>
        </w:rPr>
        <w:t>ć</w:t>
      </w:r>
      <w:r w:rsidRPr="004823E3">
        <w:rPr>
          <w:sz w:val="20"/>
          <w:szCs w:val="20"/>
          <w:lang w:eastAsia="en-US"/>
        </w:rPr>
        <w:t xml:space="preserve"> go do zmiany sposobu wykonania,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do przekazania przedmiotu umowy wolnego od wad i wyznaczy</w:t>
      </w:r>
      <w:r w:rsidRPr="004823E3">
        <w:rPr>
          <w:sz w:val="20"/>
          <w:szCs w:val="20"/>
          <w:lang w:eastAsia="en-US"/>
        </w:rPr>
        <w:t>ć</w:t>
      </w:r>
      <w:r w:rsidRPr="004823E3">
        <w:rPr>
          <w:sz w:val="20"/>
          <w:szCs w:val="20"/>
          <w:lang w:eastAsia="en-US"/>
        </w:rPr>
        <w:t xml:space="preserve"> mu w tym celu odpowiedni termin. Po bezskutecznym up</w:t>
      </w:r>
      <w:r w:rsidRPr="004823E3">
        <w:rPr>
          <w:sz w:val="20"/>
          <w:szCs w:val="20"/>
          <w:lang w:eastAsia="en-US"/>
        </w:rPr>
        <w:t>ł</w:t>
      </w:r>
      <w:r w:rsidRPr="004823E3">
        <w:rPr>
          <w:sz w:val="20"/>
          <w:szCs w:val="20"/>
          <w:lang w:eastAsia="en-US"/>
        </w:rPr>
        <w:t>ywie tego terminu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 jej cz</w:t>
      </w:r>
      <w:r>
        <w:rPr>
          <w:sz w:val="20"/>
          <w:szCs w:val="20"/>
          <w:lang w:eastAsia="en-US"/>
        </w:rPr>
        <w:t>ęś</w:t>
      </w:r>
      <w:r>
        <w:rPr>
          <w:sz w:val="20"/>
          <w:szCs w:val="20"/>
          <w:lang w:eastAsia="en-US"/>
        </w:rPr>
        <w:t xml:space="preserve">ci </w:t>
      </w:r>
      <w:r w:rsidRPr="004823E3">
        <w:rPr>
          <w:sz w:val="20"/>
          <w:szCs w:val="20"/>
          <w:lang w:eastAsia="en-US"/>
        </w:rPr>
        <w:t>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w:t>
      </w:r>
    </w:p>
    <w:p w:rsidR="006269AC" w:rsidRDefault="006269AC"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naruszaj</w:t>
      </w:r>
      <w:r w:rsidRPr="004823E3">
        <w:rPr>
          <w:sz w:val="20"/>
          <w:szCs w:val="20"/>
          <w:lang w:eastAsia="en-US"/>
        </w:rPr>
        <w:t>ą</w:t>
      </w:r>
      <w:r w:rsidRPr="004823E3">
        <w:rPr>
          <w:sz w:val="20"/>
          <w:szCs w:val="20"/>
          <w:lang w:eastAsia="en-US"/>
        </w:rPr>
        <w:t>c w spos</w:t>
      </w:r>
      <w:r w:rsidRPr="004823E3">
        <w:rPr>
          <w:sz w:val="20"/>
          <w:szCs w:val="20"/>
          <w:lang w:eastAsia="en-US"/>
        </w:rPr>
        <w:t>ó</w:t>
      </w:r>
      <w:r w:rsidRPr="004823E3">
        <w:rPr>
          <w:sz w:val="20"/>
          <w:szCs w:val="20"/>
          <w:lang w:eastAsia="en-US"/>
        </w:rPr>
        <w:t>b istotny jej postanowienia,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 xml:space="preserve">ci nie przedstawi </w:t>
      </w:r>
      <w:r>
        <w:rPr>
          <w:sz w:val="20"/>
          <w:szCs w:val="20"/>
          <w:lang w:eastAsia="en-US"/>
        </w:rPr>
        <w:t>P</w:t>
      </w:r>
      <w:r w:rsidRPr="004823E3">
        <w:rPr>
          <w:sz w:val="20"/>
          <w:szCs w:val="20"/>
          <w:lang w:eastAsia="en-US"/>
        </w:rPr>
        <w:t>rogramu szkolenia,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6 umowy lub przedstawi </w:t>
      </w:r>
      <w:r>
        <w:rPr>
          <w:sz w:val="20"/>
          <w:szCs w:val="20"/>
          <w:lang w:eastAsia="en-US"/>
        </w:rPr>
        <w:t>P</w:t>
      </w:r>
      <w:r w:rsidRPr="004823E3">
        <w:rPr>
          <w:sz w:val="20"/>
          <w:szCs w:val="20"/>
          <w:lang w:eastAsia="en-US"/>
        </w:rPr>
        <w:t>rogram szkolenia, kt</w:t>
      </w:r>
      <w:r w:rsidRPr="004823E3">
        <w:rPr>
          <w:sz w:val="20"/>
          <w:szCs w:val="20"/>
          <w:lang w:eastAsia="en-US"/>
        </w:rPr>
        <w:t>ó</w:t>
      </w:r>
      <w:r w:rsidRPr="004823E3">
        <w:rPr>
          <w:sz w:val="20"/>
          <w:szCs w:val="20"/>
          <w:lang w:eastAsia="en-US"/>
        </w:rPr>
        <w:t>ry nie zostanie zaakceptowany przez Zamawiaj</w:t>
      </w:r>
      <w:r w:rsidRPr="004823E3">
        <w:rPr>
          <w:sz w:val="20"/>
          <w:szCs w:val="20"/>
          <w:lang w:eastAsia="en-US"/>
        </w:rPr>
        <w:t>ą</w:t>
      </w:r>
      <w:r w:rsidRPr="004823E3">
        <w:rPr>
          <w:sz w:val="20"/>
          <w:szCs w:val="20"/>
          <w:lang w:eastAsia="en-US"/>
        </w:rPr>
        <w:t>cego w trybie okre</w:t>
      </w:r>
      <w:r w:rsidRPr="004823E3">
        <w:rPr>
          <w:sz w:val="20"/>
          <w:szCs w:val="20"/>
          <w:lang w:eastAsia="en-US"/>
        </w:rPr>
        <w:t>ś</w:t>
      </w:r>
      <w:r w:rsidRPr="004823E3">
        <w:rPr>
          <w:sz w:val="20"/>
          <w:szCs w:val="20"/>
          <w:lang w:eastAsia="en-US"/>
        </w:rPr>
        <w:t>lonym w tym paragrafie umowy, nie podejmie dzia</w:t>
      </w:r>
      <w:r w:rsidRPr="004823E3">
        <w:rPr>
          <w:sz w:val="20"/>
          <w:szCs w:val="20"/>
          <w:lang w:eastAsia="en-US"/>
        </w:rPr>
        <w:t>ł</w:t>
      </w:r>
      <w:r w:rsidRPr="004823E3">
        <w:rPr>
          <w:sz w:val="20"/>
          <w:szCs w:val="20"/>
          <w:lang w:eastAsia="en-US"/>
        </w:rPr>
        <w:t>a</w:t>
      </w:r>
      <w:r w:rsidRPr="004823E3">
        <w:rPr>
          <w:sz w:val="20"/>
          <w:szCs w:val="20"/>
          <w:lang w:eastAsia="en-US"/>
        </w:rPr>
        <w:t>ń</w:t>
      </w:r>
      <w:r w:rsidRPr="004823E3">
        <w:rPr>
          <w:sz w:val="20"/>
          <w:szCs w:val="20"/>
          <w:lang w:eastAsia="en-US"/>
        </w:rPr>
        <w:t>, kt</w:t>
      </w:r>
      <w:r w:rsidRPr="004823E3">
        <w:rPr>
          <w:sz w:val="20"/>
          <w:szCs w:val="20"/>
          <w:lang w:eastAsia="en-US"/>
        </w:rPr>
        <w:t>ó</w:t>
      </w:r>
      <w:r w:rsidRPr="004823E3">
        <w:rPr>
          <w:sz w:val="20"/>
          <w:szCs w:val="20"/>
          <w:lang w:eastAsia="en-US"/>
        </w:rPr>
        <w:t>re zadeklarowa</w:t>
      </w:r>
      <w:r w:rsidRPr="004823E3">
        <w:rPr>
          <w:sz w:val="20"/>
          <w:szCs w:val="20"/>
          <w:lang w:eastAsia="en-US"/>
        </w:rPr>
        <w:t>ł</w:t>
      </w:r>
      <w:r w:rsidRPr="004823E3">
        <w:rPr>
          <w:sz w:val="20"/>
          <w:szCs w:val="20"/>
          <w:lang w:eastAsia="en-US"/>
        </w:rPr>
        <w:t xml:space="preserve"> w ofercie (np. nie obejmie szkoleniami stosowanej liczby os</w:t>
      </w:r>
      <w:r w:rsidRPr="004823E3">
        <w:rPr>
          <w:sz w:val="20"/>
          <w:szCs w:val="20"/>
          <w:lang w:eastAsia="en-US"/>
        </w:rPr>
        <w:t>ó</w:t>
      </w:r>
      <w:r w:rsidRPr="004823E3">
        <w:rPr>
          <w:sz w:val="20"/>
          <w:szCs w:val="20"/>
          <w:lang w:eastAsia="en-US"/>
        </w:rPr>
        <w:t>b), odmawia poddania si</w:t>
      </w:r>
      <w:r w:rsidRPr="004823E3">
        <w:rPr>
          <w:sz w:val="20"/>
          <w:szCs w:val="20"/>
          <w:lang w:eastAsia="en-US"/>
        </w:rPr>
        <w:t>ę</w:t>
      </w:r>
      <w:r w:rsidRPr="004823E3">
        <w:rPr>
          <w:sz w:val="20"/>
          <w:szCs w:val="20"/>
          <w:lang w:eastAsia="en-US"/>
        </w:rPr>
        <w:t xml:space="preserve"> kontroli</w:t>
      </w:r>
      <w:r>
        <w:rPr>
          <w:sz w:val="20"/>
          <w:szCs w:val="20"/>
          <w:lang w:eastAsia="en-US"/>
        </w:rPr>
        <w:t xml:space="preserve"> lub wykonania innych obowi</w:t>
      </w:r>
      <w:r>
        <w:rPr>
          <w:sz w:val="20"/>
          <w:szCs w:val="20"/>
          <w:lang w:eastAsia="en-US"/>
        </w:rPr>
        <w:t>ą</w:t>
      </w:r>
      <w:r>
        <w:rPr>
          <w:sz w:val="20"/>
          <w:szCs w:val="20"/>
          <w:lang w:eastAsia="en-US"/>
        </w:rPr>
        <w:t>zk</w:t>
      </w:r>
      <w:r>
        <w:rPr>
          <w:sz w:val="20"/>
          <w:szCs w:val="20"/>
          <w:lang w:eastAsia="en-US"/>
        </w:rPr>
        <w:t>ó</w:t>
      </w:r>
      <w:r>
        <w:rPr>
          <w:sz w:val="20"/>
          <w:szCs w:val="20"/>
          <w:lang w:eastAsia="en-US"/>
        </w:rPr>
        <w:t>w, o kt</w:t>
      </w:r>
      <w:r>
        <w:rPr>
          <w:sz w:val="20"/>
          <w:szCs w:val="20"/>
          <w:lang w:eastAsia="en-US"/>
        </w:rPr>
        <w:t>ó</w:t>
      </w:r>
      <w:r>
        <w:rPr>
          <w:sz w:val="20"/>
          <w:szCs w:val="20"/>
          <w:lang w:eastAsia="en-US"/>
        </w:rPr>
        <w:t xml:space="preserve">rych mowa w </w:t>
      </w:r>
      <w:r>
        <w:rPr>
          <w:sz w:val="20"/>
          <w:szCs w:val="20"/>
          <w:lang w:eastAsia="en-US"/>
        </w:rPr>
        <w:t>§</w:t>
      </w:r>
      <w:r>
        <w:rPr>
          <w:sz w:val="20"/>
          <w:szCs w:val="20"/>
          <w:lang w:eastAsia="en-US"/>
        </w:rPr>
        <w:t xml:space="preserve"> 9 albo gdy obowi</w:t>
      </w:r>
      <w:r>
        <w:rPr>
          <w:sz w:val="20"/>
          <w:szCs w:val="20"/>
          <w:lang w:eastAsia="en-US"/>
        </w:rPr>
        <w:t>ą</w:t>
      </w:r>
      <w:r>
        <w:rPr>
          <w:sz w:val="20"/>
          <w:szCs w:val="20"/>
          <w:lang w:eastAsia="en-US"/>
        </w:rPr>
        <w:t>zki te wykonuje w spos</w:t>
      </w:r>
      <w:r>
        <w:rPr>
          <w:sz w:val="20"/>
          <w:szCs w:val="20"/>
          <w:lang w:eastAsia="en-US"/>
        </w:rPr>
        <w:t>ó</w:t>
      </w:r>
      <w:r>
        <w:rPr>
          <w:sz w:val="20"/>
          <w:szCs w:val="20"/>
          <w:lang w:eastAsia="en-US"/>
        </w:rPr>
        <w:t>b nienale</w:t>
      </w:r>
      <w:r>
        <w:rPr>
          <w:sz w:val="20"/>
          <w:szCs w:val="20"/>
          <w:lang w:eastAsia="en-US"/>
        </w:rPr>
        <w:t>ż</w:t>
      </w:r>
      <w:r>
        <w:rPr>
          <w:sz w:val="20"/>
          <w:szCs w:val="20"/>
          <w:lang w:eastAsia="en-US"/>
        </w:rPr>
        <w:t>yty</w:t>
      </w:r>
      <w:r w:rsidRPr="004823E3">
        <w:rPr>
          <w:sz w:val="20"/>
          <w:szCs w:val="20"/>
          <w:lang w:eastAsia="en-US"/>
        </w:rPr>
        <w:t>, nie uwzgl</w:t>
      </w:r>
      <w:r w:rsidRPr="004823E3">
        <w:rPr>
          <w:sz w:val="20"/>
          <w:szCs w:val="20"/>
          <w:lang w:eastAsia="en-US"/>
        </w:rPr>
        <w:t>ę</w:t>
      </w:r>
      <w:r w:rsidRPr="004823E3">
        <w:rPr>
          <w:sz w:val="20"/>
          <w:szCs w:val="20"/>
          <w:lang w:eastAsia="en-US"/>
        </w:rPr>
        <w:t>dnia uwag zg</w:t>
      </w:r>
      <w:r w:rsidRPr="004823E3">
        <w:rPr>
          <w:sz w:val="20"/>
          <w:szCs w:val="20"/>
          <w:lang w:eastAsia="en-US"/>
        </w:rPr>
        <w:t>ł</w:t>
      </w:r>
      <w:r w:rsidRPr="004823E3">
        <w:rPr>
          <w:sz w:val="20"/>
          <w:szCs w:val="20"/>
          <w:lang w:eastAsia="en-US"/>
        </w:rPr>
        <w:t>aszanych przez Zamawiaj</w:t>
      </w:r>
      <w:r w:rsidRPr="004823E3">
        <w:rPr>
          <w:sz w:val="20"/>
          <w:szCs w:val="20"/>
          <w:lang w:eastAsia="en-US"/>
        </w:rPr>
        <w:t>ą</w:t>
      </w:r>
      <w:r w:rsidRPr="004823E3">
        <w:rPr>
          <w:sz w:val="20"/>
          <w:szCs w:val="20"/>
          <w:lang w:eastAsia="en-US"/>
        </w:rPr>
        <w:t>cego, w tym nie poprawia dokument</w:t>
      </w:r>
      <w:r w:rsidRPr="004823E3">
        <w:rPr>
          <w:sz w:val="20"/>
          <w:szCs w:val="20"/>
          <w:lang w:eastAsia="en-US"/>
        </w:rPr>
        <w:t>ó</w:t>
      </w:r>
      <w:r w:rsidRPr="004823E3">
        <w:rPr>
          <w:sz w:val="20"/>
          <w:szCs w:val="20"/>
          <w:lang w:eastAsia="en-US"/>
        </w:rPr>
        <w:t>w dotycz</w:t>
      </w:r>
      <w:r w:rsidRPr="004823E3">
        <w:rPr>
          <w:sz w:val="20"/>
          <w:szCs w:val="20"/>
          <w:lang w:eastAsia="en-US"/>
        </w:rPr>
        <w:t>ą</w:t>
      </w:r>
      <w:r w:rsidRPr="004823E3">
        <w:rPr>
          <w:sz w:val="20"/>
          <w:szCs w:val="20"/>
          <w:lang w:eastAsia="en-US"/>
        </w:rPr>
        <w:t>cych realizacji zam</w:t>
      </w:r>
      <w:r w:rsidRPr="004823E3">
        <w:rPr>
          <w:sz w:val="20"/>
          <w:szCs w:val="20"/>
          <w:lang w:eastAsia="en-US"/>
        </w:rPr>
        <w:t>ó</w:t>
      </w:r>
      <w:r w:rsidRPr="004823E3">
        <w:rPr>
          <w:sz w:val="20"/>
          <w:szCs w:val="20"/>
          <w:lang w:eastAsia="en-US"/>
        </w:rPr>
        <w:t>wienia z uwzgl</w:t>
      </w:r>
      <w:r w:rsidRPr="004823E3">
        <w:rPr>
          <w:sz w:val="20"/>
          <w:szCs w:val="20"/>
          <w:lang w:eastAsia="en-US"/>
        </w:rPr>
        <w:t>ę</w:t>
      </w:r>
      <w:r w:rsidRPr="004823E3">
        <w:rPr>
          <w:sz w:val="20"/>
          <w:szCs w:val="20"/>
          <w:lang w:eastAsia="en-US"/>
        </w:rPr>
        <w:t>dnieniem uwag Zamawiaj</w:t>
      </w:r>
      <w:r w:rsidRPr="004823E3">
        <w:rPr>
          <w:sz w:val="20"/>
          <w:szCs w:val="20"/>
          <w:lang w:eastAsia="en-US"/>
        </w:rPr>
        <w:t>ą</w:t>
      </w:r>
      <w:r w:rsidRPr="004823E3">
        <w:rPr>
          <w:sz w:val="20"/>
          <w:szCs w:val="20"/>
          <w:lang w:eastAsia="en-US"/>
        </w:rPr>
        <w:t>cego, przekaza</w:t>
      </w:r>
      <w:r w:rsidRPr="004823E3">
        <w:rPr>
          <w:sz w:val="20"/>
          <w:szCs w:val="20"/>
          <w:lang w:eastAsia="en-US"/>
        </w:rPr>
        <w:t>ł</w:t>
      </w:r>
      <w:r w:rsidRPr="004823E3">
        <w:rPr>
          <w:sz w:val="20"/>
          <w:szCs w:val="20"/>
          <w:lang w:eastAsia="en-US"/>
        </w:rPr>
        <w:t xml:space="preserve"> utw</w:t>
      </w:r>
      <w:r w:rsidRPr="004823E3">
        <w:rPr>
          <w:sz w:val="20"/>
          <w:szCs w:val="20"/>
          <w:lang w:eastAsia="en-US"/>
        </w:rPr>
        <w:t>ó</w:t>
      </w:r>
      <w:r w:rsidRPr="004823E3">
        <w:rPr>
          <w:sz w:val="20"/>
          <w:szCs w:val="20"/>
          <w:lang w:eastAsia="en-US"/>
        </w:rPr>
        <w:t>r posiadaj</w:t>
      </w:r>
      <w:r w:rsidRPr="004823E3">
        <w:rPr>
          <w:sz w:val="20"/>
          <w:szCs w:val="20"/>
          <w:lang w:eastAsia="en-US"/>
        </w:rPr>
        <w:t>ą</w:t>
      </w:r>
      <w:r w:rsidRPr="004823E3">
        <w:rPr>
          <w:sz w:val="20"/>
          <w:szCs w:val="20"/>
          <w:lang w:eastAsia="en-US"/>
        </w:rPr>
        <w:t>cy wady prawne, nie dochowuje nale</w:t>
      </w:r>
      <w:r w:rsidRPr="004823E3">
        <w:rPr>
          <w:sz w:val="20"/>
          <w:szCs w:val="20"/>
          <w:lang w:eastAsia="en-US"/>
        </w:rPr>
        <w:t>ż</w:t>
      </w:r>
      <w:r w:rsidRPr="004823E3">
        <w:rPr>
          <w:sz w:val="20"/>
          <w:szCs w:val="20"/>
          <w:lang w:eastAsia="en-US"/>
        </w:rPr>
        <w:t>ytej staranno</w:t>
      </w:r>
      <w:r w:rsidRPr="004823E3">
        <w:rPr>
          <w:sz w:val="20"/>
          <w:szCs w:val="20"/>
          <w:lang w:eastAsia="en-US"/>
        </w:rPr>
        <w:t>ś</w:t>
      </w:r>
      <w:r w:rsidRPr="004823E3">
        <w:rPr>
          <w:sz w:val="20"/>
          <w:szCs w:val="20"/>
          <w:lang w:eastAsia="en-US"/>
        </w:rPr>
        <w:t xml:space="preserve">ci </w:t>
      </w:r>
      <w:r w:rsidRPr="000F6B40">
        <w:rPr>
          <w:sz w:val="20"/>
          <w:szCs w:val="20"/>
          <w:lang w:eastAsia="en-US"/>
        </w:rPr>
        <w:t>–</w:t>
      </w:r>
      <w:r w:rsidRPr="004823E3">
        <w:rPr>
          <w:sz w:val="20"/>
          <w:szCs w:val="20"/>
          <w:lang w:eastAsia="en-US"/>
        </w:rPr>
        <w:t xml:space="preserve">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w:t>
      </w:r>
      <w:r w:rsidRPr="004823E3">
        <w:rPr>
          <w:sz w:val="20"/>
          <w:szCs w:val="20"/>
          <w:lang w:eastAsia="en-US"/>
        </w:rPr>
        <w:t xml:space="preserve"> jej cz</w:t>
      </w:r>
      <w:r w:rsidRPr="004823E3">
        <w:rPr>
          <w:sz w:val="20"/>
          <w:szCs w:val="20"/>
          <w:lang w:eastAsia="en-US"/>
        </w:rPr>
        <w:t>ęś</w:t>
      </w:r>
      <w:r w:rsidRPr="004823E3">
        <w:rPr>
          <w:sz w:val="20"/>
          <w:szCs w:val="20"/>
          <w:lang w:eastAsia="en-US"/>
        </w:rPr>
        <w:t>ci 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6269AC" w:rsidRPr="00FD604B" w:rsidRDefault="006269AC" w:rsidP="00102275">
      <w:pPr>
        <w:numPr>
          <w:ilvl w:val="0"/>
          <w:numId w:val="8"/>
        </w:numPr>
        <w:tabs>
          <w:tab w:val="clear" w:pos="360"/>
        </w:tabs>
        <w:spacing w:before="120" w:after="120" w:line="240" w:lineRule="auto"/>
        <w:ind w:left="284" w:right="-2" w:hanging="284"/>
        <w:jc w:val="both"/>
        <w:rPr>
          <w:sz w:val="20"/>
          <w:szCs w:val="20"/>
          <w:highlight w:val="yellow"/>
          <w:lang w:eastAsia="en-US"/>
        </w:rPr>
      </w:pPr>
      <w:r w:rsidRPr="00FD604B">
        <w:rPr>
          <w:sz w:val="20"/>
          <w:szCs w:val="20"/>
          <w:highlight w:val="yellow"/>
          <w:lang w:eastAsia="en-US"/>
        </w:rPr>
        <w:t>W przypadku wyst</w:t>
      </w:r>
      <w:r w:rsidRPr="00FD604B">
        <w:rPr>
          <w:sz w:val="20"/>
          <w:szCs w:val="20"/>
          <w:highlight w:val="yellow"/>
          <w:lang w:eastAsia="en-US"/>
        </w:rPr>
        <w:t>ą</w:t>
      </w:r>
      <w:r w:rsidRPr="00FD604B">
        <w:rPr>
          <w:sz w:val="20"/>
          <w:szCs w:val="20"/>
          <w:highlight w:val="yellow"/>
          <w:lang w:eastAsia="en-US"/>
        </w:rPr>
        <w:t>pienia okoliczno</w:t>
      </w:r>
      <w:r w:rsidRPr="00FD604B">
        <w:rPr>
          <w:sz w:val="20"/>
          <w:szCs w:val="20"/>
          <w:highlight w:val="yellow"/>
          <w:lang w:eastAsia="en-US"/>
        </w:rPr>
        <w:t>ś</w:t>
      </w:r>
      <w:r w:rsidRPr="00FD604B">
        <w:rPr>
          <w:sz w:val="20"/>
          <w:szCs w:val="20"/>
          <w:highlight w:val="yellow"/>
          <w:lang w:eastAsia="en-US"/>
        </w:rPr>
        <w:t>ci si</w:t>
      </w:r>
      <w:r w:rsidRPr="00FD604B">
        <w:rPr>
          <w:sz w:val="20"/>
          <w:szCs w:val="20"/>
          <w:highlight w:val="yellow"/>
          <w:lang w:eastAsia="en-US"/>
        </w:rPr>
        <w:t>ł</w:t>
      </w:r>
      <w:r w:rsidRPr="00FD604B">
        <w:rPr>
          <w:sz w:val="20"/>
          <w:szCs w:val="20"/>
          <w:highlight w:val="yellow"/>
          <w:lang w:eastAsia="en-US"/>
        </w:rPr>
        <w:t>y wy</w:t>
      </w:r>
      <w:r w:rsidRPr="00FD604B">
        <w:rPr>
          <w:sz w:val="20"/>
          <w:szCs w:val="20"/>
          <w:highlight w:val="yellow"/>
          <w:lang w:eastAsia="en-US"/>
        </w:rPr>
        <w:t>ż</w:t>
      </w:r>
      <w:r w:rsidRPr="00FD604B">
        <w:rPr>
          <w:sz w:val="20"/>
          <w:szCs w:val="20"/>
          <w:highlight w:val="yellow"/>
          <w:lang w:eastAsia="en-US"/>
        </w:rPr>
        <w:t>szej: powoduj</w:t>
      </w:r>
      <w:r w:rsidRPr="00FD604B">
        <w:rPr>
          <w:sz w:val="20"/>
          <w:szCs w:val="20"/>
          <w:highlight w:val="yellow"/>
          <w:lang w:eastAsia="en-US"/>
        </w:rPr>
        <w:t>ą</w:t>
      </w:r>
      <w:r w:rsidRPr="00FD604B">
        <w:rPr>
          <w:sz w:val="20"/>
          <w:szCs w:val="20"/>
          <w:highlight w:val="yellow"/>
          <w:lang w:eastAsia="en-US"/>
        </w:rPr>
        <w:t>cych brak mo</w:t>
      </w:r>
      <w:r w:rsidRPr="00FD604B">
        <w:rPr>
          <w:sz w:val="20"/>
          <w:szCs w:val="20"/>
          <w:highlight w:val="yellow"/>
          <w:lang w:eastAsia="en-US"/>
        </w:rPr>
        <w:t>ż</w:t>
      </w:r>
      <w:r w:rsidRPr="00FD604B">
        <w:rPr>
          <w:sz w:val="20"/>
          <w:szCs w:val="20"/>
          <w:highlight w:val="yellow"/>
          <w:lang w:eastAsia="en-US"/>
        </w:rPr>
        <w:t>liwo</w:t>
      </w:r>
      <w:r w:rsidRPr="00FD604B">
        <w:rPr>
          <w:sz w:val="20"/>
          <w:szCs w:val="20"/>
          <w:highlight w:val="yellow"/>
          <w:lang w:eastAsia="en-US"/>
        </w:rPr>
        <w:t>ś</w:t>
      </w:r>
      <w:r w:rsidRPr="00FD604B">
        <w:rPr>
          <w:sz w:val="20"/>
          <w:szCs w:val="20"/>
          <w:highlight w:val="yellow"/>
          <w:lang w:eastAsia="en-US"/>
        </w:rPr>
        <w:t>ci wykonania niniejszej umowy lub brak mo</w:t>
      </w:r>
      <w:r w:rsidRPr="00FD604B">
        <w:rPr>
          <w:sz w:val="20"/>
          <w:szCs w:val="20"/>
          <w:highlight w:val="yellow"/>
          <w:lang w:eastAsia="en-US"/>
        </w:rPr>
        <w:t>ż</w:t>
      </w:r>
      <w:r w:rsidRPr="00FD604B">
        <w:rPr>
          <w:sz w:val="20"/>
          <w:szCs w:val="20"/>
          <w:highlight w:val="yellow"/>
          <w:lang w:eastAsia="en-US"/>
        </w:rPr>
        <w:t>liwo</w:t>
      </w:r>
      <w:r w:rsidRPr="00FD604B">
        <w:rPr>
          <w:sz w:val="20"/>
          <w:szCs w:val="20"/>
          <w:highlight w:val="yellow"/>
          <w:lang w:eastAsia="en-US"/>
        </w:rPr>
        <w:t>ś</w:t>
      </w:r>
      <w:r w:rsidRPr="00FD604B">
        <w:rPr>
          <w:sz w:val="20"/>
          <w:szCs w:val="20"/>
          <w:highlight w:val="yellow"/>
          <w:lang w:eastAsia="en-US"/>
        </w:rPr>
        <w:t>ci jej wykonania w spos</w:t>
      </w:r>
      <w:r w:rsidRPr="00FD604B">
        <w:rPr>
          <w:sz w:val="20"/>
          <w:szCs w:val="20"/>
          <w:highlight w:val="yellow"/>
          <w:lang w:eastAsia="en-US"/>
        </w:rPr>
        <w:t>ó</w:t>
      </w:r>
      <w:r w:rsidRPr="00FD604B">
        <w:rPr>
          <w:sz w:val="20"/>
          <w:szCs w:val="20"/>
          <w:highlight w:val="yellow"/>
          <w:lang w:eastAsia="en-US"/>
        </w:rPr>
        <w:t>b okre</w:t>
      </w:r>
      <w:r w:rsidRPr="00FD604B">
        <w:rPr>
          <w:sz w:val="20"/>
          <w:szCs w:val="20"/>
          <w:highlight w:val="yellow"/>
          <w:lang w:eastAsia="en-US"/>
        </w:rPr>
        <w:t>ś</w:t>
      </w:r>
      <w:r w:rsidRPr="00FD604B">
        <w:rPr>
          <w:sz w:val="20"/>
          <w:szCs w:val="20"/>
          <w:highlight w:val="yellow"/>
          <w:lang w:eastAsia="en-US"/>
        </w:rPr>
        <w:t>lony w umowie,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wykonanie umowy nie by</w:t>
      </w:r>
      <w:r w:rsidRPr="00FD604B">
        <w:rPr>
          <w:sz w:val="20"/>
          <w:szCs w:val="20"/>
          <w:highlight w:val="yellow"/>
          <w:lang w:eastAsia="en-US"/>
        </w:rPr>
        <w:t>ł</w:t>
      </w:r>
      <w:r w:rsidRPr="00FD604B">
        <w:rPr>
          <w:sz w:val="20"/>
          <w:szCs w:val="20"/>
          <w:highlight w:val="yellow"/>
          <w:lang w:eastAsia="en-US"/>
        </w:rPr>
        <w:t>oby celowe/efektywne lub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wykonanie umowy mog</w:t>
      </w:r>
      <w:r w:rsidRPr="00FD604B">
        <w:rPr>
          <w:sz w:val="20"/>
          <w:szCs w:val="20"/>
          <w:highlight w:val="yellow"/>
          <w:lang w:eastAsia="en-US"/>
        </w:rPr>
        <w:t>ł</w:t>
      </w:r>
      <w:r w:rsidRPr="00FD604B">
        <w:rPr>
          <w:sz w:val="20"/>
          <w:szCs w:val="20"/>
          <w:highlight w:val="yellow"/>
          <w:lang w:eastAsia="en-US"/>
        </w:rPr>
        <w:t>oby wi</w:t>
      </w:r>
      <w:r w:rsidRPr="00FD604B">
        <w:rPr>
          <w:sz w:val="20"/>
          <w:szCs w:val="20"/>
          <w:highlight w:val="yellow"/>
          <w:lang w:eastAsia="en-US"/>
        </w:rPr>
        <w:t>ą</w:t>
      </w:r>
      <w:r w:rsidRPr="00FD604B">
        <w:rPr>
          <w:sz w:val="20"/>
          <w:szCs w:val="20"/>
          <w:highlight w:val="yellow"/>
          <w:lang w:eastAsia="en-US"/>
        </w:rPr>
        <w:t>za</w:t>
      </w:r>
      <w:r w:rsidRPr="00FD604B">
        <w:rPr>
          <w:sz w:val="20"/>
          <w:szCs w:val="20"/>
          <w:highlight w:val="yellow"/>
          <w:lang w:eastAsia="en-US"/>
        </w:rPr>
        <w:t>ć</w:t>
      </w:r>
      <w:r w:rsidRPr="00FD604B">
        <w:rPr>
          <w:sz w:val="20"/>
          <w:szCs w:val="20"/>
          <w:highlight w:val="yellow"/>
          <w:lang w:eastAsia="en-US"/>
        </w:rPr>
        <w:t xml:space="preserve"> si</w:t>
      </w:r>
      <w:r w:rsidRPr="00FD604B">
        <w:rPr>
          <w:sz w:val="20"/>
          <w:szCs w:val="20"/>
          <w:highlight w:val="yellow"/>
          <w:lang w:eastAsia="en-US"/>
        </w:rPr>
        <w:t>ę</w:t>
      </w:r>
      <w:r w:rsidRPr="00FD604B">
        <w:rPr>
          <w:sz w:val="20"/>
          <w:szCs w:val="20"/>
          <w:highlight w:val="yellow"/>
          <w:lang w:eastAsia="en-US"/>
        </w:rPr>
        <w:t>, cho</w:t>
      </w:r>
      <w:r w:rsidRPr="00FD604B">
        <w:rPr>
          <w:sz w:val="20"/>
          <w:szCs w:val="20"/>
          <w:highlight w:val="yellow"/>
          <w:lang w:eastAsia="en-US"/>
        </w:rPr>
        <w:t>ć</w:t>
      </w:r>
      <w:r w:rsidRPr="00FD604B">
        <w:rPr>
          <w:sz w:val="20"/>
          <w:szCs w:val="20"/>
          <w:highlight w:val="yellow"/>
          <w:lang w:eastAsia="en-US"/>
        </w:rPr>
        <w:t>by po</w:t>
      </w:r>
      <w:r w:rsidRPr="00FD604B">
        <w:rPr>
          <w:sz w:val="20"/>
          <w:szCs w:val="20"/>
          <w:highlight w:val="yellow"/>
          <w:lang w:eastAsia="en-US"/>
        </w:rPr>
        <w:t>ś</w:t>
      </w:r>
      <w:r w:rsidRPr="00FD604B">
        <w:rPr>
          <w:sz w:val="20"/>
          <w:szCs w:val="20"/>
          <w:highlight w:val="yellow"/>
          <w:lang w:eastAsia="en-US"/>
        </w:rPr>
        <w:t>rednio z zagro</w:t>
      </w:r>
      <w:r w:rsidRPr="00FD604B">
        <w:rPr>
          <w:sz w:val="20"/>
          <w:szCs w:val="20"/>
          <w:highlight w:val="yellow"/>
          <w:lang w:eastAsia="en-US"/>
        </w:rPr>
        <w:t>ż</w:t>
      </w:r>
      <w:r w:rsidRPr="00FD604B">
        <w:rPr>
          <w:sz w:val="20"/>
          <w:szCs w:val="20"/>
          <w:highlight w:val="yellow"/>
          <w:lang w:eastAsia="en-US"/>
        </w:rPr>
        <w:t xml:space="preserve">eniem dla zdrowia lub </w:t>
      </w:r>
      <w:r w:rsidRPr="00FD604B">
        <w:rPr>
          <w:sz w:val="20"/>
          <w:szCs w:val="20"/>
          <w:highlight w:val="yellow"/>
          <w:lang w:eastAsia="en-US"/>
        </w:rPr>
        <w:t>ż</w:t>
      </w:r>
      <w:r w:rsidRPr="00FD604B">
        <w:rPr>
          <w:sz w:val="20"/>
          <w:szCs w:val="20"/>
          <w:highlight w:val="yellow"/>
          <w:lang w:eastAsia="en-US"/>
        </w:rPr>
        <w:t>ycia os</w:t>
      </w:r>
      <w:r w:rsidRPr="00FD604B">
        <w:rPr>
          <w:sz w:val="20"/>
          <w:szCs w:val="20"/>
          <w:highlight w:val="yellow"/>
          <w:lang w:eastAsia="en-US"/>
        </w:rPr>
        <w:t>ó</w:t>
      </w:r>
      <w:r w:rsidRPr="00FD604B">
        <w:rPr>
          <w:sz w:val="20"/>
          <w:szCs w:val="20"/>
          <w:highlight w:val="yellow"/>
          <w:lang w:eastAsia="en-US"/>
        </w:rPr>
        <w:t>b bior</w:t>
      </w:r>
      <w:r w:rsidRPr="00FD604B">
        <w:rPr>
          <w:sz w:val="20"/>
          <w:szCs w:val="20"/>
          <w:highlight w:val="yellow"/>
          <w:lang w:eastAsia="en-US"/>
        </w:rPr>
        <w:t>ą</w:t>
      </w:r>
      <w:r w:rsidRPr="00FD604B">
        <w:rPr>
          <w:sz w:val="20"/>
          <w:szCs w:val="20"/>
          <w:highlight w:val="yellow"/>
          <w:lang w:eastAsia="en-US"/>
        </w:rPr>
        <w:t>cych udzia</w:t>
      </w:r>
      <w:r w:rsidRPr="00FD604B">
        <w:rPr>
          <w:sz w:val="20"/>
          <w:szCs w:val="20"/>
          <w:highlight w:val="yellow"/>
          <w:lang w:eastAsia="en-US"/>
        </w:rPr>
        <w:t>ł</w:t>
      </w:r>
      <w:r w:rsidRPr="00FD604B">
        <w:rPr>
          <w:sz w:val="20"/>
          <w:szCs w:val="20"/>
          <w:highlight w:val="yellow"/>
          <w:lang w:eastAsia="en-US"/>
        </w:rPr>
        <w:t xml:space="preserve"> w realizacji umowy zar</w:t>
      </w:r>
      <w:r w:rsidRPr="00FD604B">
        <w:rPr>
          <w:sz w:val="20"/>
          <w:szCs w:val="20"/>
          <w:highlight w:val="yellow"/>
          <w:lang w:eastAsia="en-US"/>
        </w:rPr>
        <w:t>ó</w:t>
      </w:r>
      <w:r w:rsidRPr="00FD604B">
        <w:rPr>
          <w:sz w:val="20"/>
          <w:szCs w:val="20"/>
          <w:highlight w:val="yellow"/>
          <w:lang w:eastAsia="en-US"/>
        </w:rPr>
        <w:t>wno po stronie Wykonawcy, Zamawiaj</w:t>
      </w:r>
      <w:r w:rsidRPr="00FD604B">
        <w:rPr>
          <w:sz w:val="20"/>
          <w:szCs w:val="20"/>
          <w:highlight w:val="yellow"/>
          <w:lang w:eastAsia="en-US"/>
        </w:rPr>
        <w:t>ą</w:t>
      </w:r>
      <w:r w:rsidRPr="00FD604B">
        <w:rPr>
          <w:sz w:val="20"/>
          <w:szCs w:val="20"/>
          <w:highlight w:val="yellow"/>
          <w:lang w:eastAsia="en-US"/>
        </w:rPr>
        <w:t>cego lub uczestnik</w:t>
      </w:r>
      <w:r w:rsidRPr="00FD604B">
        <w:rPr>
          <w:sz w:val="20"/>
          <w:szCs w:val="20"/>
          <w:highlight w:val="yellow"/>
          <w:lang w:eastAsia="en-US"/>
        </w:rPr>
        <w:t>ó</w:t>
      </w:r>
      <w:r w:rsidRPr="00FD604B">
        <w:rPr>
          <w:sz w:val="20"/>
          <w:szCs w:val="20"/>
          <w:highlight w:val="yellow"/>
          <w:lang w:eastAsia="en-US"/>
        </w:rPr>
        <w:t>w szkole</w:t>
      </w:r>
      <w:r w:rsidRPr="00FD604B">
        <w:rPr>
          <w:sz w:val="20"/>
          <w:szCs w:val="20"/>
          <w:highlight w:val="yellow"/>
          <w:lang w:eastAsia="en-US"/>
        </w:rPr>
        <w:t>ń</w:t>
      </w:r>
      <w:r w:rsidRPr="00FD604B">
        <w:rPr>
          <w:sz w:val="20"/>
          <w:szCs w:val="20"/>
          <w:highlight w:val="yellow"/>
          <w:lang w:eastAsia="en-US"/>
        </w:rPr>
        <w:t>,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z innych powod</w:t>
      </w:r>
      <w:r w:rsidRPr="00FD604B">
        <w:rPr>
          <w:sz w:val="20"/>
          <w:szCs w:val="20"/>
          <w:highlight w:val="yellow"/>
          <w:lang w:eastAsia="en-US"/>
        </w:rPr>
        <w:t>ó</w:t>
      </w:r>
      <w:r w:rsidRPr="00FD604B">
        <w:rPr>
          <w:sz w:val="20"/>
          <w:szCs w:val="20"/>
          <w:highlight w:val="yellow"/>
          <w:lang w:eastAsia="en-US"/>
        </w:rPr>
        <w:t>w umowa nie powinna by</w:t>
      </w:r>
      <w:r w:rsidRPr="00FD604B">
        <w:rPr>
          <w:sz w:val="20"/>
          <w:szCs w:val="20"/>
          <w:highlight w:val="yellow"/>
          <w:lang w:eastAsia="en-US"/>
        </w:rPr>
        <w:t>ć</w:t>
      </w:r>
      <w:r w:rsidRPr="00FD604B">
        <w:rPr>
          <w:sz w:val="20"/>
          <w:szCs w:val="20"/>
          <w:highlight w:val="yellow"/>
          <w:lang w:eastAsia="en-US"/>
        </w:rPr>
        <w:t xml:space="preserve"> realizowana lub jej realizacja mo</w:t>
      </w:r>
      <w:r w:rsidRPr="00FD604B">
        <w:rPr>
          <w:sz w:val="20"/>
          <w:szCs w:val="20"/>
          <w:highlight w:val="yellow"/>
          <w:lang w:eastAsia="en-US"/>
        </w:rPr>
        <w:t>ż</w:t>
      </w:r>
      <w:r w:rsidRPr="00FD604B">
        <w:rPr>
          <w:sz w:val="20"/>
          <w:szCs w:val="20"/>
          <w:highlight w:val="yellow"/>
          <w:lang w:eastAsia="en-US"/>
        </w:rPr>
        <w:t>e powodowa</w:t>
      </w:r>
      <w:r w:rsidRPr="00FD604B">
        <w:rPr>
          <w:sz w:val="20"/>
          <w:szCs w:val="20"/>
          <w:highlight w:val="yellow"/>
          <w:lang w:eastAsia="en-US"/>
        </w:rPr>
        <w:t>ć</w:t>
      </w:r>
      <w:r w:rsidRPr="00FD604B">
        <w:rPr>
          <w:sz w:val="20"/>
          <w:szCs w:val="20"/>
          <w:highlight w:val="yellow"/>
          <w:lang w:eastAsia="en-US"/>
        </w:rPr>
        <w:t xml:space="preserve"> nadmierne ryzyko </w:t>
      </w:r>
      <w:r w:rsidRPr="00FD604B">
        <w:rPr>
          <w:sz w:val="20"/>
          <w:szCs w:val="20"/>
          <w:highlight w:val="yellow"/>
          <w:lang w:eastAsia="en-US"/>
        </w:rPr>
        <w:t>–</w:t>
      </w:r>
      <w:r w:rsidRPr="00FD604B">
        <w:rPr>
          <w:sz w:val="20"/>
          <w:szCs w:val="20"/>
          <w:highlight w:val="yellow"/>
          <w:lang w:eastAsia="en-US"/>
        </w:rPr>
        <w:t xml:space="preserve"> Zamawiaj</w:t>
      </w:r>
      <w:r w:rsidRPr="00FD604B">
        <w:rPr>
          <w:sz w:val="20"/>
          <w:szCs w:val="20"/>
          <w:highlight w:val="yellow"/>
          <w:lang w:eastAsia="en-US"/>
        </w:rPr>
        <w:t>ą</w:t>
      </w:r>
      <w:r w:rsidRPr="00FD604B">
        <w:rPr>
          <w:sz w:val="20"/>
          <w:szCs w:val="20"/>
          <w:highlight w:val="yellow"/>
          <w:lang w:eastAsia="en-US"/>
        </w:rPr>
        <w:t>cemu przys</w:t>
      </w:r>
      <w:r w:rsidRPr="00FD604B">
        <w:rPr>
          <w:sz w:val="20"/>
          <w:szCs w:val="20"/>
          <w:highlight w:val="yellow"/>
          <w:lang w:eastAsia="en-US"/>
        </w:rPr>
        <w:t>ł</w:t>
      </w:r>
      <w:r w:rsidRPr="00FD604B">
        <w:rPr>
          <w:sz w:val="20"/>
          <w:szCs w:val="20"/>
          <w:highlight w:val="yellow"/>
          <w:lang w:eastAsia="en-US"/>
        </w:rPr>
        <w:t>uguje prawo do odst</w:t>
      </w:r>
      <w:r w:rsidRPr="00FD604B">
        <w:rPr>
          <w:sz w:val="20"/>
          <w:szCs w:val="20"/>
          <w:highlight w:val="yellow"/>
          <w:lang w:eastAsia="en-US"/>
        </w:rPr>
        <w:t>ą</w:t>
      </w:r>
      <w:r w:rsidRPr="00FD604B">
        <w:rPr>
          <w:sz w:val="20"/>
          <w:szCs w:val="20"/>
          <w:highlight w:val="yellow"/>
          <w:lang w:eastAsia="en-US"/>
        </w:rPr>
        <w:t>pienia od umowy w ca</w:t>
      </w:r>
      <w:r w:rsidRPr="00FD604B">
        <w:rPr>
          <w:sz w:val="20"/>
          <w:szCs w:val="20"/>
          <w:highlight w:val="yellow"/>
          <w:lang w:eastAsia="en-US"/>
        </w:rPr>
        <w:t>ł</w:t>
      </w:r>
      <w:r w:rsidRPr="00FD604B">
        <w:rPr>
          <w:sz w:val="20"/>
          <w:szCs w:val="20"/>
          <w:highlight w:val="yellow"/>
          <w:lang w:eastAsia="en-US"/>
        </w:rPr>
        <w:t>o</w:t>
      </w:r>
      <w:r w:rsidRPr="00FD604B">
        <w:rPr>
          <w:sz w:val="20"/>
          <w:szCs w:val="20"/>
          <w:highlight w:val="yellow"/>
          <w:lang w:eastAsia="en-US"/>
        </w:rPr>
        <w:t>ś</w:t>
      </w:r>
      <w:r w:rsidRPr="00FD604B">
        <w:rPr>
          <w:sz w:val="20"/>
          <w:szCs w:val="20"/>
          <w:highlight w:val="yellow"/>
          <w:lang w:eastAsia="en-US"/>
        </w:rPr>
        <w:t>ci albo jej cz</w:t>
      </w:r>
      <w:r w:rsidRPr="00FD604B">
        <w:rPr>
          <w:sz w:val="20"/>
          <w:szCs w:val="20"/>
          <w:highlight w:val="yellow"/>
          <w:lang w:eastAsia="en-US"/>
        </w:rPr>
        <w:t>ęś</w:t>
      </w:r>
      <w:r w:rsidRPr="00FD604B">
        <w:rPr>
          <w:sz w:val="20"/>
          <w:szCs w:val="20"/>
          <w:highlight w:val="yellow"/>
          <w:lang w:eastAsia="en-US"/>
        </w:rPr>
        <w:t>ci w terminie 30 dni od powzi</w:t>
      </w:r>
      <w:r w:rsidRPr="00FD604B">
        <w:rPr>
          <w:sz w:val="20"/>
          <w:szCs w:val="20"/>
          <w:highlight w:val="yellow"/>
          <w:lang w:eastAsia="en-US"/>
        </w:rPr>
        <w:t>ę</w:t>
      </w:r>
      <w:r w:rsidRPr="00FD604B">
        <w:rPr>
          <w:sz w:val="20"/>
          <w:szCs w:val="20"/>
          <w:highlight w:val="yellow"/>
          <w:lang w:eastAsia="en-US"/>
        </w:rPr>
        <w:t>cia wiadomo</w:t>
      </w:r>
      <w:r w:rsidRPr="00FD604B">
        <w:rPr>
          <w:sz w:val="20"/>
          <w:szCs w:val="20"/>
          <w:highlight w:val="yellow"/>
          <w:lang w:eastAsia="en-US"/>
        </w:rPr>
        <w:t>ś</w:t>
      </w:r>
      <w:r w:rsidRPr="00FD604B">
        <w:rPr>
          <w:sz w:val="20"/>
          <w:szCs w:val="20"/>
          <w:highlight w:val="yellow"/>
          <w:lang w:eastAsia="en-US"/>
        </w:rPr>
        <w:t>ci o zaistnieniu tych okoliczno</w:t>
      </w:r>
      <w:r w:rsidRPr="00FD604B">
        <w:rPr>
          <w:sz w:val="20"/>
          <w:szCs w:val="20"/>
          <w:highlight w:val="yellow"/>
          <w:lang w:eastAsia="en-US"/>
        </w:rPr>
        <w:t>ś</w:t>
      </w:r>
      <w:r w:rsidRPr="00FD604B">
        <w:rPr>
          <w:sz w:val="20"/>
          <w:szCs w:val="20"/>
          <w:highlight w:val="yellow"/>
          <w:lang w:eastAsia="en-US"/>
        </w:rPr>
        <w:t xml:space="preserve">ci. W takim przypadku </w:t>
      </w:r>
      <w:r w:rsidRPr="00FD604B">
        <w:rPr>
          <w:sz w:val="20"/>
          <w:szCs w:val="20"/>
          <w:highlight w:val="yellow"/>
          <w:lang w:eastAsia="en-US"/>
        </w:rPr>
        <w:t>§</w:t>
      </w:r>
      <w:r w:rsidRPr="00FD604B">
        <w:rPr>
          <w:sz w:val="20"/>
          <w:szCs w:val="20"/>
          <w:highlight w:val="yellow"/>
          <w:lang w:eastAsia="en-US"/>
        </w:rPr>
        <w:t xml:space="preserve"> 10 ust. 3 nie stosuje si</w:t>
      </w:r>
      <w:r w:rsidRPr="00FD604B">
        <w:rPr>
          <w:sz w:val="20"/>
          <w:szCs w:val="20"/>
          <w:highlight w:val="yellow"/>
          <w:lang w:eastAsia="en-US"/>
        </w:rPr>
        <w:t>ę</w:t>
      </w:r>
      <w:r w:rsidRPr="00FD604B">
        <w:rPr>
          <w:sz w:val="20"/>
          <w:szCs w:val="20"/>
          <w:highlight w:val="yellow"/>
          <w:lang w:eastAsia="en-US"/>
        </w:rPr>
        <w:t>, ale Wykonawcy przys</w:t>
      </w:r>
      <w:r w:rsidRPr="00FD604B">
        <w:rPr>
          <w:sz w:val="20"/>
          <w:szCs w:val="20"/>
          <w:highlight w:val="yellow"/>
          <w:lang w:eastAsia="en-US"/>
        </w:rPr>
        <w:t>ł</w:t>
      </w:r>
      <w:r w:rsidRPr="00FD604B">
        <w:rPr>
          <w:sz w:val="20"/>
          <w:szCs w:val="20"/>
          <w:highlight w:val="yellow"/>
          <w:lang w:eastAsia="en-US"/>
        </w:rPr>
        <w:t>uguje wynagrodzenie jedynie za prawid</w:t>
      </w:r>
      <w:r w:rsidRPr="00FD604B">
        <w:rPr>
          <w:sz w:val="20"/>
          <w:szCs w:val="20"/>
          <w:highlight w:val="yellow"/>
          <w:lang w:eastAsia="en-US"/>
        </w:rPr>
        <w:t>ł</w:t>
      </w:r>
      <w:r w:rsidRPr="00FD604B">
        <w:rPr>
          <w:sz w:val="20"/>
          <w:szCs w:val="20"/>
          <w:highlight w:val="yellow"/>
          <w:lang w:eastAsia="en-US"/>
        </w:rPr>
        <w:t>owo wykonan</w:t>
      </w:r>
      <w:r w:rsidRPr="00FD604B">
        <w:rPr>
          <w:sz w:val="20"/>
          <w:szCs w:val="20"/>
          <w:highlight w:val="yellow"/>
          <w:lang w:eastAsia="en-US"/>
        </w:rPr>
        <w:t>ą</w:t>
      </w:r>
      <w:r w:rsidRPr="00FD604B">
        <w:rPr>
          <w:sz w:val="20"/>
          <w:szCs w:val="20"/>
          <w:highlight w:val="yellow"/>
          <w:lang w:eastAsia="en-US"/>
        </w:rPr>
        <w:t xml:space="preserve"> przez niego i odebran</w:t>
      </w:r>
      <w:r w:rsidRPr="00FD604B">
        <w:rPr>
          <w:sz w:val="20"/>
          <w:szCs w:val="20"/>
          <w:highlight w:val="yellow"/>
          <w:lang w:eastAsia="en-US"/>
        </w:rPr>
        <w:t>ą</w:t>
      </w:r>
      <w:r w:rsidRPr="00FD604B">
        <w:rPr>
          <w:sz w:val="20"/>
          <w:szCs w:val="20"/>
          <w:highlight w:val="yellow"/>
          <w:lang w:eastAsia="en-US"/>
        </w:rPr>
        <w:t xml:space="preserve"> przez Zamawiaj</w:t>
      </w:r>
      <w:r w:rsidRPr="00FD604B">
        <w:rPr>
          <w:sz w:val="20"/>
          <w:szCs w:val="20"/>
          <w:highlight w:val="yellow"/>
          <w:lang w:eastAsia="en-US"/>
        </w:rPr>
        <w:t>ą</w:t>
      </w:r>
      <w:r w:rsidRPr="00FD604B">
        <w:rPr>
          <w:sz w:val="20"/>
          <w:szCs w:val="20"/>
          <w:highlight w:val="yellow"/>
          <w:lang w:eastAsia="en-US"/>
        </w:rPr>
        <w:t>cego cz</w:t>
      </w:r>
      <w:r w:rsidRPr="00FD604B">
        <w:rPr>
          <w:sz w:val="20"/>
          <w:szCs w:val="20"/>
          <w:highlight w:val="yellow"/>
          <w:lang w:eastAsia="en-US"/>
        </w:rPr>
        <w:t>ęść</w:t>
      </w:r>
      <w:r w:rsidRPr="00FD604B">
        <w:rPr>
          <w:sz w:val="20"/>
          <w:szCs w:val="20"/>
          <w:highlight w:val="yellow"/>
          <w:lang w:eastAsia="en-US"/>
        </w:rPr>
        <w:t xml:space="preserve"> umowy, o czym rozstrzyga Zamawiaj</w:t>
      </w:r>
      <w:r w:rsidRPr="00FD604B">
        <w:rPr>
          <w:sz w:val="20"/>
          <w:szCs w:val="20"/>
          <w:highlight w:val="yellow"/>
          <w:lang w:eastAsia="en-US"/>
        </w:rPr>
        <w:t>ą</w:t>
      </w:r>
      <w:r w:rsidRPr="00FD604B">
        <w:rPr>
          <w:sz w:val="20"/>
          <w:szCs w:val="20"/>
          <w:highlight w:val="yellow"/>
          <w:lang w:eastAsia="en-US"/>
        </w:rPr>
        <w:t xml:space="preserve">cy. </w:t>
      </w:r>
    </w:p>
    <w:p w:rsidR="006269AC" w:rsidRPr="009D513A" w:rsidRDefault="006269AC" w:rsidP="006E187A">
      <w:pPr>
        <w:numPr>
          <w:ilvl w:val="0"/>
          <w:numId w:val="8"/>
        </w:numPr>
        <w:tabs>
          <w:tab w:val="clear" w:pos="360"/>
        </w:tabs>
        <w:spacing w:before="120" w:after="120" w:line="240" w:lineRule="auto"/>
        <w:ind w:left="284" w:right="-2" w:hanging="284"/>
        <w:jc w:val="both"/>
        <w:rPr>
          <w:sz w:val="20"/>
          <w:szCs w:val="20"/>
          <w:lang w:eastAsia="en-US"/>
        </w:rPr>
      </w:pPr>
      <w:r>
        <w:rPr>
          <w:sz w:val="20"/>
          <w:szCs w:val="20"/>
          <w:lang w:eastAsia="en-US"/>
        </w:rPr>
        <w:t>Kary umowne zostan</w:t>
      </w:r>
      <w:r>
        <w:rPr>
          <w:sz w:val="20"/>
          <w:szCs w:val="20"/>
          <w:lang w:eastAsia="en-US"/>
        </w:rPr>
        <w:t>ą</w:t>
      </w:r>
      <w:r>
        <w:rPr>
          <w:sz w:val="20"/>
          <w:szCs w:val="20"/>
          <w:lang w:eastAsia="en-US"/>
        </w:rPr>
        <w:t xml:space="preserve"> potr</w:t>
      </w:r>
      <w:r>
        <w:rPr>
          <w:sz w:val="20"/>
          <w:szCs w:val="20"/>
          <w:lang w:eastAsia="en-US"/>
        </w:rPr>
        <w:t>ą</w:t>
      </w:r>
      <w:r>
        <w:rPr>
          <w:sz w:val="20"/>
          <w:szCs w:val="20"/>
          <w:lang w:eastAsia="en-US"/>
        </w:rPr>
        <w:t>cone z kwoty faktury VAT/ rachunku wystawionej przez Wykonawc</w:t>
      </w:r>
      <w:r>
        <w:rPr>
          <w:sz w:val="20"/>
          <w:szCs w:val="20"/>
          <w:lang w:eastAsia="en-US"/>
        </w:rPr>
        <w:t>ę</w:t>
      </w:r>
      <w:r>
        <w:rPr>
          <w:sz w:val="20"/>
          <w:szCs w:val="20"/>
          <w:lang w:eastAsia="en-US"/>
        </w:rPr>
        <w:t>, na co Wykonawca wyra</w:t>
      </w:r>
      <w:r>
        <w:rPr>
          <w:sz w:val="20"/>
          <w:szCs w:val="20"/>
          <w:lang w:eastAsia="en-US"/>
        </w:rPr>
        <w:t>ż</w:t>
      </w:r>
      <w:r>
        <w:rPr>
          <w:sz w:val="20"/>
          <w:szCs w:val="20"/>
          <w:lang w:eastAsia="en-US"/>
        </w:rPr>
        <w:t>a zgod</w:t>
      </w:r>
      <w:r>
        <w:rPr>
          <w:sz w:val="20"/>
          <w:szCs w:val="20"/>
          <w:lang w:eastAsia="en-US"/>
        </w:rPr>
        <w:t>ę</w:t>
      </w:r>
      <w:r>
        <w:rPr>
          <w:sz w:val="20"/>
          <w:szCs w:val="20"/>
          <w:lang w:eastAsia="en-US"/>
        </w:rPr>
        <w:t>. W przypadku braku mo</w:t>
      </w:r>
      <w:r>
        <w:rPr>
          <w:sz w:val="20"/>
          <w:szCs w:val="20"/>
          <w:lang w:eastAsia="en-US"/>
        </w:rPr>
        <w:t>ż</w:t>
      </w:r>
      <w:r>
        <w:rPr>
          <w:sz w:val="20"/>
          <w:szCs w:val="20"/>
          <w:lang w:eastAsia="en-US"/>
        </w:rPr>
        <w:t>liwo</w:t>
      </w:r>
      <w:r>
        <w:rPr>
          <w:sz w:val="20"/>
          <w:szCs w:val="20"/>
          <w:lang w:eastAsia="en-US"/>
        </w:rPr>
        <w:t>ś</w:t>
      </w:r>
      <w:r>
        <w:rPr>
          <w:sz w:val="20"/>
          <w:szCs w:val="20"/>
          <w:lang w:eastAsia="en-US"/>
        </w:rPr>
        <w:t>ci potr</w:t>
      </w:r>
      <w:r>
        <w:rPr>
          <w:sz w:val="20"/>
          <w:szCs w:val="20"/>
          <w:lang w:eastAsia="en-US"/>
        </w:rPr>
        <w:t>ą</w:t>
      </w:r>
      <w:r>
        <w:rPr>
          <w:sz w:val="20"/>
          <w:szCs w:val="20"/>
          <w:lang w:eastAsia="en-US"/>
        </w:rPr>
        <w:t>cenia kar umownych z faktury VAT/rachunku zostan</w:t>
      </w:r>
      <w:r>
        <w:rPr>
          <w:sz w:val="20"/>
          <w:szCs w:val="20"/>
          <w:lang w:eastAsia="en-US"/>
        </w:rPr>
        <w:t>ą</w:t>
      </w:r>
      <w:r>
        <w:rPr>
          <w:sz w:val="20"/>
          <w:szCs w:val="20"/>
          <w:lang w:eastAsia="en-US"/>
        </w:rPr>
        <w:t xml:space="preserve"> one zap</w:t>
      </w:r>
      <w:r>
        <w:rPr>
          <w:sz w:val="20"/>
          <w:szCs w:val="20"/>
          <w:lang w:eastAsia="en-US"/>
        </w:rPr>
        <w:t>ł</w:t>
      </w:r>
      <w:r>
        <w:rPr>
          <w:sz w:val="20"/>
          <w:szCs w:val="20"/>
          <w:lang w:eastAsia="en-US"/>
        </w:rPr>
        <w:t>acone przez Wykonawc</w:t>
      </w:r>
      <w:r>
        <w:rPr>
          <w:sz w:val="20"/>
          <w:szCs w:val="20"/>
          <w:lang w:eastAsia="en-US"/>
        </w:rPr>
        <w:t>ę</w:t>
      </w:r>
      <w:r>
        <w:rPr>
          <w:sz w:val="20"/>
          <w:szCs w:val="20"/>
          <w:lang w:eastAsia="en-US"/>
        </w:rPr>
        <w:t xml:space="preserve"> w terminie 14 dni od dnia wezwania do zap</w:t>
      </w:r>
      <w:r>
        <w:rPr>
          <w:sz w:val="20"/>
          <w:szCs w:val="20"/>
          <w:lang w:eastAsia="en-US"/>
        </w:rPr>
        <w:t>ł</w:t>
      </w:r>
      <w:r>
        <w:rPr>
          <w:sz w:val="20"/>
          <w:szCs w:val="20"/>
          <w:lang w:eastAsia="en-US"/>
        </w:rPr>
        <w:t>aty.</w:t>
      </w:r>
    </w:p>
    <w:p w:rsidR="006269AC" w:rsidRPr="009D513A" w:rsidRDefault="006269AC" w:rsidP="006E187A">
      <w:pPr>
        <w:numPr>
          <w:ilvl w:val="0"/>
          <w:numId w:val="8"/>
        </w:numPr>
        <w:tabs>
          <w:tab w:val="clear" w:pos="360"/>
        </w:tabs>
        <w:spacing w:before="120" w:after="120" w:line="240" w:lineRule="auto"/>
        <w:ind w:left="284" w:right="-2" w:hanging="284"/>
        <w:jc w:val="both"/>
        <w:rPr>
          <w:sz w:val="20"/>
          <w:szCs w:val="20"/>
          <w:lang w:eastAsia="en-US"/>
        </w:rPr>
      </w:pPr>
      <w:r>
        <w:rPr>
          <w:sz w:val="20"/>
          <w:szCs w:val="20"/>
          <w:lang w:eastAsia="en-US"/>
        </w:rPr>
        <w:t>Strony zachowuj</w:t>
      </w:r>
      <w:r>
        <w:rPr>
          <w:sz w:val="20"/>
          <w:szCs w:val="20"/>
          <w:lang w:eastAsia="en-US"/>
        </w:rPr>
        <w:t>ą</w:t>
      </w:r>
      <w:r>
        <w:rPr>
          <w:sz w:val="20"/>
          <w:szCs w:val="20"/>
          <w:lang w:eastAsia="en-US"/>
        </w:rPr>
        <w:t xml:space="preserve"> prawo do odszkodowania uzupe</w:t>
      </w:r>
      <w:r>
        <w:rPr>
          <w:sz w:val="20"/>
          <w:szCs w:val="20"/>
          <w:lang w:eastAsia="en-US"/>
        </w:rPr>
        <w:t>ł</w:t>
      </w:r>
      <w:r>
        <w:rPr>
          <w:sz w:val="20"/>
          <w:szCs w:val="20"/>
          <w:lang w:eastAsia="en-US"/>
        </w:rPr>
        <w:t>niaj</w:t>
      </w:r>
      <w:r>
        <w:rPr>
          <w:sz w:val="20"/>
          <w:szCs w:val="20"/>
          <w:lang w:eastAsia="en-US"/>
        </w:rPr>
        <w:t>ą</w:t>
      </w:r>
      <w:r>
        <w:rPr>
          <w:sz w:val="20"/>
          <w:szCs w:val="20"/>
          <w:lang w:eastAsia="en-US"/>
        </w:rPr>
        <w:t>cego do wysoko</w:t>
      </w:r>
      <w:r>
        <w:rPr>
          <w:sz w:val="20"/>
          <w:szCs w:val="20"/>
          <w:lang w:eastAsia="en-US"/>
        </w:rPr>
        <w:t>ś</w:t>
      </w:r>
      <w:r>
        <w:rPr>
          <w:sz w:val="20"/>
          <w:szCs w:val="20"/>
          <w:lang w:eastAsia="en-US"/>
        </w:rPr>
        <w:t>ci poniesionej szkody, na zasadach og</w:t>
      </w:r>
      <w:r>
        <w:rPr>
          <w:sz w:val="20"/>
          <w:szCs w:val="20"/>
          <w:lang w:eastAsia="en-US"/>
        </w:rPr>
        <w:t>ó</w:t>
      </w:r>
      <w:r>
        <w:rPr>
          <w:sz w:val="20"/>
          <w:szCs w:val="20"/>
          <w:lang w:eastAsia="en-US"/>
        </w:rPr>
        <w:t>lnych.</w:t>
      </w:r>
    </w:p>
    <w:p w:rsidR="006269AC" w:rsidRPr="00FD604B" w:rsidRDefault="006269AC" w:rsidP="00557B3E">
      <w:pPr>
        <w:pStyle w:val="ListParagraph"/>
        <w:numPr>
          <w:ilvl w:val="0"/>
          <w:numId w:val="8"/>
        </w:numPr>
        <w:snapToGrid w:val="0"/>
        <w:spacing w:after="120"/>
        <w:contextualSpacing w:val="0"/>
        <w:jc w:val="both"/>
        <w:rPr>
          <w:rFonts w:hAnsi="Calibri" w:cs="Calibri"/>
          <w:sz w:val="20"/>
          <w:szCs w:val="20"/>
          <w:highlight w:val="yellow"/>
        </w:rPr>
      </w:pPr>
      <w:bookmarkStart w:id="1" w:name="_Hlk31874265"/>
      <w:r>
        <w:rPr>
          <w:rFonts w:hAnsi="Calibri" w:cs="Calibri"/>
          <w:sz w:val="20"/>
          <w:szCs w:val="20"/>
        </w:rPr>
        <w:t xml:space="preserve">Strony nie ponoszą odpowiedzialności za niewykonanie lub nienależyte wykonanie obowiązków wynikających z umowy spowodowane siłą wyższą. </w:t>
      </w:r>
      <w:r w:rsidRPr="00FD604B">
        <w:rPr>
          <w:rFonts w:hAnsi="Calibri" w:cs="Calibri"/>
          <w:sz w:val="20"/>
          <w:szCs w:val="20"/>
          <w:highlight w:val="yellow"/>
        </w:rPr>
        <w:t>Jeżeli wskutek okoliczności siły wyższej Strona nie będzie mogła wykonywać swoich obowiązków umownych w całości lub części, niezwłocznie powiadomi o tym drugą Stronę. W takim przypadku Strony uzgodnią sposób i zasady dalszego wykonywania Umowy lub jej rozwiązania.</w:t>
      </w:r>
    </w:p>
    <w:p w:rsidR="006269AC" w:rsidRPr="00FD604B" w:rsidRDefault="006269AC" w:rsidP="00557B3E">
      <w:pPr>
        <w:pStyle w:val="ListParagraph"/>
        <w:numPr>
          <w:ilvl w:val="0"/>
          <w:numId w:val="8"/>
        </w:numPr>
        <w:snapToGrid w:val="0"/>
        <w:spacing w:before="120" w:after="120"/>
        <w:contextualSpacing w:val="0"/>
        <w:jc w:val="both"/>
        <w:rPr>
          <w:sz w:val="20"/>
          <w:szCs w:val="20"/>
          <w:highlight w:val="yellow"/>
          <w:lang w:eastAsia="en-US"/>
        </w:rPr>
      </w:pPr>
      <w:r>
        <w:rPr>
          <w:rFonts w:hAnsi="Calibri" w:cs="Calibri"/>
          <w:sz w:val="20"/>
          <w:szCs w:val="20"/>
        </w:rPr>
        <w:t xml:space="preserve">Pojęcie siły wyższej oznacza wszelkie wydarzenia, istniejące lub mogące zaistnieć w przyszłości, które </w:t>
      </w:r>
      <w:r w:rsidRPr="00FD604B">
        <w:rPr>
          <w:rFonts w:hAnsi="Calibri" w:cs="Calibri"/>
          <w:sz w:val="20"/>
          <w:szCs w:val="20"/>
          <w:highlight w:val="yellow"/>
        </w:rPr>
        <w:t>choćby pośrednio</w:t>
      </w:r>
      <w:r>
        <w:rPr>
          <w:rFonts w:hAnsi="Calibri" w:cs="Calibri"/>
          <w:sz w:val="20"/>
          <w:szCs w:val="20"/>
        </w:rPr>
        <w:t xml:space="preserve"> mają wpływ na realizację umowy, znajdujące się poza realną kontrolą Stron oraz takie, których nie można było przewidzieć lub które choć przewidywalne były nieuniknione, nawet po powzięciu przez Zamawiającego lub Wykonawcę wszelkich uzasadnionych kroków dla uniknięcia takich zdarzeń. Pojęcie to obejmuje w szczególności takie wydarzenia o charakterze nadzwyczajnym jak: zamieszki, wojny, katastrofalne działanie sił przyrody, promieniowanie, epidemie</w:t>
      </w:r>
      <w:r w:rsidRPr="00FD604B">
        <w:rPr>
          <w:rFonts w:hAnsi="Calibri" w:cs="Calibri"/>
          <w:sz w:val="20"/>
          <w:szCs w:val="20"/>
          <w:highlight w:val="yellow"/>
        </w:rPr>
        <w:t>/pandemie – w tym choćby faktyczną konieczność podjęcia działań mających na celu zmniejszenie ryzyka epidemiologicznego lub ryzyka zarażenia</w:t>
      </w:r>
      <w:r w:rsidRPr="0052246C">
        <w:rPr>
          <w:rFonts w:hAnsi="Calibri" w:cs="Calibri"/>
          <w:sz w:val="20"/>
          <w:szCs w:val="20"/>
        </w:rPr>
        <w:t xml:space="preserve">, zamknięcie granic, strajki generalne lub branżowe (o ile trwają dłużej niż 5 dni), a także akty władzy publicznej </w:t>
      </w:r>
      <w:r w:rsidRPr="00FD604B">
        <w:rPr>
          <w:sz w:val="20"/>
          <w:szCs w:val="20"/>
          <w:highlight w:val="yellow"/>
          <w:lang w:eastAsia="en-US"/>
        </w:rPr>
        <w:t>wprowadzaj</w:t>
      </w:r>
      <w:r w:rsidRPr="00FD604B">
        <w:rPr>
          <w:sz w:val="20"/>
          <w:szCs w:val="20"/>
          <w:highlight w:val="yellow"/>
          <w:lang w:eastAsia="en-US"/>
        </w:rPr>
        <w:t>ą</w:t>
      </w:r>
      <w:r w:rsidRPr="00FD604B">
        <w:rPr>
          <w:sz w:val="20"/>
          <w:szCs w:val="20"/>
          <w:highlight w:val="yellow"/>
          <w:lang w:eastAsia="en-US"/>
        </w:rPr>
        <w:t>ce jakiekolwiek nakazy lub zakazy albo rekomendacje maj</w:t>
      </w:r>
      <w:r w:rsidRPr="00FD604B">
        <w:rPr>
          <w:sz w:val="20"/>
          <w:szCs w:val="20"/>
          <w:highlight w:val="yellow"/>
          <w:lang w:eastAsia="en-US"/>
        </w:rPr>
        <w:t>ą</w:t>
      </w:r>
      <w:r w:rsidRPr="00FD604B">
        <w:rPr>
          <w:sz w:val="20"/>
          <w:szCs w:val="20"/>
          <w:highlight w:val="yellow"/>
          <w:lang w:eastAsia="en-US"/>
        </w:rPr>
        <w:t>ce jakikolwiek wp</w:t>
      </w:r>
      <w:r w:rsidRPr="00FD604B">
        <w:rPr>
          <w:sz w:val="20"/>
          <w:szCs w:val="20"/>
          <w:highlight w:val="yellow"/>
          <w:lang w:eastAsia="en-US"/>
        </w:rPr>
        <w:t>ł</w:t>
      </w:r>
      <w:r w:rsidRPr="00FD604B">
        <w:rPr>
          <w:sz w:val="20"/>
          <w:szCs w:val="20"/>
          <w:highlight w:val="yellow"/>
          <w:lang w:eastAsia="en-US"/>
        </w:rPr>
        <w:t>yw na przedmiot umowy lub spos</w:t>
      </w:r>
      <w:r w:rsidRPr="00FD604B">
        <w:rPr>
          <w:sz w:val="20"/>
          <w:szCs w:val="20"/>
          <w:highlight w:val="yellow"/>
          <w:lang w:eastAsia="en-US"/>
        </w:rPr>
        <w:t>ó</w:t>
      </w:r>
      <w:r w:rsidRPr="00FD604B">
        <w:rPr>
          <w:sz w:val="20"/>
          <w:szCs w:val="20"/>
          <w:highlight w:val="yellow"/>
          <w:lang w:eastAsia="en-US"/>
        </w:rPr>
        <w:t xml:space="preserve">b jej realizacji. </w:t>
      </w:r>
    </w:p>
    <w:bookmarkEnd w:id="1"/>
    <w:p w:rsidR="006269AC" w:rsidRDefault="006269AC" w:rsidP="006E187A">
      <w:pPr>
        <w:spacing w:before="240" w:after="0" w:line="240" w:lineRule="auto"/>
        <w:jc w:val="center"/>
        <w:rPr>
          <w:b/>
          <w:sz w:val="28"/>
          <w:szCs w:val="28"/>
          <w:lang w:eastAsia="en-US"/>
        </w:rPr>
      </w:pPr>
      <w:r w:rsidRPr="004823E3">
        <w:rPr>
          <w:b/>
          <w:sz w:val="28"/>
          <w:szCs w:val="28"/>
          <w:lang w:eastAsia="en-US"/>
        </w:rPr>
        <w:t>§</w:t>
      </w:r>
      <w:r>
        <w:rPr>
          <w:b/>
          <w:sz w:val="28"/>
          <w:szCs w:val="28"/>
          <w:lang w:eastAsia="en-US"/>
        </w:rPr>
        <w:t xml:space="preserve"> </w:t>
      </w:r>
      <w:r w:rsidRPr="004823E3">
        <w:rPr>
          <w:b/>
          <w:sz w:val="28"/>
          <w:szCs w:val="28"/>
          <w:lang w:eastAsia="en-US"/>
        </w:rPr>
        <w:t xml:space="preserve">11 </w:t>
      </w:r>
    </w:p>
    <w:p w:rsidR="006269AC" w:rsidRDefault="006269AC" w:rsidP="006E187A">
      <w:pPr>
        <w:spacing w:after="240" w:line="240" w:lineRule="auto"/>
        <w:jc w:val="center"/>
        <w:rPr>
          <w:sz w:val="28"/>
          <w:szCs w:val="28"/>
          <w:lang w:eastAsia="en-US"/>
        </w:rPr>
      </w:pPr>
      <w:r w:rsidRPr="004823E3">
        <w:rPr>
          <w:sz w:val="28"/>
          <w:szCs w:val="28"/>
          <w:lang w:eastAsia="en-US"/>
        </w:rPr>
        <w:t>Zachowanie tajemnicy</w:t>
      </w:r>
    </w:p>
    <w:p w:rsidR="006269AC" w:rsidRPr="00D77A86" w:rsidRDefault="006269AC"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zobowi</w:t>
      </w:r>
      <w:r w:rsidRPr="004823E3">
        <w:rPr>
          <w:sz w:val="20"/>
          <w:szCs w:val="20"/>
        </w:rPr>
        <w:t>ą</w:t>
      </w:r>
      <w:r w:rsidRPr="004823E3">
        <w:rPr>
          <w:sz w:val="20"/>
          <w:szCs w:val="20"/>
        </w:rPr>
        <w:t>zuje si</w:t>
      </w:r>
      <w:r w:rsidRPr="004823E3">
        <w:rPr>
          <w:sz w:val="20"/>
          <w:szCs w:val="20"/>
        </w:rPr>
        <w:t>ę</w:t>
      </w:r>
      <w:r w:rsidRPr="004823E3">
        <w:rPr>
          <w:sz w:val="20"/>
          <w:szCs w:val="20"/>
        </w:rPr>
        <w:t xml:space="preserve"> do zachowania w poufno</w:t>
      </w:r>
      <w:r w:rsidRPr="004823E3">
        <w:rPr>
          <w:sz w:val="20"/>
          <w:szCs w:val="20"/>
        </w:rPr>
        <w:t>ś</w:t>
      </w:r>
      <w:r w:rsidRPr="004823E3">
        <w:rPr>
          <w:sz w:val="20"/>
          <w:szCs w:val="20"/>
        </w:rPr>
        <w:t>ci wszystkich informacji dotycz</w:t>
      </w:r>
      <w:r w:rsidRPr="004823E3">
        <w:rPr>
          <w:sz w:val="20"/>
          <w:szCs w:val="20"/>
        </w:rPr>
        <w:t>ą</w:t>
      </w:r>
      <w:r w:rsidRPr="004823E3">
        <w:rPr>
          <w:sz w:val="20"/>
          <w:szCs w:val="20"/>
        </w:rPr>
        <w:t>cych Zamawiaj</w:t>
      </w:r>
      <w:r w:rsidRPr="004823E3">
        <w:rPr>
          <w:sz w:val="20"/>
          <w:szCs w:val="20"/>
        </w:rPr>
        <w:t>ą</w:t>
      </w:r>
      <w:r w:rsidRPr="004823E3">
        <w:rPr>
          <w:sz w:val="20"/>
          <w:szCs w:val="20"/>
        </w:rPr>
        <w:t>cego oraz Jego pracownik</w:t>
      </w:r>
      <w:r w:rsidRPr="004823E3">
        <w:rPr>
          <w:sz w:val="20"/>
          <w:szCs w:val="20"/>
        </w:rPr>
        <w:t>ó</w:t>
      </w:r>
      <w:r w:rsidRPr="004823E3">
        <w:rPr>
          <w:sz w:val="20"/>
          <w:szCs w:val="20"/>
        </w:rPr>
        <w:t>w, wsp</w:t>
      </w:r>
      <w:r w:rsidRPr="004823E3">
        <w:rPr>
          <w:sz w:val="20"/>
          <w:szCs w:val="20"/>
        </w:rPr>
        <w:t>ół</w:t>
      </w:r>
      <w:r w:rsidRPr="004823E3">
        <w:rPr>
          <w:sz w:val="20"/>
          <w:szCs w:val="20"/>
        </w:rPr>
        <w:t>pracownik</w:t>
      </w:r>
      <w:r w:rsidRPr="004823E3">
        <w:rPr>
          <w:sz w:val="20"/>
          <w:szCs w:val="20"/>
        </w:rPr>
        <w:t>ó</w:t>
      </w:r>
      <w:r w:rsidRPr="004823E3">
        <w:rPr>
          <w:sz w:val="20"/>
          <w:szCs w:val="20"/>
        </w:rPr>
        <w:t>w i podmiot</w:t>
      </w:r>
      <w:r w:rsidRPr="004823E3">
        <w:rPr>
          <w:sz w:val="20"/>
          <w:szCs w:val="20"/>
        </w:rPr>
        <w:t>ó</w:t>
      </w:r>
      <w:r w:rsidRPr="004823E3">
        <w:rPr>
          <w:sz w:val="20"/>
          <w:szCs w:val="20"/>
        </w:rPr>
        <w:t>w wsp</w:t>
      </w:r>
      <w:r w:rsidRPr="004823E3">
        <w:rPr>
          <w:sz w:val="20"/>
          <w:szCs w:val="20"/>
        </w:rPr>
        <w:t>ół</w:t>
      </w:r>
      <w:r w:rsidRPr="004823E3">
        <w:rPr>
          <w:sz w:val="20"/>
          <w:szCs w:val="20"/>
        </w:rPr>
        <w:t>pracuj</w:t>
      </w:r>
      <w:r w:rsidRPr="004823E3">
        <w:rPr>
          <w:sz w:val="20"/>
          <w:szCs w:val="20"/>
        </w:rPr>
        <w:t>ą</w:t>
      </w:r>
      <w:r w:rsidRPr="004823E3">
        <w:rPr>
          <w:sz w:val="20"/>
          <w:szCs w:val="20"/>
        </w:rPr>
        <w:t>cych z Zamawiaj</w:t>
      </w:r>
      <w:r w:rsidRPr="004823E3">
        <w:rPr>
          <w:sz w:val="20"/>
          <w:szCs w:val="20"/>
        </w:rPr>
        <w:t>ą</w:t>
      </w:r>
      <w:r w:rsidRPr="004823E3">
        <w:rPr>
          <w:sz w:val="20"/>
          <w:szCs w:val="20"/>
        </w:rPr>
        <w:t>cym, a tak</w:t>
      </w:r>
      <w:r w:rsidRPr="004823E3">
        <w:rPr>
          <w:sz w:val="20"/>
          <w:szCs w:val="20"/>
        </w:rPr>
        <w:t>ż</w:t>
      </w:r>
      <w:r w:rsidRPr="004823E3">
        <w:rPr>
          <w:sz w:val="20"/>
          <w:szCs w:val="20"/>
        </w:rPr>
        <w:t>e informacji technicznych, technologicznych, organizacyjnych, w szczeg</w:t>
      </w:r>
      <w:r w:rsidRPr="004823E3">
        <w:rPr>
          <w:sz w:val="20"/>
          <w:szCs w:val="20"/>
        </w:rPr>
        <w:t>ó</w:t>
      </w:r>
      <w:r w:rsidRPr="004823E3">
        <w:rPr>
          <w:sz w:val="20"/>
          <w:szCs w:val="20"/>
        </w:rPr>
        <w:t>lno</w:t>
      </w:r>
      <w:r w:rsidRPr="004823E3">
        <w:rPr>
          <w:sz w:val="20"/>
          <w:szCs w:val="20"/>
        </w:rPr>
        <w:t>ś</w:t>
      </w:r>
      <w:r w:rsidRPr="004823E3">
        <w:rPr>
          <w:sz w:val="20"/>
          <w:szCs w:val="20"/>
        </w:rPr>
        <w:t>ci dotycz</w:t>
      </w:r>
      <w:r w:rsidRPr="004823E3">
        <w:rPr>
          <w:sz w:val="20"/>
          <w:szCs w:val="20"/>
        </w:rPr>
        <w:t>ą</w:t>
      </w:r>
      <w:r w:rsidRPr="004823E3">
        <w:rPr>
          <w:sz w:val="20"/>
          <w:szCs w:val="20"/>
        </w:rPr>
        <w:t>cych przedmiotu tej umowy, jakie Wykonawca uzyska w bezpo</w:t>
      </w:r>
      <w:r w:rsidRPr="004823E3">
        <w:rPr>
          <w:sz w:val="20"/>
          <w:szCs w:val="20"/>
        </w:rPr>
        <w:t>ś</w:t>
      </w:r>
      <w:r w:rsidRPr="004823E3">
        <w:rPr>
          <w:sz w:val="20"/>
          <w:szCs w:val="20"/>
        </w:rPr>
        <w:t>rednio w toku realizacji niniejszej umowy lub w zwi</w:t>
      </w:r>
      <w:r w:rsidRPr="004823E3">
        <w:rPr>
          <w:sz w:val="20"/>
          <w:szCs w:val="20"/>
        </w:rPr>
        <w:t>ą</w:t>
      </w:r>
      <w:r w:rsidRPr="004823E3">
        <w:rPr>
          <w:sz w:val="20"/>
          <w:szCs w:val="20"/>
        </w:rPr>
        <w:t>zku z jej realizacj</w:t>
      </w:r>
      <w:r w:rsidRPr="004823E3">
        <w:rPr>
          <w:sz w:val="20"/>
          <w:szCs w:val="20"/>
        </w:rPr>
        <w:t>ą</w:t>
      </w:r>
      <w:r w:rsidRPr="004823E3">
        <w:rPr>
          <w:sz w:val="20"/>
          <w:szCs w:val="20"/>
        </w:rPr>
        <w:t>, niezale</w:t>
      </w:r>
      <w:r w:rsidRPr="004823E3">
        <w:rPr>
          <w:sz w:val="20"/>
          <w:szCs w:val="20"/>
        </w:rPr>
        <w:t>ż</w:t>
      </w:r>
      <w:r w:rsidRPr="004823E3">
        <w:rPr>
          <w:sz w:val="20"/>
          <w:szCs w:val="20"/>
        </w:rPr>
        <w:t>nie od formy ich przetwarzania (przekazu ustnego, dokumentu lub zapisu na komputerowym no</w:t>
      </w:r>
      <w:r w:rsidRPr="004823E3">
        <w:rPr>
          <w:sz w:val="20"/>
          <w:szCs w:val="20"/>
        </w:rPr>
        <w:t>ś</w:t>
      </w:r>
      <w:r w:rsidRPr="004823E3">
        <w:rPr>
          <w:sz w:val="20"/>
          <w:szCs w:val="20"/>
        </w:rPr>
        <w:t>niku informacji).</w:t>
      </w:r>
    </w:p>
    <w:p w:rsidR="006269AC" w:rsidRPr="00D77A86" w:rsidRDefault="006269AC"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jest zwolniony z obowi</w:t>
      </w:r>
      <w:r w:rsidRPr="004823E3">
        <w:rPr>
          <w:sz w:val="20"/>
          <w:szCs w:val="20"/>
        </w:rPr>
        <w:t>ą</w:t>
      </w:r>
      <w:r w:rsidRPr="004823E3">
        <w:rPr>
          <w:sz w:val="20"/>
          <w:szCs w:val="20"/>
        </w:rPr>
        <w:t>zku zachowania tajemnicy i poufno</w:t>
      </w:r>
      <w:r w:rsidRPr="004823E3">
        <w:rPr>
          <w:sz w:val="20"/>
          <w:szCs w:val="20"/>
        </w:rPr>
        <w:t>ś</w:t>
      </w:r>
      <w:r w:rsidRPr="004823E3">
        <w:rPr>
          <w:sz w:val="20"/>
          <w:szCs w:val="20"/>
        </w:rPr>
        <w:t>ci materia</w:t>
      </w:r>
      <w:r w:rsidRPr="004823E3">
        <w:rPr>
          <w:sz w:val="20"/>
          <w:szCs w:val="20"/>
        </w:rPr>
        <w:t>łó</w:t>
      </w:r>
      <w:r w:rsidRPr="004823E3">
        <w:rPr>
          <w:sz w:val="20"/>
          <w:szCs w:val="20"/>
        </w:rPr>
        <w:t>w i danych, o kt</w:t>
      </w:r>
      <w:r w:rsidRPr="004823E3">
        <w:rPr>
          <w:sz w:val="20"/>
          <w:szCs w:val="20"/>
        </w:rPr>
        <w:t>ó</w:t>
      </w:r>
      <w:r w:rsidRPr="004823E3">
        <w:rPr>
          <w:sz w:val="20"/>
          <w:szCs w:val="20"/>
        </w:rPr>
        <w:t>rych mowa w ust. 1, je</w:t>
      </w:r>
      <w:r w:rsidRPr="004823E3">
        <w:rPr>
          <w:sz w:val="20"/>
          <w:szCs w:val="20"/>
        </w:rPr>
        <w:t>ż</w:t>
      </w:r>
      <w:r w:rsidRPr="004823E3">
        <w:rPr>
          <w:sz w:val="20"/>
          <w:szCs w:val="20"/>
        </w:rPr>
        <w:t>eli informacje, co do kt</w:t>
      </w:r>
      <w:r w:rsidRPr="004823E3">
        <w:rPr>
          <w:sz w:val="20"/>
          <w:szCs w:val="20"/>
        </w:rPr>
        <w:t>ó</w:t>
      </w:r>
      <w:r w:rsidRPr="004823E3">
        <w:rPr>
          <w:sz w:val="20"/>
          <w:szCs w:val="20"/>
        </w:rPr>
        <w:t>rych taki obowi</w:t>
      </w:r>
      <w:r w:rsidRPr="004823E3">
        <w:rPr>
          <w:sz w:val="20"/>
          <w:szCs w:val="20"/>
        </w:rPr>
        <w:t>ą</w:t>
      </w:r>
      <w:r w:rsidRPr="004823E3">
        <w:rPr>
          <w:sz w:val="20"/>
          <w:szCs w:val="20"/>
        </w:rPr>
        <w:t>zek istnia</w:t>
      </w:r>
      <w:r w:rsidRPr="004823E3">
        <w:rPr>
          <w:sz w:val="20"/>
          <w:szCs w:val="20"/>
        </w:rPr>
        <w:t>ł</w:t>
      </w:r>
      <w:r w:rsidRPr="004823E3">
        <w:rPr>
          <w:sz w:val="20"/>
          <w:szCs w:val="20"/>
        </w:rPr>
        <w:t xml:space="preserve">: </w:t>
      </w:r>
    </w:p>
    <w:p w:rsidR="006269AC" w:rsidRDefault="006269AC"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w dniu ich ujawnienia by</w:t>
      </w:r>
      <w:r w:rsidRPr="004823E3">
        <w:rPr>
          <w:sz w:val="20"/>
          <w:szCs w:val="20"/>
        </w:rPr>
        <w:t>ł</w:t>
      </w:r>
      <w:r w:rsidRPr="004823E3">
        <w:rPr>
          <w:sz w:val="20"/>
          <w:szCs w:val="20"/>
        </w:rPr>
        <w:t>y powszechnie znane bez zawinionego przyczynienia si</w:t>
      </w:r>
      <w:r w:rsidRPr="004823E3">
        <w:rPr>
          <w:sz w:val="20"/>
          <w:szCs w:val="20"/>
        </w:rPr>
        <w:t>ę</w:t>
      </w:r>
      <w:r w:rsidRPr="004823E3">
        <w:rPr>
          <w:sz w:val="20"/>
          <w:szCs w:val="20"/>
        </w:rPr>
        <w:t xml:space="preserve"> Wykonawcy do ich ujawnienia, </w:t>
      </w:r>
    </w:p>
    <w:p w:rsidR="006269AC" w:rsidRDefault="006269AC"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zgodnie z powszechnie obowi</w:t>
      </w:r>
      <w:r w:rsidRPr="004823E3">
        <w:rPr>
          <w:sz w:val="20"/>
          <w:szCs w:val="20"/>
        </w:rPr>
        <w:t>ą</w:t>
      </w:r>
      <w:r w:rsidRPr="004823E3">
        <w:rPr>
          <w:sz w:val="20"/>
          <w:szCs w:val="20"/>
        </w:rPr>
        <w:t>zuj</w:t>
      </w:r>
      <w:r w:rsidRPr="004823E3">
        <w:rPr>
          <w:sz w:val="20"/>
          <w:szCs w:val="20"/>
        </w:rPr>
        <w:t>ą</w:t>
      </w:r>
      <w:r w:rsidRPr="004823E3">
        <w:rPr>
          <w:sz w:val="20"/>
          <w:szCs w:val="20"/>
        </w:rPr>
        <w:t>cymi przepisami prawa lub orzeczeniami s</w:t>
      </w:r>
      <w:r w:rsidRPr="004823E3">
        <w:rPr>
          <w:sz w:val="20"/>
          <w:szCs w:val="20"/>
        </w:rPr>
        <w:t>ą</w:t>
      </w:r>
      <w:r w:rsidRPr="004823E3">
        <w:rPr>
          <w:sz w:val="20"/>
          <w:szCs w:val="20"/>
        </w:rPr>
        <w:t>d</w:t>
      </w:r>
      <w:r w:rsidRPr="004823E3">
        <w:rPr>
          <w:sz w:val="20"/>
          <w:szCs w:val="20"/>
        </w:rPr>
        <w:t>ó</w:t>
      </w:r>
      <w:r w:rsidRPr="004823E3">
        <w:rPr>
          <w:sz w:val="20"/>
          <w:szCs w:val="20"/>
        </w:rPr>
        <w:t>w lub w</w:t>
      </w:r>
      <w:r w:rsidRPr="004823E3">
        <w:rPr>
          <w:sz w:val="20"/>
          <w:szCs w:val="20"/>
        </w:rPr>
        <w:t>ł</w:t>
      </w:r>
      <w:r w:rsidRPr="004823E3">
        <w:rPr>
          <w:sz w:val="20"/>
          <w:szCs w:val="20"/>
        </w:rPr>
        <w:t>a</w:t>
      </w:r>
      <w:r w:rsidRPr="004823E3">
        <w:rPr>
          <w:sz w:val="20"/>
          <w:szCs w:val="20"/>
        </w:rPr>
        <w:t>ś</w:t>
      </w:r>
      <w:r w:rsidRPr="004823E3">
        <w:rPr>
          <w:sz w:val="20"/>
          <w:szCs w:val="20"/>
        </w:rPr>
        <w:t>ciwych organ</w:t>
      </w:r>
      <w:r w:rsidRPr="004823E3">
        <w:rPr>
          <w:sz w:val="20"/>
          <w:szCs w:val="20"/>
        </w:rPr>
        <w:t>ó</w:t>
      </w:r>
      <w:r w:rsidRPr="004823E3">
        <w:rPr>
          <w:sz w:val="20"/>
          <w:szCs w:val="20"/>
        </w:rPr>
        <w:t>w pa</w:t>
      </w:r>
      <w:r w:rsidRPr="004823E3">
        <w:rPr>
          <w:sz w:val="20"/>
          <w:szCs w:val="20"/>
        </w:rPr>
        <w:t>ń</w:t>
      </w:r>
      <w:r w:rsidRPr="004823E3">
        <w:rPr>
          <w:sz w:val="20"/>
          <w:szCs w:val="20"/>
        </w:rPr>
        <w:t xml:space="preserve">stwowych, </w:t>
      </w:r>
    </w:p>
    <w:p w:rsidR="006269AC" w:rsidRDefault="006269AC"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w celu wykonania umowy, a Wykonawca uzyska</w:t>
      </w:r>
      <w:r w:rsidRPr="004823E3">
        <w:rPr>
          <w:sz w:val="20"/>
          <w:szCs w:val="20"/>
        </w:rPr>
        <w:t>ł</w:t>
      </w:r>
      <w:r w:rsidRPr="004823E3">
        <w:rPr>
          <w:sz w:val="20"/>
          <w:szCs w:val="20"/>
        </w:rPr>
        <w:t xml:space="preserve"> zgod</w:t>
      </w:r>
      <w:r w:rsidRPr="004823E3">
        <w:rPr>
          <w:sz w:val="20"/>
          <w:szCs w:val="20"/>
        </w:rPr>
        <w:t>ę</w:t>
      </w:r>
      <w:r w:rsidRPr="004823E3">
        <w:rPr>
          <w:sz w:val="20"/>
          <w:szCs w:val="20"/>
        </w:rPr>
        <w:t xml:space="preserve"> Zamawiaj</w:t>
      </w:r>
      <w:r w:rsidRPr="004823E3">
        <w:rPr>
          <w:sz w:val="20"/>
          <w:szCs w:val="20"/>
        </w:rPr>
        <w:t>ą</w:t>
      </w:r>
      <w:r w:rsidRPr="004823E3">
        <w:rPr>
          <w:sz w:val="20"/>
          <w:szCs w:val="20"/>
        </w:rPr>
        <w:t xml:space="preserve">cego na ich ujawnienie. </w:t>
      </w:r>
    </w:p>
    <w:p w:rsidR="006269AC" w:rsidRPr="00D77A86" w:rsidRDefault="006269AC"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Wszelkie informacje uzyskane przez Wykonawc</w:t>
      </w:r>
      <w:r w:rsidRPr="004823E3">
        <w:rPr>
          <w:sz w:val="20"/>
          <w:szCs w:val="20"/>
        </w:rPr>
        <w:t>ę</w:t>
      </w:r>
      <w:r w:rsidRPr="004823E3">
        <w:rPr>
          <w:sz w:val="20"/>
          <w:szCs w:val="20"/>
        </w:rPr>
        <w:t xml:space="preserve"> w zwi</w:t>
      </w:r>
      <w:r w:rsidRPr="004823E3">
        <w:rPr>
          <w:sz w:val="20"/>
          <w:szCs w:val="20"/>
        </w:rPr>
        <w:t>ą</w:t>
      </w:r>
      <w:r w:rsidRPr="004823E3">
        <w:rPr>
          <w:sz w:val="20"/>
          <w:szCs w:val="20"/>
        </w:rPr>
        <w:t>zku z realizacj</w:t>
      </w:r>
      <w:r w:rsidRPr="004823E3">
        <w:rPr>
          <w:sz w:val="20"/>
          <w:szCs w:val="20"/>
        </w:rPr>
        <w:t>ą</w:t>
      </w:r>
      <w:r w:rsidRPr="004823E3">
        <w:rPr>
          <w:sz w:val="20"/>
          <w:szCs w:val="20"/>
        </w:rPr>
        <w:t xml:space="preserve"> prac b</w:t>
      </w:r>
      <w:r w:rsidRPr="004823E3">
        <w:rPr>
          <w:sz w:val="20"/>
          <w:szCs w:val="20"/>
        </w:rPr>
        <w:t>ę</w:t>
      </w:r>
      <w:r w:rsidRPr="004823E3">
        <w:rPr>
          <w:sz w:val="20"/>
          <w:szCs w:val="20"/>
        </w:rPr>
        <w:t>d</w:t>
      </w:r>
      <w:r w:rsidRPr="004823E3">
        <w:rPr>
          <w:sz w:val="20"/>
          <w:szCs w:val="20"/>
        </w:rPr>
        <w:t>ą</w:t>
      </w:r>
      <w:r w:rsidRPr="004823E3">
        <w:rPr>
          <w:sz w:val="20"/>
          <w:szCs w:val="20"/>
        </w:rPr>
        <w:t>cych przedmiotem umowy, mog</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wykorzystane tylko w celu wykonania przedmiotu umowy. Wykonawca o</w:t>
      </w:r>
      <w:r w:rsidRPr="004823E3">
        <w:rPr>
          <w:sz w:val="20"/>
          <w:szCs w:val="20"/>
        </w:rPr>
        <w:t>ś</w:t>
      </w:r>
      <w:r w:rsidRPr="004823E3">
        <w:rPr>
          <w:sz w:val="20"/>
          <w:szCs w:val="20"/>
        </w:rPr>
        <w:t>wiadcza, i</w:t>
      </w:r>
      <w:r w:rsidRPr="004823E3">
        <w:rPr>
          <w:sz w:val="20"/>
          <w:szCs w:val="20"/>
        </w:rPr>
        <w:t>ż</w:t>
      </w:r>
      <w:r w:rsidRPr="004823E3">
        <w:rPr>
          <w:sz w:val="20"/>
          <w:szCs w:val="20"/>
        </w:rPr>
        <w:t xml:space="preserve"> nie wykorzysta tych informacji w </w:t>
      </w:r>
      <w:r w:rsidRPr="004823E3">
        <w:rPr>
          <w:sz w:val="20"/>
          <w:szCs w:val="20"/>
        </w:rPr>
        <w:t>ż</w:t>
      </w:r>
      <w:r w:rsidRPr="004823E3">
        <w:rPr>
          <w:sz w:val="20"/>
          <w:szCs w:val="20"/>
        </w:rPr>
        <w:t>adnym innym celu, zar</w:t>
      </w:r>
      <w:r w:rsidRPr="004823E3">
        <w:rPr>
          <w:sz w:val="20"/>
          <w:szCs w:val="20"/>
        </w:rPr>
        <w:t>ó</w:t>
      </w:r>
      <w:r w:rsidRPr="004823E3">
        <w:rPr>
          <w:sz w:val="20"/>
          <w:szCs w:val="20"/>
        </w:rPr>
        <w:t>wno w trakcie realizacji wsp</w:t>
      </w:r>
      <w:r w:rsidRPr="004823E3">
        <w:rPr>
          <w:sz w:val="20"/>
          <w:szCs w:val="20"/>
        </w:rPr>
        <w:t>ół</w:t>
      </w:r>
      <w:r w:rsidRPr="004823E3">
        <w:rPr>
          <w:sz w:val="20"/>
          <w:szCs w:val="20"/>
        </w:rPr>
        <w:t>pracy, jak i po jej zako</w:t>
      </w:r>
      <w:r w:rsidRPr="004823E3">
        <w:rPr>
          <w:sz w:val="20"/>
          <w:szCs w:val="20"/>
        </w:rPr>
        <w:t>ń</w:t>
      </w:r>
      <w:r w:rsidRPr="004823E3">
        <w:rPr>
          <w:sz w:val="20"/>
          <w:szCs w:val="20"/>
        </w:rPr>
        <w:t>czeniu, wzgl</w:t>
      </w:r>
      <w:r w:rsidRPr="004823E3">
        <w:rPr>
          <w:sz w:val="20"/>
          <w:szCs w:val="20"/>
        </w:rPr>
        <w:t>ę</w:t>
      </w:r>
      <w:r w:rsidRPr="004823E3">
        <w:rPr>
          <w:sz w:val="20"/>
          <w:szCs w:val="20"/>
        </w:rPr>
        <w:t>dnie zaniechaniu.</w:t>
      </w:r>
    </w:p>
    <w:p w:rsidR="006269AC" w:rsidRPr="00D77A86" w:rsidRDefault="006269AC"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odpowiada za podj</w:t>
      </w:r>
      <w:r w:rsidRPr="004823E3">
        <w:rPr>
          <w:sz w:val="20"/>
          <w:szCs w:val="20"/>
        </w:rPr>
        <w:t>ę</w:t>
      </w:r>
      <w:r w:rsidRPr="004823E3">
        <w:rPr>
          <w:sz w:val="20"/>
          <w:szCs w:val="20"/>
        </w:rPr>
        <w:t>cie i zapewnienie wszelkich niezb</w:t>
      </w:r>
      <w:r w:rsidRPr="004823E3">
        <w:rPr>
          <w:sz w:val="20"/>
          <w:szCs w:val="20"/>
        </w:rPr>
        <w:t>ę</w:t>
      </w:r>
      <w:r w:rsidRPr="004823E3">
        <w:rPr>
          <w:sz w:val="20"/>
          <w:szCs w:val="20"/>
        </w:rPr>
        <w:t xml:space="preserve">dnych </w:t>
      </w:r>
      <w:r w:rsidRPr="004823E3">
        <w:rPr>
          <w:sz w:val="20"/>
          <w:szCs w:val="20"/>
        </w:rPr>
        <w:t>ś</w:t>
      </w:r>
      <w:r w:rsidRPr="004823E3">
        <w:rPr>
          <w:sz w:val="20"/>
          <w:szCs w:val="20"/>
        </w:rPr>
        <w:t>rodk</w:t>
      </w:r>
      <w:r w:rsidRPr="004823E3">
        <w:rPr>
          <w:sz w:val="20"/>
          <w:szCs w:val="20"/>
        </w:rPr>
        <w:t>ó</w:t>
      </w:r>
      <w:r w:rsidRPr="004823E3">
        <w:rPr>
          <w:sz w:val="20"/>
          <w:szCs w:val="20"/>
        </w:rPr>
        <w:t>w zapewniaj</w:t>
      </w:r>
      <w:r w:rsidRPr="004823E3">
        <w:rPr>
          <w:sz w:val="20"/>
          <w:szCs w:val="20"/>
        </w:rPr>
        <w:t>ą</w:t>
      </w:r>
      <w:r w:rsidRPr="004823E3">
        <w:rPr>
          <w:sz w:val="20"/>
          <w:szCs w:val="20"/>
        </w:rPr>
        <w:t>cych dochowanie poufno</w:t>
      </w:r>
      <w:r w:rsidRPr="004823E3">
        <w:rPr>
          <w:sz w:val="20"/>
          <w:szCs w:val="20"/>
        </w:rPr>
        <w:t>ś</w:t>
      </w:r>
      <w:r w:rsidRPr="004823E3">
        <w:rPr>
          <w:sz w:val="20"/>
          <w:szCs w:val="20"/>
        </w:rPr>
        <w:t>ci przez swoich pracownik</w:t>
      </w:r>
      <w:r w:rsidRPr="004823E3">
        <w:rPr>
          <w:sz w:val="20"/>
          <w:szCs w:val="20"/>
        </w:rPr>
        <w:t>ó</w:t>
      </w:r>
      <w:r w:rsidRPr="004823E3">
        <w:rPr>
          <w:sz w:val="20"/>
          <w:szCs w:val="20"/>
        </w:rPr>
        <w:t>w i podwykonawc</w:t>
      </w:r>
      <w:r w:rsidRPr="004823E3">
        <w:rPr>
          <w:sz w:val="20"/>
          <w:szCs w:val="20"/>
        </w:rPr>
        <w:t>ó</w:t>
      </w:r>
      <w:r w:rsidRPr="004823E3">
        <w:rPr>
          <w:sz w:val="20"/>
          <w:szCs w:val="20"/>
        </w:rPr>
        <w:t xml:space="preserve">w. </w:t>
      </w:r>
    </w:p>
    <w:p w:rsidR="006269AC" w:rsidRPr="00D77A86" w:rsidRDefault="006269AC" w:rsidP="006E187A">
      <w:pPr>
        <w:numPr>
          <w:ilvl w:val="0"/>
          <w:numId w:val="14"/>
        </w:numPr>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ś</w:t>
      </w:r>
      <w:r w:rsidRPr="004823E3">
        <w:rPr>
          <w:sz w:val="20"/>
          <w:szCs w:val="20"/>
          <w:lang w:eastAsia="en-US"/>
        </w:rPr>
        <w:t>li w trakcie lub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przetwarzane dane osobowe, przetwarzani</w:t>
      </w:r>
      <w:r>
        <w:rPr>
          <w:sz w:val="20"/>
          <w:szCs w:val="20"/>
          <w:lang w:eastAsia="en-US"/>
        </w:rPr>
        <w:t>e</w:t>
      </w:r>
      <w:r w:rsidRPr="004823E3">
        <w:rPr>
          <w:sz w:val="20"/>
          <w:szCs w:val="20"/>
          <w:lang w:eastAsia="en-US"/>
        </w:rPr>
        <w:t xml:space="preserve"> tych danych nast</w:t>
      </w:r>
      <w:r w:rsidRPr="004823E3">
        <w:rPr>
          <w:sz w:val="20"/>
          <w:szCs w:val="20"/>
          <w:lang w:eastAsia="en-US"/>
        </w:rPr>
        <w:t>ą</w:t>
      </w:r>
      <w:r w:rsidRPr="004823E3">
        <w:rPr>
          <w:sz w:val="20"/>
          <w:szCs w:val="20"/>
          <w:lang w:eastAsia="en-US"/>
        </w:rPr>
        <w:t xml:space="preserve">pi </w:t>
      </w:r>
      <w:r>
        <w:rPr>
          <w:sz w:val="20"/>
          <w:szCs w:val="20"/>
          <w:lang w:eastAsia="en-US"/>
        </w:rPr>
        <w:t xml:space="preserve">zgodnie z </w:t>
      </w:r>
      <w:r w:rsidRPr="00AE6E92">
        <w:rPr>
          <w:sz w:val="20"/>
          <w:szCs w:val="20"/>
          <w:lang w:eastAsia="en-US"/>
        </w:rPr>
        <w:t xml:space="preserve">zapisami </w:t>
      </w:r>
      <w:r w:rsidRPr="00AE6E92">
        <w:rPr>
          <w:sz w:val="20"/>
          <w:szCs w:val="20"/>
          <w:lang w:eastAsia="en-US"/>
        </w:rPr>
        <w:t>§</w:t>
      </w:r>
      <w:r>
        <w:rPr>
          <w:sz w:val="20"/>
          <w:szCs w:val="20"/>
          <w:lang w:eastAsia="en-US"/>
        </w:rPr>
        <w:t xml:space="preserve"> 14 niniejszej umowy.</w:t>
      </w:r>
    </w:p>
    <w:p w:rsidR="006269AC" w:rsidRPr="00D77A86" w:rsidRDefault="006269AC" w:rsidP="006E187A">
      <w:pPr>
        <w:numPr>
          <w:ilvl w:val="0"/>
          <w:numId w:val="14"/>
        </w:numPr>
        <w:autoSpaceDE w:val="0"/>
        <w:autoSpaceDN w:val="0"/>
        <w:adjustRightInd w:val="0"/>
        <w:spacing w:before="120" w:after="120" w:line="240" w:lineRule="auto"/>
        <w:ind w:left="284" w:right="-2" w:hanging="284"/>
        <w:jc w:val="both"/>
        <w:rPr>
          <w:b/>
          <w:bCs/>
          <w:spacing w:val="-3"/>
          <w:sz w:val="20"/>
          <w:szCs w:val="20"/>
          <w:lang w:eastAsia="en-US"/>
        </w:rPr>
      </w:pPr>
      <w:r w:rsidRPr="004823E3">
        <w:rPr>
          <w:sz w:val="20"/>
          <w:szCs w:val="20"/>
          <w:lang w:eastAsia="en-US"/>
        </w:rPr>
        <w:t>Dane udost</w:t>
      </w:r>
      <w:r w:rsidRPr="004823E3">
        <w:rPr>
          <w:sz w:val="20"/>
          <w:szCs w:val="20"/>
          <w:lang w:eastAsia="en-US"/>
        </w:rPr>
        <w:t>ę</w:t>
      </w:r>
      <w:r w:rsidRPr="004823E3">
        <w:rPr>
          <w:sz w:val="20"/>
          <w:szCs w:val="20"/>
          <w:lang w:eastAsia="en-US"/>
        </w:rPr>
        <w:t>pnione Wykonawcy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po zako</w:t>
      </w:r>
      <w:r w:rsidRPr="004823E3">
        <w:rPr>
          <w:sz w:val="20"/>
          <w:szCs w:val="20"/>
          <w:lang w:eastAsia="en-US"/>
        </w:rPr>
        <w:t>ń</w:t>
      </w:r>
      <w:r w:rsidRPr="004823E3">
        <w:rPr>
          <w:sz w:val="20"/>
          <w:szCs w:val="20"/>
          <w:lang w:eastAsia="en-US"/>
        </w:rPr>
        <w:t>czeniu realizacji umowy, jej rozwi</w:t>
      </w:r>
      <w:r w:rsidRPr="004823E3">
        <w:rPr>
          <w:sz w:val="20"/>
          <w:szCs w:val="20"/>
          <w:lang w:eastAsia="en-US"/>
        </w:rPr>
        <w:t>ą</w:t>
      </w:r>
      <w:r w:rsidRPr="004823E3">
        <w:rPr>
          <w:sz w:val="20"/>
          <w:szCs w:val="20"/>
          <w:lang w:eastAsia="en-US"/>
        </w:rPr>
        <w:t>zaniu,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odst</w:t>
      </w:r>
      <w:r w:rsidRPr="004823E3">
        <w:rPr>
          <w:sz w:val="20"/>
          <w:szCs w:val="20"/>
          <w:lang w:eastAsia="en-US"/>
        </w:rPr>
        <w:t>ą</w:t>
      </w:r>
      <w:r w:rsidRPr="004823E3">
        <w:rPr>
          <w:sz w:val="20"/>
          <w:szCs w:val="20"/>
          <w:lang w:eastAsia="en-US"/>
        </w:rPr>
        <w:t>pieniu Zamawiaj</w:t>
      </w:r>
      <w:r w:rsidRPr="004823E3">
        <w:rPr>
          <w:sz w:val="20"/>
          <w:szCs w:val="20"/>
          <w:lang w:eastAsia="en-US"/>
        </w:rPr>
        <w:t>ą</w:t>
      </w:r>
      <w:r w:rsidRPr="004823E3">
        <w:rPr>
          <w:sz w:val="20"/>
          <w:szCs w:val="20"/>
          <w:lang w:eastAsia="en-US"/>
        </w:rPr>
        <w:t>cego od umowy, zostan</w:t>
      </w:r>
      <w:r w:rsidRPr="004823E3">
        <w:rPr>
          <w:sz w:val="20"/>
          <w:szCs w:val="20"/>
          <w:lang w:eastAsia="en-US"/>
        </w:rPr>
        <w:t>ą</w:t>
      </w:r>
      <w:r w:rsidRPr="004823E3">
        <w:rPr>
          <w:sz w:val="20"/>
          <w:szCs w:val="20"/>
          <w:lang w:eastAsia="en-US"/>
        </w:rPr>
        <w:t xml:space="preserve"> trwale usuni</w:t>
      </w:r>
      <w:r w:rsidRPr="004823E3">
        <w:rPr>
          <w:sz w:val="20"/>
          <w:szCs w:val="20"/>
          <w:lang w:eastAsia="en-US"/>
        </w:rPr>
        <w:t>ę</w:t>
      </w:r>
      <w:r w:rsidRPr="004823E3">
        <w:rPr>
          <w:sz w:val="20"/>
          <w:szCs w:val="20"/>
          <w:lang w:eastAsia="en-US"/>
        </w:rPr>
        <w:t>te z zasob</w:t>
      </w:r>
      <w:r w:rsidRPr="004823E3">
        <w:rPr>
          <w:sz w:val="20"/>
          <w:szCs w:val="20"/>
          <w:lang w:eastAsia="en-US"/>
        </w:rPr>
        <w:t>ó</w:t>
      </w:r>
      <w:r w:rsidRPr="004823E3">
        <w:rPr>
          <w:sz w:val="20"/>
          <w:szCs w:val="20"/>
          <w:lang w:eastAsia="en-US"/>
        </w:rPr>
        <w:t>w Wykonawcy, co zostanie potwierdzone o</w:t>
      </w:r>
      <w:r w:rsidRPr="004823E3">
        <w:rPr>
          <w:sz w:val="20"/>
          <w:szCs w:val="20"/>
          <w:lang w:eastAsia="en-US"/>
        </w:rPr>
        <w:t>ś</w:t>
      </w:r>
      <w:r w:rsidRPr="004823E3">
        <w:rPr>
          <w:sz w:val="20"/>
          <w:szCs w:val="20"/>
          <w:lang w:eastAsia="en-US"/>
        </w:rPr>
        <w:t>wiadczeniem Wykonawcy, przekazanym Zamawiaj</w:t>
      </w:r>
      <w:r w:rsidRPr="004823E3">
        <w:rPr>
          <w:sz w:val="20"/>
          <w:szCs w:val="20"/>
          <w:lang w:eastAsia="en-US"/>
        </w:rPr>
        <w:t>ą</w:t>
      </w:r>
      <w:r w:rsidRPr="004823E3">
        <w:rPr>
          <w:sz w:val="20"/>
          <w:szCs w:val="20"/>
          <w:lang w:eastAsia="en-US"/>
        </w:rPr>
        <w:t>cemu w terminie 3 dni roboczych od daty zako</w:t>
      </w:r>
      <w:r w:rsidRPr="004823E3">
        <w:rPr>
          <w:sz w:val="20"/>
          <w:szCs w:val="20"/>
          <w:lang w:eastAsia="en-US"/>
        </w:rPr>
        <w:t>ń</w:t>
      </w:r>
      <w:r w:rsidRPr="004823E3">
        <w:rPr>
          <w:sz w:val="20"/>
          <w:szCs w:val="20"/>
          <w:lang w:eastAsia="en-US"/>
        </w:rPr>
        <w:t>czenia realizacji umowy.</w:t>
      </w:r>
    </w:p>
    <w:p w:rsidR="006269AC" w:rsidRDefault="006269AC" w:rsidP="006E187A">
      <w:pPr>
        <w:numPr>
          <w:ilvl w:val="0"/>
          <w:numId w:val="14"/>
        </w:numPr>
        <w:shd w:val="clear" w:color="auto" w:fill="FFFFFF"/>
        <w:spacing w:before="120" w:after="120" w:line="240" w:lineRule="auto"/>
        <w:ind w:left="284" w:right="-2" w:hanging="284"/>
        <w:jc w:val="both"/>
        <w:rPr>
          <w:b/>
          <w:bCs/>
          <w:sz w:val="28"/>
          <w:szCs w:val="28"/>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zachowa</w:t>
      </w:r>
      <w:r w:rsidRPr="004823E3">
        <w:rPr>
          <w:sz w:val="20"/>
          <w:szCs w:val="20"/>
          <w:lang w:eastAsia="en-US"/>
        </w:rPr>
        <w:t>ć</w:t>
      </w:r>
      <w:r w:rsidRPr="004823E3">
        <w:rPr>
          <w:sz w:val="20"/>
          <w:szCs w:val="20"/>
          <w:lang w:eastAsia="en-US"/>
        </w:rPr>
        <w:t xml:space="preserve"> w poufno</w:t>
      </w:r>
      <w:r w:rsidRPr="004823E3">
        <w:rPr>
          <w:sz w:val="20"/>
          <w:szCs w:val="20"/>
          <w:lang w:eastAsia="en-US"/>
        </w:rPr>
        <w:t>ś</w:t>
      </w:r>
      <w:r w:rsidRPr="004823E3">
        <w:rPr>
          <w:sz w:val="20"/>
          <w:szCs w:val="20"/>
          <w:lang w:eastAsia="en-US"/>
        </w:rPr>
        <w:t>ci informacje stanowi</w:t>
      </w:r>
      <w:r w:rsidRPr="004823E3">
        <w:rPr>
          <w:sz w:val="20"/>
          <w:szCs w:val="20"/>
          <w:lang w:eastAsia="en-US"/>
        </w:rPr>
        <w:t>ą</w:t>
      </w:r>
      <w:r w:rsidRPr="004823E3">
        <w:rPr>
          <w:sz w:val="20"/>
          <w:szCs w:val="20"/>
          <w:lang w:eastAsia="en-US"/>
        </w:rPr>
        <w:t>ce tajemnic</w:t>
      </w:r>
      <w:r w:rsidRPr="004823E3">
        <w:rPr>
          <w:sz w:val="20"/>
          <w:szCs w:val="20"/>
          <w:lang w:eastAsia="en-US"/>
        </w:rPr>
        <w:t>ę</w:t>
      </w:r>
      <w:r w:rsidRPr="004823E3">
        <w:rPr>
          <w:sz w:val="20"/>
          <w:szCs w:val="20"/>
          <w:lang w:eastAsia="en-US"/>
        </w:rPr>
        <w:t xml:space="preserve"> przedsi</w:t>
      </w:r>
      <w:r w:rsidRPr="004823E3">
        <w:rPr>
          <w:sz w:val="20"/>
          <w:szCs w:val="20"/>
          <w:lang w:eastAsia="en-US"/>
        </w:rPr>
        <w:t>ę</w:t>
      </w:r>
      <w:r w:rsidRPr="004823E3">
        <w:rPr>
          <w:sz w:val="20"/>
          <w:szCs w:val="20"/>
          <w:lang w:eastAsia="en-US"/>
        </w:rPr>
        <w:t>biorstwa Wykonawcy wskazane w ofercie,</w:t>
      </w:r>
      <w:r w:rsidRPr="004823E3">
        <w:rPr>
          <w:b/>
          <w:bCs/>
          <w:sz w:val="20"/>
          <w:szCs w:val="20"/>
          <w:lang w:eastAsia="en-US"/>
        </w:rPr>
        <w:t xml:space="preserve"> </w:t>
      </w:r>
      <w:r w:rsidRPr="004823E3">
        <w:rPr>
          <w:sz w:val="20"/>
          <w:szCs w:val="20"/>
          <w:lang w:eastAsia="en-US"/>
        </w:rPr>
        <w:t>o ile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to informacje, kt</w:t>
      </w:r>
      <w:r w:rsidRPr="004823E3">
        <w:rPr>
          <w:sz w:val="20"/>
          <w:szCs w:val="20"/>
          <w:lang w:eastAsia="en-US"/>
        </w:rPr>
        <w:t>ó</w:t>
      </w:r>
      <w:r w:rsidRPr="004823E3">
        <w:rPr>
          <w:sz w:val="20"/>
          <w:szCs w:val="20"/>
          <w:lang w:eastAsia="en-US"/>
        </w:rPr>
        <w:t>re 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zany jest na podstawie przepis</w:t>
      </w:r>
      <w:r w:rsidRPr="004823E3">
        <w:rPr>
          <w:sz w:val="20"/>
          <w:szCs w:val="20"/>
          <w:lang w:eastAsia="en-US"/>
        </w:rPr>
        <w:t>ó</w:t>
      </w:r>
      <w:r w:rsidRPr="004823E3">
        <w:rPr>
          <w:sz w:val="20"/>
          <w:szCs w:val="20"/>
          <w:lang w:eastAsia="en-US"/>
        </w:rPr>
        <w:t>w prawa poda</w:t>
      </w:r>
      <w:r w:rsidRPr="004823E3">
        <w:rPr>
          <w:sz w:val="20"/>
          <w:szCs w:val="20"/>
          <w:lang w:eastAsia="en-US"/>
        </w:rPr>
        <w:t>ć</w:t>
      </w:r>
      <w:r w:rsidRPr="004823E3">
        <w:rPr>
          <w:sz w:val="20"/>
          <w:szCs w:val="20"/>
          <w:lang w:eastAsia="en-US"/>
        </w:rPr>
        <w:t xml:space="preserve"> do publicznej wiadomo</w:t>
      </w:r>
      <w:r w:rsidRPr="004823E3">
        <w:rPr>
          <w:sz w:val="20"/>
          <w:szCs w:val="20"/>
          <w:lang w:eastAsia="en-US"/>
        </w:rPr>
        <w:t>ś</w:t>
      </w:r>
      <w:r w:rsidRPr="004823E3">
        <w:rPr>
          <w:sz w:val="20"/>
          <w:szCs w:val="20"/>
          <w:lang w:eastAsia="en-US"/>
        </w:rPr>
        <w:t>ci,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 trybie przepis</w:t>
      </w:r>
      <w:r w:rsidRPr="004823E3">
        <w:rPr>
          <w:sz w:val="20"/>
          <w:szCs w:val="20"/>
          <w:lang w:eastAsia="en-US"/>
        </w:rPr>
        <w:t>ó</w:t>
      </w:r>
      <w:r w:rsidRPr="004823E3">
        <w:rPr>
          <w:sz w:val="20"/>
          <w:szCs w:val="20"/>
          <w:lang w:eastAsia="en-US"/>
        </w:rPr>
        <w:t>w ustawy z dnia 6 wrze</w:t>
      </w:r>
      <w:r w:rsidRPr="004823E3">
        <w:rPr>
          <w:sz w:val="20"/>
          <w:szCs w:val="20"/>
          <w:lang w:eastAsia="en-US"/>
        </w:rPr>
        <w:t>ś</w:t>
      </w:r>
      <w:r w:rsidRPr="004823E3">
        <w:rPr>
          <w:sz w:val="20"/>
          <w:szCs w:val="20"/>
          <w:lang w:eastAsia="en-US"/>
        </w:rPr>
        <w:t>nia 2001 r. o dost</w:t>
      </w:r>
      <w:r w:rsidRPr="004823E3">
        <w:rPr>
          <w:sz w:val="20"/>
          <w:szCs w:val="20"/>
          <w:lang w:eastAsia="en-US"/>
        </w:rPr>
        <w:t>ę</w:t>
      </w:r>
      <w:r w:rsidRPr="004823E3">
        <w:rPr>
          <w:sz w:val="20"/>
          <w:szCs w:val="20"/>
          <w:lang w:eastAsia="en-US"/>
        </w:rPr>
        <w:t>pie do informacji publicznej (</w:t>
      </w:r>
      <w:r w:rsidRPr="0025040E">
        <w:rPr>
          <w:sz w:val="20"/>
          <w:szCs w:val="20"/>
          <w:lang w:eastAsia="en-US"/>
        </w:rPr>
        <w:t>t.j. Dz. U. z 2019 r. poz. 1429</w:t>
      </w:r>
      <w:r w:rsidRPr="004823E3">
        <w:rPr>
          <w:sz w:val="20"/>
          <w:szCs w:val="20"/>
          <w:lang w:eastAsia="en-US"/>
        </w:rPr>
        <w:t>).</w:t>
      </w:r>
    </w:p>
    <w:p w:rsidR="006269AC" w:rsidRDefault="006269AC" w:rsidP="006E187A">
      <w:pPr>
        <w:autoSpaceDE w:val="0"/>
        <w:autoSpaceDN w:val="0"/>
        <w:adjustRightInd w:val="0"/>
        <w:spacing w:before="240" w:after="0" w:line="240" w:lineRule="auto"/>
        <w:jc w:val="center"/>
        <w:rPr>
          <w:b/>
          <w:bCs/>
          <w:sz w:val="28"/>
          <w:szCs w:val="28"/>
          <w:lang w:eastAsia="en-US"/>
        </w:rPr>
      </w:pPr>
      <w:r w:rsidRPr="004823E3">
        <w:rPr>
          <w:b/>
          <w:bCs/>
          <w:sz w:val="28"/>
          <w:szCs w:val="28"/>
          <w:lang w:eastAsia="en-US"/>
        </w:rPr>
        <w:t>§</w:t>
      </w:r>
      <w:r w:rsidRPr="004823E3">
        <w:rPr>
          <w:b/>
          <w:bCs/>
          <w:sz w:val="28"/>
          <w:szCs w:val="28"/>
          <w:lang w:eastAsia="en-US"/>
        </w:rPr>
        <w:t xml:space="preserve"> 12</w:t>
      </w:r>
    </w:p>
    <w:p w:rsidR="006269AC" w:rsidRDefault="006269AC" w:rsidP="006E187A">
      <w:pPr>
        <w:autoSpaceDE w:val="0"/>
        <w:autoSpaceDN w:val="0"/>
        <w:adjustRightInd w:val="0"/>
        <w:spacing w:after="240" w:line="240" w:lineRule="auto"/>
        <w:jc w:val="center"/>
        <w:rPr>
          <w:bCs/>
          <w:sz w:val="28"/>
          <w:szCs w:val="28"/>
          <w:lang w:eastAsia="en-US"/>
        </w:rPr>
      </w:pPr>
      <w:r w:rsidRPr="004823E3">
        <w:rPr>
          <w:bCs/>
          <w:sz w:val="28"/>
          <w:szCs w:val="28"/>
          <w:lang w:eastAsia="en-US"/>
        </w:rPr>
        <w:t xml:space="preserve">Zmiany umowy </w:t>
      </w:r>
    </w:p>
    <w:p w:rsidR="006269AC" w:rsidRDefault="006269AC" w:rsidP="006E187A">
      <w:pPr>
        <w:numPr>
          <w:ilvl w:val="0"/>
          <w:numId w:val="18"/>
        </w:numPr>
        <w:spacing w:before="120" w:after="120" w:line="240" w:lineRule="auto"/>
        <w:ind w:left="284" w:right="-2" w:hanging="284"/>
        <w:jc w:val="both"/>
        <w:rPr>
          <w:sz w:val="20"/>
          <w:szCs w:val="20"/>
          <w:lang w:eastAsia="en-US"/>
        </w:rPr>
      </w:pPr>
      <w:r w:rsidRPr="004823E3">
        <w:rPr>
          <w:sz w:val="20"/>
          <w:szCs w:val="20"/>
          <w:lang w:eastAsia="en-US"/>
        </w:rPr>
        <w:t>Zmiany postanowie</w:t>
      </w:r>
      <w:r w:rsidRPr="004823E3">
        <w:rPr>
          <w:sz w:val="20"/>
          <w:szCs w:val="20"/>
          <w:lang w:eastAsia="en-US"/>
        </w:rPr>
        <w:t>ń</w:t>
      </w:r>
      <w:r w:rsidRPr="004823E3">
        <w:rPr>
          <w:sz w:val="20"/>
          <w:szCs w:val="20"/>
          <w:lang w:eastAsia="en-US"/>
        </w:rPr>
        <w:t xml:space="preserve"> niniejszej umowy wymagaj</w:t>
      </w:r>
      <w:r w:rsidRPr="004823E3">
        <w:rPr>
          <w:sz w:val="20"/>
          <w:szCs w:val="20"/>
          <w:lang w:eastAsia="en-US"/>
        </w:rPr>
        <w:t>ą</w:t>
      </w:r>
      <w:r w:rsidRPr="004823E3">
        <w:rPr>
          <w:sz w:val="20"/>
          <w:szCs w:val="20"/>
          <w:lang w:eastAsia="en-US"/>
        </w:rPr>
        <w:t xml:space="preserve"> zachowania formy pisemnej po rygorem niewa</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(wymagaj</w:t>
      </w:r>
      <w:r w:rsidRPr="004823E3">
        <w:rPr>
          <w:sz w:val="20"/>
          <w:szCs w:val="20"/>
          <w:lang w:eastAsia="en-US"/>
        </w:rPr>
        <w:t>ą</w:t>
      </w:r>
      <w:r w:rsidRPr="004823E3">
        <w:rPr>
          <w:sz w:val="20"/>
          <w:szCs w:val="20"/>
          <w:lang w:eastAsia="en-US"/>
        </w:rPr>
        <w:t xml:space="preserve"> podpisania aneksu przez Strony umowy), z zastrze</w:t>
      </w:r>
      <w:r w:rsidRPr="004823E3">
        <w:rPr>
          <w:sz w:val="20"/>
          <w:szCs w:val="20"/>
          <w:lang w:eastAsia="en-US"/>
        </w:rPr>
        <w:t>ż</w:t>
      </w:r>
      <w:r w:rsidRPr="004823E3">
        <w:rPr>
          <w:sz w:val="20"/>
          <w:szCs w:val="20"/>
          <w:lang w:eastAsia="en-US"/>
        </w:rPr>
        <w:t>eniem poni</w:t>
      </w:r>
      <w:r w:rsidRPr="004823E3">
        <w:rPr>
          <w:sz w:val="20"/>
          <w:szCs w:val="20"/>
          <w:lang w:eastAsia="en-US"/>
        </w:rPr>
        <w:t>ż</w:t>
      </w:r>
      <w:r w:rsidRPr="004823E3">
        <w:rPr>
          <w:sz w:val="20"/>
          <w:szCs w:val="20"/>
          <w:lang w:eastAsia="en-US"/>
        </w:rPr>
        <w:t>sz</w:t>
      </w:r>
      <w:r>
        <w:rPr>
          <w:sz w:val="20"/>
          <w:szCs w:val="20"/>
          <w:lang w:eastAsia="en-US"/>
        </w:rPr>
        <w:t>ego ust. 2:</w:t>
      </w:r>
    </w:p>
    <w:p w:rsidR="006269AC" w:rsidRPr="00FA4877" w:rsidRDefault="006269AC" w:rsidP="006E187A">
      <w:pPr>
        <w:numPr>
          <w:ilvl w:val="2"/>
          <w:numId w:val="13"/>
        </w:numPr>
        <w:spacing w:before="120" w:after="120" w:line="240" w:lineRule="auto"/>
        <w:ind w:left="360" w:right="-2" w:hanging="180"/>
        <w:jc w:val="both"/>
        <w:rPr>
          <w:sz w:val="20"/>
          <w:szCs w:val="20"/>
          <w:lang w:eastAsia="en-US"/>
        </w:rPr>
      </w:pPr>
      <w:r w:rsidRPr="00470CD3">
        <w:rPr>
          <w:rFonts w:cs="Tahoma"/>
          <w:sz w:val="20"/>
          <w:szCs w:val="20"/>
        </w:rPr>
        <w:t>Zamawiaj</w:t>
      </w:r>
      <w:r w:rsidRPr="00470CD3">
        <w:rPr>
          <w:rFonts w:cs="Tahoma"/>
          <w:sz w:val="20"/>
          <w:szCs w:val="20"/>
        </w:rPr>
        <w:t>ą</w:t>
      </w:r>
      <w:r w:rsidRPr="00470CD3">
        <w:rPr>
          <w:rFonts w:cs="Tahoma"/>
          <w:sz w:val="20"/>
          <w:szCs w:val="20"/>
        </w:rPr>
        <w:t>cy dopuszcza mo</w:t>
      </w:r>
      <w:r w:rsidRPr="00470CD3">
        <w:rPr>
          <w:rFonts w:cs="Tahoma"/>
          <w:sz w:val="20"/>
          <w:szCs w:val="20"/>
        </w:rPr>
        <w:t>ż</w:t>
      </w:r>
      <w:r w:rsidRPr="00470CD3">
        <w:rPr>
          <w:rFonts w:cs="Tahoma"/>
          <w:sz w:val="20"/>
          <w:szCs w:val="20"/>
        </w:rPr>
        <w:t>liwo</w:t>
      </w:r>
      <w:r w:rsidRPr="00470CD3">
        <w:rPr>
          <w:rFonts w:cs="Tahoma"/>
          <w:sz w:val="20"/>
          <w:szCs w:val="20"/>
        </w:rPr>
        <w:t>ść</w:t>
      </w:r>
      <w:r w:rsidRPr="00470CD3">
        <w:rPr>
          <w:rFonts w:cs="Tahoma"/>
          <w:sz w:val="20"/>
          <w:szCs w:val="20"/>
        </w:rPr>
        <w:t xml:space="preserve"> zmiany terminu wykonania Umowy lub zmiany termin</w:t>
      </w:r>
      <w:r w:rsidRPr="00470CD3">
        <w:rPr>
          <w:rFonts w:cs="Tahoma"/>
          <w:sz w:val="20"/>
          <w:szCs w:val="20"/>
        </w:rPr>
        <w:t>ó</w:t>
      </w:r>
      <w:r w:rsidRPr="00470CD3">
        <w:rPr>
          <w:rFonts w:cs="Tahoma"/>
          <w:sz w:val="20"/>
          <w:szCs w:val="20"/>
        </w:rPr>
        <w:t>w poszczeg</w:t>
      </w:r>
      <w:r w:rsidRPr="00470CD3">
        <w:rPr>
          <w:rFonts w:cs="Tahoma"/>
          <w:sz w:val="20"/>
          <w:szCs w:val="20"/>
        </w:rPr>
        <w:t>ó</w:t>
      </w:r>
      <w:r w:rsidRPr="00470CD3">
        <w:rPr>
          <w:rFonts w:cs="Tahoma"/>
          <w:sz w:val="20"/>
          <w:szCs w:val="20"/>
        </w:rPr>
        <w:t>lnych szkole</w:t>
      </w:r>
      <w:r w:rsidRPr="00470CD3">
        <w:rPr>
          <w:rFonts w:cs="Tahoma"/>
          <w:sz w:val="20"/>
          <w:szCs w:val="20"/>
        </w:rPr>
        <w:t>ń</w:t>
      </w:r>
      <w:r w:rsidRPr="00470CD3">
        <w:rPr>
          <w:rFonts w:cs="Tahoma"/>
          <w:sz w:val="20"/>
          <w:szCs w:val="20"/>
        </w:rPr>
        <w:t xml:space="preserve"> tylko w </w:t>
      </w:r>
      <w:r>
        <w:rPr>
          <w:rFonts w:cs="Tahoma"/>
          <w:sz w:val="20"/>
          <w:szCs w:val="20"/>
        </w:rPr>
        <w:t>nast</w:t>
      </w:r>
      <w:r>
        <w:rPr>
          <w:rFonts w:cs="Tahoma"/>
          <w:sz w:val="20"/>
          <w:szCs w:val="20"/>
        </w:rPr>
        <w:t>ę</w:t>
      </w:r>
      <w:r>
        <w:rPr>
          <w:rFonts w:cs="Tahoma"/>
          <w:sz w:val="20"/>
          <w:szCs w:val="20"/>
        </w:rPr>
        <w:t>puj</w:t>
      </w:r>
      <w:r>
        <w:rPr>
          <w:rFonts w:cs="Tahoma"/>
          <w:sz w:val="20"/>
          <w:szCs w:val="20"/>
        </w:rPr>
        <w:t>ą</w:t>
      </w:r>
      <w:r>
        <w:rPr>
          <w:rFonts w:cs="Tahoma"/>
          <w:sz w:val="20"/>
          <w:szCs w:val="20"/>
        </w:rPr>
        <w:t xml:space="preserve">cych </w:t>
      </w:r>
      <w:r w:rsidRPr="00470CD3">
        <w:rPr>
          <w:rFonts w:cs="Tahoma"/>
          <w:sz w:val="20"/>
          <w:szCs w:val="20"/>
        </w:rPr>
        <w:t>przypadk</w:t>
      </w:r>
      <w:r>
        <w:rPr>
          <w:rFonts w:cs="Tahoma"/>
          <w:sz w:val="20"/>
          <w:szCs w:val="20"/>
        </w:rPr>
        <w:t>ach:</w:t>
      </w:r>
    </w:p>
    <w:p w:rsidR="006269AC" w:rsidRDefault="006269AC" w:rsidP="006E187A">
      <w:pPr>
        <w:numPr>
          <w:ilvl w:val="1"/>
          <w:numId w:val="8"/>
        </w:numPr>
        <w:spacing w:before="120" w:after="120" w:line="240" w:lineRule="auto"/>
        <w:ind w:right="-2"/>
        <w:jc w:val="both"/>
        <w:rPr>
          <w:rFonts w:cs="Tahoma"/>
          <w:sz w:val="20"/>
          <w:szCs w:val="20"/>
        </w:rPr>
      </w:pPr>
      <w:r>
        <w:rPr>
          <w:rFonts w:cs="Tahoma"/>
          <w:sz w:val="20"/>
          <w:szCs w:val="20"/>
        </w:rPr>
        <w:t>wyst</w:t>
      </w:r>
      <w:r>
        <w:rPr>
          <w:rFonts w:cs="Tahoma"/>
          <w:sz w:val="20"/>
          <w:szCs w:val="20"/>
        </w:rPr>
        <w:t>ą</w:t>
      </w:r>
      <w:r>
        <w:rPr>
          <w:rFonts w:cs="Tahoma"/>
          <w:sz w:val="20"/>
          <w:szCs w:val="20"/>
        </w:rPr>
        <w:t>pienia</w:t>
      </w:r>
      <w:r w:rsidRPr="00470CD3">
        <w:rPr>
          <w:rFonts w:cs="Tahoma"/>
          <w:sz w:val="20"/>
          <w:szCs w:val="20"/>
        </w:rPr>
        <w:t xml:space="preserve"> przyczyn organizacyjnych</w:t>
      </w:r>
      <w:r>
        <w:rPr>
          <w:rFonts w:cs="Tahoma"/>
          <w:sz w:val="20"/>
          <w:szCs w:val="20"/>
        </w:rPr>
        <w:t xml:space="preserve"> uniemo</w:t>
      </w:r>
      <w:r>
        <w:rPr>
          <w:rFonts w:cs="Tahoma"/>
          <w:sz w:val="20"/>
          <w:szCs w:val="20"/>
        </w:rPr>
        <w:t>ż</w:t>
      </w:r>
      <w:r>
        <w:rPr>
          <w:rFonts w:cs="Tahoma"/>
          <w:sz w:val="20"/>
          <w:szCs w:val="20"/>
        </w:rPr>
        <w:t>liwiaj</w:t>
      </w:r>
      <w:r>
        <w:rPr>
          <w:rFonts w:cs="Tahoma"/>
          <w:sz w:val="20"/>
          <w:szCs w:val="20"/>
        </w:rPr>
        <w:t>ą</w:t>
      </w:r>
      <w:r>
        <w:rPr>
          <w:rFonts w:cs="Tahoma"/>
          <w:sz w:val="20"/>
          <w:szCs w:val="20"/>
        </w:rPr>
        <w:t>cych przeprowadzenie szkolenia w wyznaczonym terminie</w:t>
      </w:r>
      <w:r w:rsidRPr="00470CD3">
        <w:rPr>
          <w:rFonts w:cs="Tahoma"/>
          <w:sz w:val="20"/>
          <w:szCs w:val="20"/>
        </w:rPr>
        <w:t xml:space="preserve"> le</w:t>
      </w:r>
      <w:r w:rsidRPr="00470CD3">
        <w:rPr>
          <w:rFonts w:cs="Tahoma"/>
          <w:sz w:val="20"/>
          <w:szCs w:val="20"/>
        </w:rPr>
        <w:t>żą</w:t>
      </w:r>
      <w:r w:rsidRPr="00470CD3">
        <w:rPr>
          <w:rFonts w:cs="Tahoma"/>
          <w:sz w:val="20"/>
          <w:szCs w:val="20"/>
        </w:rPr>
        <w:t>cych po stronie Zamawiaj</w:t>
      </w:r>
      <w:r w:rsidRPr="00470CD3">
        <w:rPr>
          <w:rFonts w:cs="Tahoma"/>
          <w:sz w:val="20"/>
          <w:szCs w:val="20"/>
        </w:rPr>
        <w:t>ą</w:t>
      </w:r>
      <w:r w:rsidRPr="00470CD3">
        <w:rPr>
          <w:rFonts w:cs="Tahoma"/>
          <w:sz w:val="20"/>
          <w:szCs w:val="20"/>
        </w:rPr>
        <w:t>cego</w:t>
      </w:r>
      <w:r>
        <w:rPr>
          <w:rFonts w:cs="Tahoma"/>
          <w:sz w:val="20"/>
          <w:szCs w:val="20"/>
        </w:rPr>
        <w:t>,</w:t>
      </w:r>
      <w:r w:rsidRPr="00470CD3">
        <w:rPr>
          <w:rFonts w:cs="Tahoma"/>
          <w:sz w:val="20"/>
          <w:szCs w:val="20"/>
        </w:rPr>
        <w:t xml:space="preserve"> </w:t>
      </w:r>
      <w:r>
        <w:rPr>
          <w:rFonts w:cs="Tahoma"/>
          <w:sz w:val="20"/>
          <w:szCs w:val="20"/>
        </w:rPr>
        <w:t>w</w:t>
      </w:r>
      <w:r w:rsidRPr="00470CD3">
        <w:rPr>
          <w:rFonts w:cs="Tahoma"/>
          <w:sz w:val="20"/>
          <w:szCs w:val="20"/>
        </w:rPr>
        <w:t>ó</w:t>
      </w:r>
      <w:r w:rsidRPr="00470CD3">
        <w:rPr>
          <w:rFonts w:cs="Tahoma"/>
          <w:sz w:val="20"/>
          <w:szCs w:val="20"/>
        </w:rPr>
        <w:t xml:space="preserve">wczas termin wykonania </w:t>
      </w:r>
      <w:r>
        <w:rPr>
          <w:rFonts w:cs="Tahoma"/>
          <w:sz w:val="20"/>
          <w:szCs w:val="20"/>
        </w:rPr>
        <w:t>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w:t>
      </w:r>
      <w:r w:rsidRPr="00470CD3">
        <w:rPr>
          <w:rFonts w:cs="Tahoma"/>
          <w:sz w:val="20"/>
          <w:szCs w:val="20"/>
        </w:rPr>
        <w:t xml:space="preserve"> z</w:t>
      </w:r>
      <w:r>
        <w:rPr>
          <w:rFonts w:cs="Tahoma"/>
          <w:sz w:val="20"/>
          <w:szCs w:val="20"/>
        </w:rPr>
        <w:t xml:space="preserve"> Wykonawc</w:t>
      </w:r>
      <w:r>
        <w:rPr>
          <w:rFonts w:cs="Tahoma"/>
          <w:sz w:val="20"/>
          <w:szCs w:val="20"/>
        </w:rPr>
        <w:t>ą</w:t>
      </w:r>
      <w:r>
        <w:rPr>
          <w:rFonts w:cs="Tahoma"/>
          <w:sz w:val="20"/>
          <w:szCs w:val="20"/>
        </w:rPr>
        <w:t xml:space="preserve"> oraz uczestnikami szkolenia,</w:t>
      </w:r>
    </w:p>
    <w:p w:rsidR="006269AC" w:rsidRPr="00B85FE3" w:rsidRDefault="006269AC" w:rsidP="006E187A">
      <w:pPr>
        <w:numPr>
          <w:ilvl w:val="1"/>
          <w:numId w:val="8"/>
        </w:numPr>
        <w:spacing w:before="120" w:after="120" w:line="240" w:lineRule="auto"/>
        <w:ind w:right="-2"/>
        <w:jc w:val="both"/>
        <w:rPr>
          <w:sz w:val="20"/>
          <w:szCs w:val="20"/>
          <w:lang w:eastAsia="en-US"/>
        </w:rPr>
      </w:pPr>
      <w:r>
        <w:rPr>
          <w:rFonts w:cs="Tahoma"/>
          <w:sz w:val="20"/>
          <w:szCs w:val="20"/>
        </w:rPr>
        <w:t>nast</w:t>
      </w:r>
      <w:r>
        <w:rPr>
          <w:rFonts w:cs="Tahoma"/>
          <w:sz w:val="20"/>
          <w:szCs w:val="20"/>
        </w:rPr>
        <w:t>ą</w:t>
      </w:r>
      <w:r>
        <w:rPr>
          <w:rFonts w:cs="Tahoma"/>
          <w:sz w:val="20"/>
          <w:szCs w:val="20"/>
        </w:rPr>
        <w:t xml:space="preserve">pienia </w:t>
      </w:r>
      <w:r w:rsidRPr="00470CD3">
        <w:rPr>
          <w:rFonts w:cs="Tahoma"/>
          <w:sz w:val="20"/>
          <w:szCs w:val="20"/>
        </w:rPr>
        <w:t>zdarze</w:t>
      </w:r>
      <w:r w:rsidRPr="00470CD3">
        <w:rPr>
          <w:rFonts w:cs="Tahoma"/>
          <w:sz w:val="20"/>
          <w:szCs w:val="20"/>
        </w:rPr>
        <w:t>ń</w:t>
      </w:r>
      <w:r w:rsidRPr="00470CD3">
        <w:rPr>
          <w:rFonts w:cs="Tahoma"/>
          <w:sz w:val="20"/>
          <w:szCs w:val="20"/>
        </w:rPr>
        <w:t xml:space="preserve"> losowyc</w:t>
      </w:r>
      <w:r>
        <w:rPr>
          <w:rFonts w:cs="Tahoma"/>
          <w:sz w:val="20"/>
          <w:szCs w:val="20"/>
        </w:rPr>
        <w:t>h</w:t>
      </w:r>
      <w:r w:rsidRPr="00FA4877">
        <w:rPr>
          <w:rFonts w:cs="Tahoma"/>
          <w:sz w:val="20"/>
          <w:szCs w:val="20"/>
        </w:rPr>
        <w:t xml:space="preserve"> </w:t>
      </w:r>
      <w:r>
        <w:rPr>
          <w:rFonts w:cs="Tahoma"/>
          <w:sz w:val="20"/>
          <w:szCs w:val="20"/>
        </w:rPr>
        <w:t>(np. wypadek), kt</w:t>
      </w:r>
      <w:r>
        <w:rPr>
          <w:rFonts w:cs="Tahoma"/>
          <w:sz w:val="20"/>
          <w:szCs w:val="20"/>
        </w:rPr>
        <w:t>ó</w:t>
      </w:r>
      <w:r>
        <w:rPr>
          <w:rFonts w:cs="Tahoma"/>
          <w:sz w:val="20"/>
          <w:szCs w:val="20"/>
        </w:rPr>
        <w:t>re nast</w:t>
      </w:r>
      <w:r>
        <w:rPr>
          <w:rFonts w:cs="Tahoma"/>
          <w:sz w:val="20"/>
          <w:szCs w:val="20"/>
        </w:rPr>
        <w:t>ą</w:t>
      </w:r>
      <w:r>
        <w:rPr>
          <w:rFonts w:cs="Tahoma"/>
          <w:sz w:val="20"/>
          <w:szCs w:val="20"/>
        </w:rPr>
        <w:t>pi</w:t>
      </w:r>
      <w:r>
        <w:rPr>
          <w:rFonts w:cs="Tahoma"/>
          <w:sz w:val="20"/>
          <w:szCs w:val="20"/>
        </w:rPr>
        <w:t>ą</w:t>
      </w:r>
      <w:r>
        <w:rPr>
          <w:rFonts w:cs="Tahoma"/>
          <w:sz w:val="20"/>
          <w:szCs w:val="20"/>
        </w:rPr>
        <w:t xml:space="preserve"> max. 12 godz. przed terminem wykonania szkolenia le</w:t>
      </w:r>
      <w:r>
        <w:rPr>
          <w:rFonts w:cs="Tahoma"/>
          <w:sz w:val="20"/>
          <w:szCs w:val="20"/>
        </w:rPr>
        <w:t>żą</w:t>
      </w:r>
      <w:r>
        <w:rPr>
          <w:rFonts w:cs="Tahoma"/>
          <w:sz w:val="20"/>
          <w:szCs w:val="20"/>
        </w:rPr>
        <w:t>cych po stronie Wykonawcy uniemo</w:t>
      </w:r>
      <w:r>
        <w:rPr>
          <w:rFonts w:cs="Tahoma"/>
          <w:sz w:val="20"/>
          <w:szCs w:val="20"/>
        </w:rPr>
        <w:t>ż</w:t>
      </w:r>
      <w:r>
        <w:rPr>
          <w:rFonts w:cs="Tahoma"/>
          <w:sz w:val="20"/>
          <w:szCs w:val="20"/>
        </w:rPr>
        <w:t>liwiaj</w:t>
      </w:r>
      <w:r>
        <w:rPr>
          <w:rFonts w:cs="Tahoma"/>
          <w:sz w:val="20"/>
          <w:szCs w:val="20"/>
        </w:rPr>
        <w:t>ą</w:t>
      </w:r>
      <w:r>
        <w:rPr>
          <w:rFonts w:cs="Tahoma"/>
          <w:sz w:val="20"/>
          <w:szCs w:val="20"/>
        </w:rPr>
        <w:t>cych wykonanie szkolenia w wyznaczonym terminie, w</w:t>
      </w:r>
      <w:r w:rsidRPr="00470CD3">
        <w:rPr>
          <w:rFonts w:cs="Tahoma"/>
          <w:sz w:val="20"/>
          <w:szCs w:val="20"/>
        </w:rPr>
        <w:t>ó</w:t>
      </w:r>
      <w:r>
        <w:rPr>
          <w:rFonts w:cs="Tahoma"/>
          <w:sz w:val="20"/>
          <w:szCs w:val="20"/>
        </w:rPr>
        <w:t>wczas termin wykonania 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 z uczestnikami szkolenia;</w:t>
      </w:r>
    </w:p>
    <w:p w:rsidR="006269AC" w:rsidRPr="00FD604B" w:rsidRDefault="006269AC" w:rsidP="00823057">
      <w:pPr>
        <w:numPr>
          <w:ilvl w:val="1"/>
          <w:numId w:val="8"/>
        </w:numPr>
        <w:spacing w:before="120" w:after="120" w:line="240" w:lineRule="auto"/>
        <w:ind w:right="-2"/>
        <w:jc w:val="both"/>
        <w:rPr>
          <w:sz w:val="20"/>
          <w:szCs w:val="20"/>
          <w:highlight w:val="yellow"/>
          <w:lang w:eastAsia="en-US"/>
        </w:rPr>
      </w:pPr>
      <w:r w:rsidRPr="00FD604B">
        <w:rPr>
          <w:sz w:val="20"/>
          <w:szCs w:val="20"/>
          <w:highlight w:val="yellow"/>
          <w:lang w:eastAsia="en-US"/>
        </w:rPr>
        <w:t>wyst</w:t>
      </w:r>
      <w:r w:rsidRPr="00FD604B">
        <w:rPr>
          <w:sz w:val="20"/>
          <w:szCs w:val="20"/>
          <w:highlight w:val="yellow"/>
          <w:lang w:eastAsia="en-US"/>
        </w:rPr>
        <w:t>ą</w:t>
      </w:r>
      <w:r w:rsidRPr="00FD604B">
        <w:rPr>
          <w:sz w:val="20"/>
          <w:szCs w:val="20"/>
          <w:highlight w:val="yellow"/>
          <w:lang w:eastAsia="en-US"/>
        </w:rPr>
        <w:t>pienia okoliczno</w:t>
      </w:r>
      <w:r w:rsidRPr="00FD604B">
        <w:rPr>
          <w:sz w:val="20"/>
          <w:szCs w:val="20"/>
          <w:highlight w:val="yellow"/>
          <w:lang w:eastAsia="en-US"/>
        </w:rPr>
        <w:t>ś</w:t>
      </w:r>
      <w:r w:rsidRPr="00FD604B">
        <w:rPr>
          <w:sz w:val="20"/>
          <w:szCs w:val="20"/>
          <w:highlight w:val="yellow"/>
          <w:lang w:eastAsia="en-US"/>
        </w:rPr>
        <w:t>ci si</w:t>
      </w:r>
      <w:r w:rsidRPr="00FD604B">
        <w:rPr>
          <w:sz w:val="20"/>
          <w:szCs w:val="20"/>
          <w:highlight w:val="yellow"/>
          <w:lang w:eastAsia="en-US"/>
        </w:rPr>
        <w:t>ł</w:t>
      </w:r>
      <w:r w:rsidRPr="00FD604B">
        <w:rPr>
          <w:sz w:val="20"/>
          <w:szCs w:val="20"/>
          <w:highlight w:val="yellow"/>
          <w:lang w:eastAsia="en-US"/>
        </w:rPr>
        <w:t>y wy</w:t>
      </w:r>
      <w:r w:rsidRPr="00FD604B">
        <w:rPr>
          <w:sz w:val="20"/>
          <w:szCs w:val="20"/>
          <w:highlight w:val="yellow"/>
          <w:lang w:eastAsia="en-US"/>
        </w:rPr>
        <w:t>ż</w:t>
      </w:r>
      <w:r w:rsidRPr="00FD604B">
        <w:rPr>
          <w:sz w:val="20"/>
          <w:szCs w:val="20"/>
          <w:highlight w:val="yellow"/>
          <w:lang w:eastAsia="en-US"/>
        </w:rPr>
        <w:t xml:space="preserve">szej, zgodnie z </w:t>
      </w:r>
      <w:r w:rsidRPr="00FD604B">
        <w:rPr>
          <w:sz w:val="20"/>
          <w:szCs w:val="20"/>
          <w:highlight w:val="yellow"/>
          <w:lang w:eastAsia="en-US"/>
        </w:rPr>
        <w:t>§</w:t>
      </w:r>
      <w:r w:rsidRPr="00FD604B">
        <w:rPr>
          <w:sz w:val="20"/>
          <w:szCs w:val="20"/>
          <w:highlight w:val="yellow"/>
          <w:lang w:eastAsia="en-US"/>
        </w:rPr>
        <w:t xml:space="preserve"> 10 ust. 11 umowy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w pierwotnie przyj</w:t>
      </w:r>
      <w:r w:rsidRPr="00FD604B">
        <w:rPr>
          <w:sz w:val="20"/>
          <w:szCs w:val="20"/>
          <w:highlight w:val="yellow"/>
          <w:lang w:eastAsia="en-US"/>
        </w:rPr>
        <w:t>ę</w:t>
      </w:r>
      <w:r w:rsidRPr="00FD604B">
        <w:rPr>
          <w:sz w:val="20"/>
          <w:szCs w:val="20"/>
          <w:highlight w:val="yellow"/>
          <w:lang w:eastAsia="en-US"/>
        </w:rPr>
        <w:t>tych terminach realizacji umowy b</w:t>
      </w:r>
      <w:r w:rsidRPr="00FD604B">
        <w:rPr>
          <w:sz w:val="20"/>
          <w:szCs w:val="20"/>
          <w:highlight w:val="yellow"/>
          <w:lang w:eastAsia="en-US"/>
        </w:rPr>
        <w:t>ą</w:t>
      </w:r>
      <w:r w:rsidRPr="00FD604B">
        <w:rPr>
          <w:sz w:val="20"/>
          <w:szCs w:val="20"/>
          <w:highlight w:val="yellow"/>
          <w:lang w:eastAsia="en-US"/>
        </w:rPr>
        <w:t>d</w:t>
      </w:r>
      <w:r w:rsidRPr="00FD604B">
        <w:rPr>
          <w:sz w:val="20"/>
          <w:szCs w:val="20"/>
          <w:highlight w:val="yellow"/>
          <w:lang w:eastAsia="en-US"/>
        </w:rPr>
        <w:t>ź</w:t>
      </w:r>
      <w:r w:rsidRPr="00FD604B">
        <w:rPr>
          <w:sz w:val="20"/>
          <w:szCs w:val="20"/>
          <w:highlight w:val="yellow"/>
          <w:lang w:eastAsia="en-US"/>
        </w:rPr>
        <w:t xml:space="preserve"> terminach poszczeg</w:t>
      </w:r>
      <w:r w:rsidRPr="00FD604B">
        <w:rPr>
          <w:sz w:val="20"/>
          <w:szCs w:val="20"/>
          <w:highlight w:val="yellow"/>
          <w:lang w:eastAsia="en-US"/>
        </w:rPr>
        <w:t>ó</w:t>
      </w:r>
      <w:r w:rsidRPr="00FD604B">
        <w:rPr>
          <w:sz w:val="20"/>
          <w:szCs w:val="20"/>
          <w:highlight w:val="yellow"/>
          <w:lang w:eastAsia="en-US"/>
        </w:rPr>
        <w:t>lnych szkole</w:t>
      </w:r>
      <w:r w:rsidRPr="00FD604B">
        <w:rPr>
          <w:sz w:val="20"/>
          <w:szCs w:val="20"/>
          <w:highlight w:val="yellow"/>
          <w:lang w:eastAsia="en-US"/>
        </w:rPr>
        <w:t>ń</w:t>
      </w:r>
      <w:r w:rsidRPr="00FD604B">
        <w:rPr>
          <w:sz w:val="20"/>
          <w:szCs w:val="20"/>
          <w:highlight w:val="yellow"/>
          <w:lang w:eastAsia="en-US"/>
        </w:rPr>
        <w:t>: brak jest mo</w:t>
      </w:r>
      <w:r w:rsidRPr="00FD604B">
        <w:rPr>
          <w:sz w:val="20"/>
          <w:szCs w:val="20"/>
          <w:highlight w:val="yellow"/>
          <w:lang w:eastAsia="en-US"/>
        </w:rPr>
        <w:t>ż</w:t>
      </w:r>
      <w:r w:rsidRPr="00FD604B">
        <w:rPr>
          <w:sz w:val="20"/>
          <w:szCs w:val="20"/>
          <w:highlight w:val="yellow"/>
          <w:lang w:eastAsia="en-US"/>
        </w:rPr>
        <w:t>liwo</w:t>
      </w:r>
      <w:r w:rsidRPr="00FD604B">
        <w:rPr>
          <w:sz w:val="20"/>
          <w:szCs w:val="20"/>
          <w:highlight w:val="yellow"/>
          <w:lang w:eastAsia="en-US"/>
        </w:rPr>
        <w:t>ś</w:t>
      </w:r>
      <w:r w:rsidRPr="00FD604B">
        <w:rPr>
          <w:sz w:val="20"/>
          <w:szCs w:val="20"/>
          <w:highlight w:val="yellow"/>
          <w:lang w:eastAsia="en-US"/>
        </w:rPr>
        <w:t>ci wykonania niniejszej umowy lub brak mo</w:t>
      </w:r>
      <w:r w:rsidRPr="00FD604B">
        <w:rPr>
          <w:sz w:val="20"/>
          <w:szCs w:val="20"/>
          <w:highlight w:val="yellow"/>
          <w:lang w:eastAsia="en-US"/>
        </w:rPr>
        <w:t>ż</w:t>
      </w:r>
      <w:r w:rsidRPr="00FD604B">
        <w:rPr>
          <w:sz w:val="20"/>
          <w:szCs w:val="20"/>
          <w:highlight w:val="yellow"/>
          <w:lang w:eastAsia="en-US"/>
        </w:rPr>
        <w:t>liwo</w:t>
      </w:r>
      <w:r w:rsidRPr="00FD604B">
        <w:rPr>
          <w:sz w:val="20"/>
          <w:szCs w:val="20"/>
          <w:highlight w:val="yellow"/>
          <w:lang w:eastAsia="en-US"/>
        </w:rPr>
        <w:t>ś</w:t>
      </w:r>
      <w:r w:rsidRPr="00FD604B">
        <w:rPr>
          <w:sz w:val="20"/>
          <w:szCs w:val="20"/>
          <w:highlight w:val="yellow"/>
          <w:lang w:eastAsia="en-US"/>
        </w:rPr>
        <w:t>ci jej wykonania w spos</w:t>
      </w:r>
      <w:r w:rsidRPr="00FD604B">
        <w:rPr>
          <w:sz w:val="20"/>
          <w:szCs w:val="20"/>
          <w:highlight w:val="yellow"/>
          <w:lang w:eastAsia="en-US"/>
        </w:rPr>
        <w:t>ó</w:t>
      </w:r>
      <w:r w:rsidRPr="00FD604B">
        <w:rPr>
          <w:sz w:val="20"/>
          <w:szCs w:val="20"/>
          <w:highlight w:val="yellow"/>
          <w:lang w:eastAsia="en-US"/>
        </w:rPr>
        <w:t>b okre</w:t>
      </w:r>
      <w:r w:rsidRPr="00FD604B">
        <w:rPr>
          <w:sz w:val="20"/>
          <w:szCs w:val="20"/>
          <w:highlight w:val="yellow"/>
          <w:lang w:eastAsia="en-US"/>
        </w:rPr>
        <w:t>ś</w:t>
      </w:r>
      <w:r w:rsidRPr="00FD604B">
        <w:rPr>
          <w:sz w:val="20"/>
          <w:szCs w:val="20"/>
          <w:highlight w:val="yellow"/>
          <w:lang w:eastAsia="en-US"/>
        </w:rPr>
        <w:t>lony w umowie,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wykonanie umowy nie by</w:t>
      </w:r>
      <w:r w:rsidRPr="00FD604B">
        <w:rPr>
          <w:sz w:val="20"/>
          <w:szCs w:val="20"/>
          <w:highlight w:val="yellow"/>
          <w:lang w:eastAsia="en-US"/>
        </w:rPr>
        <w:t>ł</w:t>
      </w:r>
      <w:r w:rsidRPr="00FD604B">
        <w:rPr>
          <w:sz w:val="20"/>
          <w:szCs w:val="20"/>
          <w:highlight w:val="yellow"/>
          <w:lang w:eastAsia="en-US"/>
        </w:rPr>
        <w:t>oby celowe/efektywne lub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wykonanie umowy mog</w:t>
      </w:r>
      <w:r w:rsidRPr="00FD604B">
        <w:rPr>
          <w:sz w:val="20"/>
          <w:szCs w:val="20"/>
          <w:highlight w:val="yellow"/>
          <w:lang w:eastAsia="en-US"/>
        </w:rPr>
        <w:t>ł</w:t>
      </w:r>
      <w:r w:rsidRPr="00FD604B">
        <w:rPr>
          <w:sz w:val="20"/>
          <w:szCs w:val="20"/>
          <w:highlight w:val="yellow"/>
          <w:lang w:eastAsia="en-US"/>
        </w:rPr>
        <w:t>oby wi</w:t>
      </w:r>
      <w:r w:rsidRPr="00FD604B">
        <w:rPr>
          <w:sz w:val="20"/>
          <w:szCs w:val="20"/>
          <w:highlight w:val="yellow"/>
          <w:lang w:eastAsia="en-US"/>
        </w:rPr>
        <w:t>ą</w:t>
      </w:r>
      <w:r w:rsidRPr="00FD604B">
        <w:rPr>
          <w:sz w:val="20"/>
          <w:szCs w:val="20"/>
          <w:highlight w:val="yellow"/>
          <w:lang w:eastAsia="en-US"/>
        </w:rPr>
        <w:t>za</w:t>
      </w:r>
      <w:r w:rsidRPr="00FD604B">
        <w:rPr>
          <w:sz w:val="20"/>
          <w:szCs w:val="20"/>
          <w:highlight w:val="yellow"/>
          <w:lang w:eastAsia="en-US"/>
        </w:rPr>
        <w:t>ć</w:t>
      </w:r>
      <w:r w:rsidRPr="00FD604B">
        <w:rPr>
          <w:sz w:val="20"/>
          <w:szCs w:val="20"/>
          <w:highlight w:val="yellow"/>
          <w:lang w:eastAsia="en-US"/>
        </w:rPr>
        <w:t xml:space="preserve"> si</w:t>
      </w:r>
      <w:r w:rsidRPr="00FD604B">
        <w:rPr>
          <w:sz w:val="20"/>
          <w:szCs w:val="20"/>
          <w:highlight w:val="yellow"/>
          <w:lang w:eastAsia="en-US"/>
        </w:rPr>
        <w:t>ę</w:t>
      </w:r>
      <w:r w:rsidRPr="00FD604B">
        <w:rPr>
          <w:sz w:val="20"/>
          <w:szCs w:val="20"/>
          <w:highlight w:val="yellow"/>
          <w:lang w:eastAsia="en-US"/>
        </w:rPr>
        <w:t>, cho</w:t>
      </w:r>
      <w:r w:rsidRPr="00FD604B">
        <w:rPr>
          <w:sz w:val="20"/>
          <w:szCs w:val="20"/>
          <w:highlight w:val="yellow"/>
          <w:lang w:eastAsia="en-US"/>
        </w:rPr>
        <w:t>ć</w:t>
      </w:r>
      <w:r w:rsidRPr="00FD604B">
        <w:rPr>
          <w:sz w:val="20"/>
          <w:szCs w:val="20"/>
          <w:highlight w:val="yellow"/>
          <w:lang w:eastAsia="en-US"/>
        </w:rPr>
        <w:t>by po</w:t>
      </w:r>
      <w:r w:rsidRPr="00FD604B">
        <w:rPr>
          <w:sz w:val="20"/>
          <w:szCs w:val="20"/>
          <w:highlight w:val="yellow"/>
          <w:lang w:eastAsia="en-US"/>
        </w:rPr>
        <w:t>ś</w:t>
      </w:r>
      <w:r w:rsidRPr="00FD604B">
        <w:rPr>
          <w:sz w:val="20"/>
          <w:szCs w:val="20"/>
          <w:highlight w:val="yellow"/>
          <w:lang w:eastAsia="en-US"/>
        </w:rPr>
        <w:t>rednio z zagro</w:t>
      </w:r>
      <w:r w:rsidRPr="00FD604B">
        <w:rPr>
          <w:sz w:val="20"/>
          <w:szCs w:val="20"/>
          <w:highlight w:val="yellow"/>
          <w:lang w:eastAsia="en-US"/>
        </w:rPr>
        <w:t>ż</w:t>
      </w:r>
      <w:r w:rsidRPr="00FD604B">
        <w:rPr>
          <w:sz w:val="20"/>
          <w:szCs w:val="20"/>
          <w:highlight w:val="yellow"/>
          <w:lang w:eastAsia="en-US"/>
        </w:rPr>
        <w:t xml:space="preserve">eniem dla zdrowia lub </w:t>
      </w:r>
      <w:r w:rsidRPr="00FD604B">
        <w:rPr>
          <w:sz w:val="20"/>
          <w:szCs w:val="20"/>
          <w:highlight w:val="yellow"/>
          <w:lang w:eastAsia="en-US"/>
        </w:rPr>
        <w:t>ż</w:t>
      </w:r>
      <w:r w:rsidRPr="00FD604B">
        <w:rPr>
          <w:sz w:val="20"/>
          <w:szCs w:val="20"/>
          <w:highlight w:val="yellow"/>
          <w:lang w:eastAsia="en-US"/>
        </w:rPr>
        <w:t>ycia os</w:t>
      </w:r>
      <w:r w:rsidRPr="00FD604B">
        <w:rPr>
          <w:sz w:val="20"/>
          <w:szCs w:val="20"/>
          <w:highlight w:val="yellow"/>
          <w:lang w:eastAsia="en-US"/>
        </w:rPr>
        <w:t>ó</w:t>
      </w:r>
      <w:r w:rsidRPr="00FD604B">
        <w:rPr>
          <w:sz w:val="20"/>
          <w:szCs w:val="20"/>
          <w:highlight w:val="yellow"/>
          <w:lang w:eastAsia="en-US"/>
        </w:rPr>
        <w:t>b bior</w:t>
      </w:r>
      <w:r w:rsidRPr="00FD604B">
        <w:rPr>
          <w:sz w:val="20"/>
          <w:szCs w:val="20"/>
          <w:highlight w:val="yellow"/>
          <w:lang w:eastAsia="en-US"/>
        </w:rPr>
        <w:t>ą</w:t>
      </w:r>
      <w:r w:rsidRPr="00FD604B">
        <w:rPr>
          <w:sz w:val="20"/>
          <w:szCs w:val="20"/>
          <w:highlight w:val="yellow"/>
          <w:lang w:eastAsia="en-US"/>
        </w:rPr>
        <w:t>cych udzia</w:t>
      </w:r>
      <w:r w:rsidRPr="00FD604B">
        <w:rPr>
          <w:sz w:val="20"/>
          <w:szCs w:val="20"/>
          <w:highlight w:val="yellow"/>
          <w:lang w:eastAsia="en-US"/>
        </w:rPr>
        <w:t>ł</w:t>
      </w:r>
      <w:r w:rsidRPr="00FD604B">
        <w:rPr>
          <w:sz w:val="20"/>
          <w:szCs w:val="20"/>
          <w:highlight w:val="yellow"/>
          <w:lang w:eastAsia="en-US"/>
        </w:rPr>
        <w:t xml:space="preserve"> w realizacji umowy zar</w:t>
      </w:r>
      <w:r w:rsidRPr="00FD604B">
        <w:rPr>
          <w:sz w:val="20"/>
          <w:szCs w:val="20"/>
          <w:highlight w:val="yellow"/>
          <w:lang w:eastAsia="en-US"/>
        </w:rPr>
        <w:t>ó</w:t>
      </w:r>
      <w:r w:rsidRPr="00FD604B">
        <w:rPr>
          <w:sz w:val="20"/>
          <w:szCs w:val="20"/>
          <w:highlight w:val="yellow"/>
          <w:lang w:eastAsia="en-US"/>
        </w:rPr>
        <w:t>wno po stronie Wykonawcy, Zamawiaj</w:t>
      </w:r>
      <w:r w:rsidRPr="00FD604B">
        <w:rPr>
          <w:sz w:val="20"/>
          <w:szCs w:val="20"/>
          <w:highlight w:val="yellow"/>
          <w:lang w:eastAsia="en-US"/>
        </w:rPr>
        <w:t>ą</w:t>
      </w:r>
      <w:r w:rsidRPr="00FD604B">
        <w:rPr>
          <w:sz w:val="20"/>
          <w:szCs w:val="20"/>
          <w:highlight w:val="yellow"/>
          <w:lang w:eastAsia="en-US"/>
        </w:rPr>
        <w:t>cego lub uczestnik</w:t>
      </w:r>
      <w:r w:rsidRPr="00FD604B">
        <w:rPr>
          <w:sz w:val="20"/>
          <w:szCs w:val="20"/>
          <w:highlight w:val="yellow"/>
          <w:lang w:eastAsia="en-US"/>
        </w:rPr>
        <w:t>ó</w:t>
      </w:r>
      <w:r w:rsidRPr="00FD604B">
        <w:rPr>
          <w:sz w:val="20"/>
          <w:szCs w:val="20"/>
          <w:highlight w:val="yellow"/>
          <w:lang w:eastAsia="en-US"/>
        </w:rPr>
        <w:t>w szkole</w:t>
      </w:r>
      <w:r w:rsidRPr="00FD604B">
        <w:rPr>
          <w:sz w:val="20"/>
          <w:szCs w:val="20"/>
          <w:highlight w:val="yellow"/>
          <w:lang w:eastAsia="en-US"/>
        </w:rPr>
        <w:t>ń</w:t>
      </w:r>
      <w:r w:rsidRPr="00FD604B">
        <w:rPr>
          <w:sz w:val="20"/>
          <w:szCs w:val="20"/>
          <w:highlight w:val="yellow"/>
          <w:lang w:eastAsia="en-US"/>
        </w:rPr>
        <w:t>,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z innych powod</w:t>
      </w:r>
      <w:r w:rsidRPr="00FD604B">
        <w:rPr>
          <w:sz w:val="20"/>
          <w:szCs w:val="20"/>
          <w:highlight w:val="yellow"/>
          <w:lang w:eastAsia="en-US"/>
        </w:rPr>
        <w:t>ó</w:t>
      </w:r>
      <w:r w:rsidRPr="00FD604B">
        <w:rPr>
          <w:sz w:val="20"/>
          <w:szCs w:val="20"/>
          <w:highlight w:val="yellow"/>
          <w:lang w:eastAsia="en-US"/>
        </w:rPr>
        <w:t>w umowa nie powinna by</w:t>
      </w:r>
      <w:r w:rsidRPr="00FD604B">
        <w:rPr>
          <w:sz w:val="20"/>
          <w:szCs w:val="20"/>
          <w:highlight w:val="yellow"/>
          <w:lang w:eastAsia="en-US"/>
        </w:rPr>
        <w:t>ć</w:t>
      </w:r>
      <w:r w:rsidRPr="00FD604B">
        <w:rPr>
          <w:sz w:val="20"/>
          <w:szCs w:val="20"/>
          <w:highlight w:val="yellow"/>
          <w:lang w:eastAsia="en-US"/>
        </w:rPr>
        <w:t xml:space="preserve"> realizowana lub jej realizacja mo</w:t>
      </w:r>
      <w:r w:rsidRPr="00FD604B">
        <w:rPr>
          <w:sz w:val="20"/>
          <w:szCs w:val="20"/>
          <w:highlight w:val="yellow"/>
          <w:lang w:eastAsia="en-US"/>
        </w:rPr>
        <w:t>ż</w:t>
      </w:r>
      <w:r w:rsidRPr="00FD604B">
        <w:rPr>
          <w:sz w:val="20"/>
          <w:szCs w:val="20"/>
          <w:highlight w:val="yellow"/>
          <w:lang w:eastAsia="en-US"/>
        </w:rPr>
        <w:t>e powodowa</w:t>
      </w:r>
      <w:r w:rsidRPr="00FD604B">
        <w:rPr>
          <w:sz w:val="20"/>
          <w:szCs w:val="20"/>
          <w:highlight w:val="yellow"/>
          <w:lang w:eastAsia="en-US"/>
        </w:rPr>
        <w:t>ć</w:t>
      </w:r>
      <w:r w:rsidRPr="00FD604B">
        <w:rPr>
          <w:sz w:val="20"/>
          <w:szCs w:val="20"/>
          <w:highlight w:val="yellow"/>
          <w:lang w:eastAsia="en-US"/>
        </w:rPr>
        <w:t xml:space="preserve"> nadmierne ryzyko </w:t>
      </w:r>
      <w:r w:rsidRPr="00FD604B">
        <w:rPr>
          <w:sz w:val="20"/>
          <w:szCs w:val="20"/>
          <w:highlight w:val="yellow"/>
          <w:lang w:eastAsia="en-US"/>
        </w:rPr>
        <w:t>–</w:t>
      </w:r>
      <w:r w:rsidRPr="00FD604B">
        <w:rPr>
          <w:sz w:val="20"/>
          <w:szCs w:val="20"/>
          <w:highlight w:val="yellow"/>
          <w:lang w:eastAsia="en-US"/>
        </w:rPr>
        <w:t xml:space="preserve"> o czas od stwierdzenia tych okoliczno</w:t>
      </w:r>
      <w:r w:rsidRPr="00FD604B">
        <w:rPr>
          <w:sz w:val="20"/>
          <w:szCs w:val="20"/>
          <w:highlight w:val="yellow"/>
          <w:lang w:eastAsia="en-US"/>
        </w:rPr>
        <w:t>ś</w:t>
      </w:r>
      <w:r w:rsidRPr="00FD604B">
        <w:rPr>
          <w:sz w:val="20"/>
          <w:szCs w:val="20"/>
          <w:highlight w:val="yellow"/>
          <w:lang w:eastAsia="en-US"/>
        </w:rPr>
        <w:t>ci  do dnia ich ustania oraz potrzebny do ustalenia przez Zamawiaj</w:t>
      </w:r>
      <w:r w:rsidRPr="00FD604B">
        <w:rPr>
          <w:sz w:val="20"/>
          <w:szCs w:val="20"/>
          <w:highlight w:val="yellow"/>
          <w:lang w:eastAsia="en-US"/>
        </w:rPr>
        <w:t>ą</w:t>
      </w:r>
      <w:r w:rsidRPr="00FD604B">
        <w:rPr>
          <w:sz w:val="20"/>
          <w:szCs w:val="20"/>
          <w:highlight w:val="yellow"/>
          <w:lang w:eastAsia="en-US"/>
        </w:rPr>
        <w:t>cego nowych termin</w:t>
      </w:r>
      <w:r w:rsidRPr="00FD604B">
        <w:rPr>
          <w:sz w:val="20"/>
          <w:szCs w:val="20"/>
          <w:highlight w:val="yellow"/>
          <w:lang w:eastAsia="en-US"/>
        </w:rPr>
        <w:t>ó</w:t>
      </w:r>
      <w:r w:rsidRPr="00FD604B">
        <w:rPr>
          <w:sz w:val="20"/>
          <w:szCs w:val="20"/>
          <w:highlight w:val="yellow"/>
          <w:lang w:eastAsia="en-US"/>
        </w:rPr>
        <w:t>w szkole</w:t>
      </w:r>
      <w:r w:rsidRPr="00FD604B">
        <w:rPr>
          <w:sz w:val="20"/>
          <w:szCs w:val="20"/>
          <w:highlight w:val="yellow"/>
          <w:lang w:eastAsia="en-US"/>
        </w:rPr>
        <w:t>ń</w:t>
      </w:r>
      <w:r w:rsidRPr="00FD604B">
        <w:rPr>
          <w:sz w:val="20"/>
          <w:szCs w:val="20"/>
          <w:highlight w:val="yellow"/>
          <w:lang w:eastAsia="en-US"/>
        </w:rPr>
        <w:t xml:space="preserve"> z uczestnikami i Wykonawc</w:t>
      </w:r>
      <w:r w:rsidRPr="00FD604B">
        <w:rPr>
          <w:sz w:val="20"/>
          <w:szCs w:val="20"/>
          <w:highlight w:val="yellow"/>
          <w:lang w:eastAsia="en-US"/>
        </w:rPr>
        <w:t>ą</w:t>
      </w:r>
      <w:r w:rsidRPr="00FD604B">
        <w:rPr>
          <w:sz w:val="20"/>
          <w:szCs w:val="20"/>
          <w:highlight w:val="yellow"/>
          <w:lang w:eastAsia="en-US"/>
        </w:rPr>
        <w:t>;</w:t>
      </w:r>
    </w:p>
    <w:p w:rsidR="006269AC" w:rsidRPr="00740090" w:rsidRDefault="006269AC"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w przypadku ustawowej zmiany w okresie trwania umowy stawki podatku VAT, Wykonawca zobowiązuje się do dostarczenia Zamawiającemu stosownego oświadczenia, w terminie 2 dni od urzędowego ogłoszenia nowych stawek. W takim przypadku wynagrodzenie brutto zostanie skorygowane o nową stawkę podatku VAT;</w:t>
      </w:r>
    </w:p>
    <w:p w:rsidR="006269AC" w:rsidRPr="00740090" w:rsidRDefault="006269AC"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zmiany wynagrodzenia Wykonawcy:</w:t>
      </w:r>
    </w:p>
    <w:p w:rsidR="006269AC" w:rsidRPr="00740090" w:rsidRDefault="006269AC" w:rsidP="006E187A">
      <w:pPr>
        <w:pStyle w:val="BodyTextIndent3"/>
        <w:numPr>
          <w:ilvl w:val="1"/>
          <w:numId w:val="29"/>
        </w:numPr>
        <w:tabs>
          <w:tab w:val="clear" w:pos="1353"/>
          <w:tab w:val="num" w:pos="851"/>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wysokości minimalnego wynagrodzenia za pracę ustalonego na podstawie art. 2 ust. 3-5 ustawy z dnia 10 października 2002 o minimalnym wynagrodzeniu za pracę, o ile zmiany te będą miały wpływ na koszty wykonania przez Wykonawcę przedmiotu umowy, od dnia wejścia w życie takiej zmiany;</w:t>
      </w:r>
    </w:p>
    <w:p w:rsidR="006269AC" w:rsidRPr="00740090" w:rsidRDefault="006269AC"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zasad podlegania ubezpieczeniom społecznym lub ubezpieczeniu zdrowotnemu lub wysokości składki na ubezpieczenie społeczne lub zdrowotne, o ile zmiany te będą miały wpływ na koszty wykonania przez Wykonawcę przedmiotu umowy, od dnia wejścia w życie takiej zmiany - jeśli zmiany te będą miały wpływ na koszty wykonania przedmiotu umowy przez Wykonawcę;</w:t>
      </w:r>
    </w:p>
    <w:p w:rsidR="006269AC" w:rsidRPr="00740090" w:rsidRDefault="006269AC"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color w:val="000000"/>
          <w:sz w:val="20"/>
          <w:szCs w:val="20"/>
        </w:rPr>
        <w:t xml:space="preserve">w przypadku zmiany zasad gromadzenia i wysokości wpłat do pracowniczych planów kapitałowych, o których mowa w </w:t>
      </w:r>
      <w:r w:rsidRPr="00740090">
        <w:rPr>
          <w:rFonts w:ascii="Calibri" w:hAnsi="Calibri" w:cs="Calibri"/>
          <w:color w:val="1B1B1B"/>
          <w:sz w:val="20"/>
          <w:szCs w:val="20"/>
        </w:rPr>
        <w:t>ustawie</w:t>
      </w:r>
      <w:r w:rsidRPr="00740090">
        <w:rPr>
          <w:rFonts w:ascii="Calibri" w:hAnsi="Calibri" w:cs="Calibri"/>
          <w:color w:val="000000"/>
          <w:sz w:val="20"/>
          <w:szCs w:val="20"/>
        </w:rPr>
        <w:t xml:space="preserve"> z dnia 4 października 2018 r. o pracowniczych planach kapitałowych, </w:t>
      </w:r>
      <w:r w:rsidRPr="00740090">
        <w:rPr>
          <w:rFonts w:ascii="Calibri" w:hAnsi="Calibri" w:cs="Calibri"/>
          <w:sz w:val="20"/>
          <w:szCs w:val="20"/>
        </w:rPr>
        <w:t>o ile zmiany te będą miały wpływ na koszty wykonania przez Wykonawcę przedmiotu umowy, od dnia wejścia w życie takiej zmiany - jeśli zmiany te będą miały wpływ na koszty wykonania z przedmiotu umowy przez Wykonawcę.</w:t>
      </w:r>
    </w:p>
    <w:p w:rsidR="006269AC" w:rsidRPr="00740090" w:rsidRDefault="006269AC"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 xml:space="preserve">w przypadkach opisanych w ust. 1 pkt. 3) lit. a) i b), zmiana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w:t>
      </w:r>
      <w:r w:rsidRPr="00740090">
        <w:rPr>
          <w:rFonts w:ascii="Calibri" w:hAnsi="Calibri" w:cs="Calibri"/>
          <w:color w:val="000000"/>
          <w:sz w:val="20"/>
          <w:szCs w:val="20"/>
        </w:rPr>
        <w:t>gromadzenia i wysokości wpłat do pracowniczych planów kapitałowych;</w:t>
      </w:r>
    </w:p>
    <w:p w:rsidR="006269AC" w:rsidRPr="00740090" w:rsidRDefault="006269AC"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a), wynagrodzenie Wykonawcy ulegnie zmianie o kwotę odpowiadającą wzrostowi kosztu Wykonawcy w związku ze zwiększeniem wysokości wynagrodzeń pracowników wykonujących przedmiot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6269AC" w:rsidRPr="00740090" w:rsidRDefault="006269AC"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b), lit. c) wynagrodzenie Wykonawcy ulegnie zmianie o kwotę odpowiadającą zmianie kosztu Wykonawcy ponoszonego w związku z wypłatą wynagrodzenia pracownikom wykonującym przedmiot umowy.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6269AC" w:rsidRDefault="006269AC"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każdym przypadku Wykonawca winien uczynić odpowiednie wyliczenia i przedstawić je Zamawiającemu wraz z niezbędnymi dowodami celem zweryfikowania zasadności poprawności dokonanych obliczeń. Zmiana wynagrodzenia będzie dotyczyła tylko tej części, która pozostała do wykonania przedmiotu umowy.</w:t>
      </w:r>
    </w:p>
    <w:p w:rsidR="006269AC" w:rsidRPr="00FD604B" w:rsidRDefault="006269AC" w:rsidP="0052246C">
      <w:pPr>
        <w:pStyle w:val="BodyTextIndent3"/>
        <w:numPr>
          <w:ilvl w:val="1"/>
          <w:numId w:val="24"/>
        </w:numPr>
        <w:suppressAutoHyphens w:val="0"/>
        <w:jc w:val="both"/>
        <w:rPr>
          <w:rFonts w:ascii="Calibri" w:hAnsi="Calibri" w:cs="Calibri"/>
          <w:sz w:val="20"/>
          <w:szCs w:val="20"/>
          <w:highlight w:val="yellow"/>
        </w:rPr>
      </w:pPr>
      <w:r w:rsidRPr="00FD604B">
        <w:rPr>
          <w:rFonts w:ascii="Calibri" w:hAnsi="Calibri" w:cs="Calibri"/>
          <w:sz w:val="20"/>
          <w:szCs w:val="20"/>
          <w:highlight w:val="yellow"/>
        </w:rPr>
        <w:t>zmiany w zakresie sposobu realizacji umowy, w tym w szczególności trybu odbywania zajęć szkoleniowych, liczebności grup, częstotliwości zajęć itp., nie mających wpływu na wysokość maksymalnego wynagrodzenia Wykonawcy określonego w § 7 ust. 1 umowy, w przypadku:</w:t>
      </w:r>
    </w:p>
    <w:p w:rsidR="006269AC" w:rsidRPr="00FD604B" w:rsidRDefault="006269AC" w:rsidP="00557B3E">
      <w:pPr>
        <w:numPr>
          <w:ilvl w:val="2"/>
          <w:numId w:val="24"/>
        </w:numPr>
        <w:spacing w:before="120" w:after="120" w:line="240" w:lineRule="auto"/>
        <w:ind w:left="1134" w:right="-2" w:hanging="141"/>
        <w:jc w:val="both"/>
        <w:rPr>
          <w:sz w:val="20"/>
          <w:szCs w:val="20"/>
          <w:highlight w:val="yellow"/>
          <w:lang w:eastAsia="en-US"/>
        </w:rPr>
      </w:pPr>
      <w:r w:rsidRPr="00FD604B">
        <w:rPr>
          <w:sz w:val="20"/>
          <w:szCs w:val="20"/>
          <w:highlight w:val="yellow"/>
          <w:lang w:eastAsia="en-US"/>
        </w:rPr>
        <w:t>wyst</w:t>
      </w:r>
      <w:r w:rsidRPr="00FD604B">
        <w:rPr>
          <w:sz w:val="20"/>
          <w:szCs w:val="20"/>
          <w:highlight w:val="yellow"/>
          <w:lang w:eastAsia="en-US"/>
        </w:rPr>
        <w:t>ą</w:t>
      </w:r>
      <w:r w:rsidRPr="00FD604B">
        <w:rPr>
          <w:sz w:val="20"/>
          <w:szCs w:val="20"/>
          <w:highlight w:val="yellow"/>
          <w:lang w:eastAsia="en-US"/>
        </w:rPr>
        <w:t>pienia okoliczno</w:t>
      </w:r>
      <w:r w:rsidRPr="00FD604B">
        <w:rPr>
          <w:sz w:val="20"/>
          <w:szCs w:val="20"/>
          <w:highlight w:val="yellow"/>
          <w:lang w:eastAsia="en-US"/>
        </w:rPr>
        <w:t>ś</w:t>
      </w:r>
      <w:r w:rsidRPr="00FD604B">
        <w:rPr>
          <w:sz w:val="20"/>
          <w:szCs w:val="20"/>
          <w:highlight w:val="yellow"/>
          <w:lang w:eastAsia="en-US"/>
        </w:rPr>
        <w:t>ci si</w:t>
      </w:r>
      <w:r w:rsidRPr="00FD604B">
        <w:rPr>
          <w:sz w:val="20"/>
          <w:szCs w:val="20"/>
          <w:highlight w:val="yellow"/>
          <w:lang w:eastAsia="en-US"/>
        </w:rPr>
        <w:t>ł</w:t>
      </w:r>
      <w:r w:rsidRPr="00FD604B">
        <w:rPr>
          <w:sz w:val="20"/>
          <w:szCs w:val="20"/>
          <w:highlight w:val="yellow"/>
          <w:lang w:eastAsia="en-US"/>
        </w:rPr>
        <w:t>y wy</w:t>
      </w:r>
      <w:r w:rsidRPr="00FD604B">
        <w:rPr>
          <w:sz w:val="20"/>
          <w:szCs w:val="20"/>
          <w:highlight w:val="yellow"/>
          <w:lang w:eastAsia="en-US"/>
        </w:rPr>
        <w:t>ż</w:t>
      </w:r>
      <w:r w:rsidRPr="00FD604B">
        <w:rPr>
          <w:sz w:val="20"/>
          <w:szCs w:val="20"/>
          <w:highlight w:val="yellow"/>
          <w:lang w:eastAsia="en-US"/>
        </w:rPr>
        <w:t xml:space="preserve">szej, zgodnie z </w:t>
      </w:r>
      <w:r w:rsidRPr="00FD604B">
        <w:rPr>
          <w:sz w:val="20"/>
          <w:szCs w:val="20"/>
          <w:highlight w:val="yellow"/>
          <w:lang w:eastAsia="en-US"/>
        </w:rPr>
        <w:t>§</w:t>
      </w:r>
      <w:r w:rsidRPr="00FD604B">
        <w:rPr>
          <w:sz w:val="20"/>
          <w:szCs w:val="20"/>
          <w:highlight w:val="yellow"/>
          <w:lang w:eastAsia="en-US"/>
        </w:rPr>
        <w:t xml:space="preserve"> 10 ust. 11 umowy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zgodnie z okre</w:t>
      </w:r>
      <w:r w:rsidRPr="00FD604B">
        <w:rPr>
          <w:sz w:val="20"/>
          <w:szCs w:val="20"/>
          <w:highlight w:val="yellow"/>
          <w:lang w:eastAsia="en-US"/>
        </w:rPr>
        <w:t>ś</w:t>
      </w:r>
      <w:r w:rsidRPr="00FD604B">
        <w:rPr>
          <w:sz w:val="20"/>
          <w:szCs w:val="20"/>
          <w:highlight w:val="yellow"/>
          <w:lang w:eastAsia="en-US"/>
        </w:rPr>
        <w:t>lonym w umowie sposobem jej realizacji: brak jest mo</w:t>
      </w:r>
      <w:r w:rsidRPr="00FD604B">
        <w:rPr>
          <w:sz w:val="20"/>
          <w:szCs w:val="20"/>
          <w:highlight w:val="yellow"/>
          <w:lang w:eastAsia="en-US"/>
        </w:rPr>
        <w:t>ż</w:t>
      </w:r>
      <w:r w:rsidRPr="00FD604B">
        <w:rPr>
          <w:sz w:val="20"/>
          <w:szCs w:val="20"/>
          <w:highlight w:val="yellow"/>
          <w:lang w:eastAsia="en-US"/>
        </w:rPr>
        <w:t>liwo</w:t>
      </w:r>
      <w:r w:rsidRPr="00FD604B">
        <w:rPr>
          <w:sz w:val="20"/>
          <w:szCs w:val="20"/>
          <w:highlight w:val="yellow"/>
          <w:lang w:eastAsia="en-US"/>
        </w:rPr>
        <w:t>ś</w:t>
      </w:r>
      <w:r w:rsidRPr="00FD604B">
        <w:rPr>
          <w:sz w:val="20"/>
          <w:szCs w:val="20"/>
          <w:highlight w:val="yellow"/>
          <w:lang w:eastAsia="en-US"/>
        </w:rPr>
        <w:t>ci wykonania niniejszej umowy lub brak mo</w:t>
      </w:r>
      <w:r w:rsidRPr="00FD604B">
        <w:rPr>
          <w:sz w:val="20"/>
          <w:szCs w:val="20"/>
          <w:highlight w:val="yellow"/>
          <w:lang w:eastAsia="en-US"/>
        </w:rPr>
        <w:t>ż</w:t>
      </w:r>
      <w:r w:rsidRPr="00FD604B">
        <w:rPr>
          <w:sz w:val="20"/>
          <w:szCs w:val="20"/>
          <w:highlight w:val="yellow"/>
          <w:lang w:eastAsia="en-US"/>
        </w:rPr>
        <w:t>liwo</w:t>
      </w:r>
      <w:r w:rsidRPr="00FD604B">
        <w:rPr>
          <w:sz w:val="20"/>
          <w:szCs w:val="20"/>
          <w:highlight w:val="yellow"/>
          <w:lang w:eastAsia="en-US"/>
        </w:rPr>
        <w:t>ś</w:t>
      </w:r>
      <w:r w:rsidRPr="00FD604B">
        <w:rPr>
          <w:sz w:val="20"/>
          <w:szCs w:val="20"/>
          <w:highlight w:val="yellow"/>
          <w:lang w:eastAsia="en-US"/>
        </w:rPr>
        <w:t>ci jej wykonania w spos</w:t>
      </w:r>
      <w:r w:rsidRPr="00FD604B">
        <w:rPr>
          <w:sz w:val="20"/>
          <w:szCs w:val="20"/>
          <w:highlight w:val="yellow"/>
          <w:lang w:eastAsia="en-US"/>
        </w:rPr>
        <w:t>ó</w:t>
      </w:r>
      <w:r w:rsidRPr="00FD604B">
        <w:rPr>
          <w:sz w:val="20"/>
          <w:szCs w:val="20"/>
          <w:highlight w:val="yellow"/>
          <w:lang w:eastAsia="en-US"/>
        </w:rPr>
        <w:t>b okre</w:t>
      </w:r>
      <w:r w:rsidRPr="00FD604B">
        <w:rPr>
          <w:sz w:val="20"/>
          <w:szCs w:val="20"/>
          <w:highlight w:val="yellow"/>
          <w:lang w:eastAsia="en-US"/>
        </w:rPr>
        <w:t>ś</w:t>
      </w:r>
      <w:r w:rsidRPr="00FD604B">
        <w:rPr>
          <w:sz w:val="20"/>
          <w:szCs w:val="20"/>
          <w:highlight w:val="yellow"/>
          <w:lang w:eastAsia="en-US"/>
        </w:rPr>
        <w:t>lony w umowie,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wykonanie umowy nie by</w:t>
      </w:r>
      <w:r w:rsidRPr="00FD604B">
        <w:rPr>
          <w:sz w:val="20"/>
          <w:szCs w:val="20"/>
          <w:highlight w:val="yellow"/>
          <w:lang w:eastAsia="en-US"/>
        </w:rPr>
        <w:t>ł</w:t>
      </w:r>
      <w:r w:rsidRPr="00FD604B">
        <w:rPr>
          <w:sz w:val="20"/>
          <w:szCs w:val="20"/>
          <w:highlight w:val="yellow"/>
          <w:lang w:eastAsia="en-US"/>
        </w:rPr>
        <w:t>oby celowe/efektywne lub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wykonanie umowy mog</w:t>
      </w:r>
      <w:r w:rsidRPr="00FD604B">
        <w:rPr>
          <w:sz w:val="20"/>
          <w:szCs w:val="20"/>
          <w:highlight w:val="yellow"/>
          <w:lang w:eastAsia="en-US"/>
        </w:rPr>
        <w:t>ł</w:t>
      </w:r>
      <w:r w:rsidRPr="00FD604B">
        <w:rPr>
          <w:sz w:val="20"/>
          <w:szCs w:val="20"/>
          <w:highlight w:val="yellow"/>
          <w:lang w:eastAsia="en-US"/>
        </w:rPr>
        <w:t>oby wi</w:t>
      </w:r>
      <w:r w:rsidRPr="00FD604B">
        <w:rPr>
          <w:sz w:val="20"/>
          <w:szCs w:val="20"/>
          <w:highlight w:val="yellow"/>
          <w:lang w:eastAsia="en-US"/>
        </w:rPr>
        <w:t>ą</w:t>
      </w:r>
      <w:r w:rsidRPr="00FD604B">
        <w:rPr>
          <w:sz w:val="20"/>
          <w:szCs w:val="20"/>
          <w:highlight w:val="yellow"/>
          <w:lang w:eastAsia="en-US"/>
        </w:rPr>
        <w:t>za</w:t>
      </w:r>
      <w:r w:rsidRPr="00FD604B">
        <w:rPr>
          <w:sz w:val="20"/>
          <w:szCs w:val="20"/>
          <w:highlight w:val="yellow"/>
          <w:lang w:eastAsia="en-US"/>
        </w:rPr>
        <w:t>ć</w:t>
      </w:r>
      <w:r w:rsidRPr="00FD604B">
        <w:rPr>
          <w:sz w:val="20"/>
          <w:szCs w:val="20"/>
          <w:highlight w:val="yellow"/>
          <w:lang w:eastAsia="en-US"/>
        </w:rPr>
        <w:t xml:space="preserve"> si</w:t>
      </w:r>
      <w:r w:rsidRPr="00FD604B">
        <w:rPr>
          <w:sz w:val="20"/>
          <w:szCs w:val="20"/>
          <w:highlight w:val="yellow"/>
          <w:lang w:eastAsia="en-US"/>
        </w:rPr>
        <w:t>ę</w:t>
      </w:r>
      <w:r w:rsidRPr="00FD604B">
        <w:rPr>
          <w:sz w:val="20"/>
          <w:szCs w:val="20"/>
          <w:highlight w:val="yellow"/>
          <w:lang w:eastAsia="en-US"/>
        </w:rPr>
        <w:t>, cho</w:t>
      </w:r>
      <w:r w:rsidRPr="00FD604B">
        <w:rPr>
          <w:sz w:val="20"/>
          <w:szCs w:val="20"/>
          <w:highlight w:val="yellow"/>
          <w:lang w:eastAsia="en-US"/>
        </w:rPr>
        <w:t>ć</w:t>
      </w:r>
      <w:r w:rsidRPr="00FD604B">
        <w:rPr>
          <w:sz w:val="20"/>
          <w:szCs w:val="20"/>
          <w:highlight w:val="yellow"/>
          <w:lang w:eastAsia="en-US"/>
        </w:rPr>
        <w:t>by po</w:t>
      </w:r>
      <w:r w:rsidRPr="00FD604B">
        <w:rPr>
          <w:sz w:val="20"/>
          <w:szCs w:val="20"/>
          <w:highlight w:val="yellow"/>
          <w:lang w:eastAsia="en-US"/>
        </w:rPr>
        <w:t>ś</w:t>
      </w:r>
      <w:r w:rsidRPr="00FD604B">
        <w:rPr>
          <w:sz w:val="20"/>
          <w:szCs w:val="20"/>
          <w:highlight w:val="yellow"/>
          <w:lang w:eastAsia="en-US"/>
        </w:rPr>
        <w:t>rednio z zagro</w:t>
      </w:r>
      <w:r w:rsidRPr="00FD604B">
        <w:rPr>
          <w:sz w:val="20"/>
          <w:szCs w:val="20"/>
          <w:highlight w:val="yellow"/>
          <w:lang w:eastAsia="en-US"/>
        </w:rPr>
        <w:t>ż</w:t>
      </w:r>
      <w:r w:rsidRPr="00FD604B">
        <w:rPr>
          <w:sz w:val="20"/>
          <w:szCs w:val="20"/>
          <w:highlight w:val="yellow"/>
          <w:lang w:eastAsia="en-US"/>
        </w:rPr>
        <w:t xml:space="preserve">eniem dla zdrowia lub </w:t>
      </w:r>
      <w:r w:rsidRPr="00FD604B">
        <w:rPr>
          <w:sz w:val="20"/>
          <w:szCs w:val="20"/>
          <w:highlight w:val="yellow"/>
          <w:lang w:eastAsia="en-US"/>
        </w:rPr>
        <w:t>ż</w:t>
      </w:r>
      <w:r w:rsidRPr="00FD604B">
        <w:rPr>
          <w:sz w:val="20"/>
          <w:szCs w:val="20"/>
          <w:highlight w:val="yellow"/>
          <w:lang w:eastAsia="en-US"/>
        </w:rPr>
        <w:t>ycia os</w:t>
      </w:r>
      <w:r w:rsidRPr="00FD604B">
        <w:rPr>
          <w:sz w:val="20"/>
          <w:szCs w:val="20"/>
          <w:highlight w:val="yellow"/>
          <w:lang w:eastAsia="en-US"/>
        </w:rPr>
        <w:t>ó</w:t>
      </w:r>
      <w:r w:rsidRPr="00FD604B">
        <w:rPr>
          <w:sz w:val="20"/>
          <w:szCs w:val="20"/>
          <w:highlight w:val="yellow"/>
          <w:lang w:eastAsia="en-US"/>
        </w:rPr>
        <w:t>b bior</w:t>
      </w:r>
      <w:r w:rsidRPr="00FD604B">
        <w:rPr>
          <w:sz w:val="20"/>
          <w:szCs w:val="20"/>
          <w:highlight w:val="yellow"/>
          <w:lang w:eastAsia="en-US"/>
        </w:rPr>
        <w:t>ą</w:t>
      </w:r>
      <w:r w:rsidRPr="00FD604B">
        <w:rPr>
          <w:sz w:val="20"/>
          <w:szCs w:val="20"/>
          <w:highlight w:val="yellow"/>
          <w:lang w:eastAsia="en-US"/>
        </w:rPr>
        <w:t>cych udzia</w:t>
      </w:r>
      <w:r w:rsidRPr="00FD604B">
        <w:rPr>
          <w:sz w:val="20"/>
          <w:szCs w:val="20"/>
          <w:highlight w:val="yellow"/>
          <w:lang w:eastAsia="en-US"/>
        </w:rPr>
        <w:t>ł</w:t>
      </w:r>
      <w:r w:rsidRPr="00FD604B">
        <w:rPr>
          <w:sz w:val="20"/>
          <w:szCs w:val="20"/>
          <w:highlight w:val="yellow"/>
          <w:lang w:eastAsia="en-US"/>
        </w:rPr>
        <w:t xml:space="preserve"> w realizacji umowy zar</w:t>
      </w:r>
      <w:r w:rsidRPr="00FD604B">
        <w:rPr>
          <w:sz w:val="20"/>
          <w:szCs w:val="20"/>
          <w:highlight w:val="yellow"/>
          <w:lang w:eastAsia="en-US"/>
        </w:rPr>
        <w:t>ó</w:t>
      </w:r>
      <w:r w:rsidRPr="00FD604B">
        <w:rPr>
          <w:sz w:val="20"/>
          <w:szCs w:val="20"/>
          <w:highlight w:val="yellow"/>
          <w:lang w:eastAsia="en-US"/>
        </w:rPr>
        <w:t>wno po stronie Wykonawcy, Zamawiaj</w:t>
      </w:r>
      <w:r w:rsidRPr="00FD604B">
        <w:rPr>
          <w:sz w:val="20"/>
          <w:szCs w:val="20"/>
          <w:highlight w:val="yellow"/>
          <w:lang w:eastAsia="en-US"/>
        </w:rPr>
        <w:t>ą</w:t>
      </w:r>
      <w:r w:rsidRPr="00FD604B">
        <w:rPr>
          <w:sz w:val="20"/>
          <w:szCs w:val="20"/>
          <w:highlight w:val="yellow"/>
          <w:lang w:eastAsia="en-US"/>
        </w:rPr>
        <w:t>cego lub uczestnik</w:t>
      </w:r>
      <w:r w:rsidRPr="00FD604B">
        <w:rPr>
          <w:sz w:val="20"/>
          <w:szCs w:val="20"/>
          <w:highlight w:val="yellow"/>
          <w:lang w:eastAsia="en-US"/>
        </w:rPr>
        <w:t>ó</w:t>
      </w:r>
      <w:r w:rsidRPr="00FD604B">
        <w:rPr>
          <w:sz w:val="20"/>
          <w:szCs w:val="20"/>
          <w:highlight w:val="yellow"/>
          <w:lang w:eastAsia="en-US"/>
        </w:rPr>
        <w:t>w szkole</w:t>
      </w:r>
      <w:r w:rsidRPr="00FD604B">
        <w:rPr>
          <w:sz w:val="20"/>
          <w:szCs w:val="20"/>
          <w:highlight w:val="yellow"/>
          <w:lang w:eastAsia="en-US"/>
        </w:rPr>
        <w:t>ń</w:t>
      </w:r>
      <w:r w:rsidRPr="00FD604B">
        <w:rPr>
          <w:sz w:val="20"/>
          <w:szCs w:val="20"/>
          <w:highlight w:val="yellow"/>
          <w:lang w:eastAsia="en-US"/>
        </w:rPr>
        <w:t>, powoduj</w:t>
      </w:r>
      <w:r w:rsidRPr="00FD604B">
        <w:rPr>
          <w:sz w:val="20"/>
          <w:szCs w:val="20"/>
          <w:highlight w:val="yellow"/>
          <w:lang w:eastAsia="en-US"/>
        </w:rPr>
        <w:t>ą</w:t>
      </w:r>
      <w:r w:rsidRPr="00FD604B">
        <w:rPr>
          <w:sz w:val="20"/>
          <w:szCs w:val="20"/>
          <w:highlight w:val="yellow"/>
          <w:lang w:eastAsia="en-US"/>
        </w:rPr>
        <w:t xml:space="preserve">cych </w:t>
      </w:r>
      <w:r w:rsidRPr="00FD604B">
        <w:rPr>
          <w:sz w:val="20"/>
          <w:szCs w:val="20"/>
          <w:highlight w:val="yellow"/>
          <w:lang w:eastAsia="en-US"/>
        </w:rPr>
        <w:t>ż</w:t>
      </w:r>
      <w:r w:rsidRPr="00FD604B">
        <w:rPr>
          <w:sz w:val="20"/>
          <w:szCs w:val="20"/>
          <w:highlight w:val="yellow"/>
          <w:lang w:eastAsia="en-US"/>
        </w:rPr>
        <w:t>e z innych powod</w:t>
      </w:r>
      <w:r w:rsidRPr="00FD604B">
        <w:rPr>
          <w:sz w:val="20"/>
          <w:szCs w:val="20"/>
          <w:highlight w:val="yellow"/>
          <w:lang w:eastAsia="en-US"/>
        </w:rPr>
        <w:t>ó</w:t>
      </w:r>
      <w:r w:rsidRPr="00FD604B">
        <w:rPr>
          <w:sz w:val="20"/>
          <w:szCs w:val="20"/>
          <w:highlight w:val="yellow"/>
          <w:lang w:eastAsia="en-US"/>
        </w:rPr>
        <w:t>w umowa nie powinna by</w:t>
      </w:r>
      <w:r w:rsidRPr="00FD604B">
        <w:rPr>
          <w:sz w:val="20"/>
          <w:szCs w:val="20"/>
          <w:highlight w:val="yellow"/>
          <w:lang w:eastAsia="en-US"/>
        </w:rPr>
        <w:t>ć</w:t>
      </w:r>
      <w:r w:rsidRPr="00FD604B">
        <w:rPr>
          <w:sz w:val="20"/>
          <w:szCs w:val="20"/>
          <w:highlight w:val="yellow"/>
          <w:lang w:eastAsia="en-US"/>
        </w:rPr>
        <w:t xml:space="preserve"> realizowana w spos</w:t>
      </w:r>
      <w:r w:rsidRPr="00FD604B">
        <w:rPr>
          <w:sz w:val="20"/>
          <w:szCs w:val="20"/>
          <w:highlight w:val="yellow"/>
          <w:lang w:eastAsia="en-US"/>
        </w:rPr>
        <w:t>ó</w:t>
      </w:r>
      <w:r w:rsidRPr="00FD604B">
        <w:rPr>
          <w:sz w:val="20"/>
          <w:szCs w:val="20"/>
          <w:highlight w:val="yellow"/>
          <w:lang w:eastAsia="en-US"/>
        </w:rPr>
        <w:t>b pierwotnie przyj</w:t>
      </w:r>
      <w:r w:rsidRPr="00FD604B">
        <w:rPr>
          <w:sz w:val="20"/>
          <w:szCs w:val="20"/>
          <w:highlight w:val="yellow"/>
          <w:lang w:eastAsia="en-US"/>
        </w:rPr>
        <w:t>ę</w:t>
      </w:r>
      <w:r w:rsidRPr="00FD604B">
        <w:rPr>
          <w:sz w:val="20"/>
          <w:szCs w:val="20"/>
          <w:highlight w:val="yellow"/>
          <w:lang w:eastAsia="en-US"/>
        </w:rPr>
        <w:t>ty lub jej realizacja mo</w:t>
      </w:r>
      <w:r w:rsidRPr="00FD604B">
        <w:rPr>
          <w:sz w:val="20"/>
          <w:szCs w:val="20"/>
          <w:highlight w:val="yellow"/>
          <w:lang w:eastAsia="en-US"/>
        </w:rPr>
        <w:t>ż</w:t>
      </w:r>
      <w:r w:rsidRPr="00FD604B">
        <w:rPr>
          <w:sz w:val="20"/>
          <w:szCs w:val="20"/>
          <w:highlight w:val="yellow"/>
          <w:lang w:eastAsia="en-US"/>
        </w:rPr>
        <w:t>e powodowa</w:t>
      </w:r>
      <w:r w:rsidRPr="00FD604B">
        <w:rPr>
          <w:sz w:val="20"/>
          <w:szCs w:val="20"/>
          <w:highlight w:val="yellow"/>
          <w:lang w:eastAsia="en-US"/>
        </w:rPr>
        <w:t>ć</w:t>
      </w:r>
      <w:r w:rsidRPr="00FD604B">
        <w:rPr>
          <w:sz w:val="20"/>
          <w:szCs w:val="20"/>
          <w:highlight w:val="yellow"/>
          <w:lang w:eastAsia="en-US"/>
        </w:rPr>
        <w:t xml:space="preserve"> nadmierne ryzyko </w:t>
      </w:r>
      <w:r w:rsidRPr="00FD604B">
        <w:rPr>
          <w:sz w:val="20"/>
          <w:szCs w:val="20"/>
          <w:highlight w:val="yellow"/>
          <w:lang w:eastAsia="en-US"/>
        </w:rPr>
        <w:t>–</w:t>
      </w:r>
      <w:r w:rsidRPr="00FD604B">
        <w:rPr>
          <w:sz w:val="20"/>
          <w:szCs w:val="20"/>
          <w:highlight w:val="yellow"/>
          <w:lang w:eastAsia="en-US"/>
        </w:rPr>
        <w:t xml:space="preserve"> poprzez wprowa</w:t>
      </w:r>
      <w:bookmarkStart w:id="2" w:name="_GoBack"/>
      <w:bookmarkEnd w:id="2"/>
      <w:r w:rsidRPr="00FD604B">
        <w:rPr>
          <w:sz w:val="20"/>
          <w:szCs w:val="20"/>
          <w:highlight w:val="yellow"/>
          <w:lang w:eastAsia="en-US"/>
        </w:rPr>
        <w:t>dzenie zmian do sposobu realizacji umowy wymaganych zaistnia</w:t>
      </w:r>
      <w:r w:rsidRPr="00FD604B">
        <w:rPr>
          <w:sz w:val="20"/>
          <w:szCs w:val="20"/>
          <w:highlight w:val="yellow"/>
          <w:lang w:eastAsia="en-US"/>
        </w:rPr>
        <w:t>ł</w:t>
      </w:r>
      <w:r w:rsidRPr="00FD604B">
        <w:rPr>
          <w:sz w:val="20"/>
          <w:szCs w:val="20"/>
          <w:highlight w:val="yellow"/>
          <w:lang w:eastAsia="en-US"/>
        </w:rPr>
        <w:t>ymi okoliczno</w:t>
      </w:r>
      <w:r w:rsidRPr="00FD604B">
        <w:rPr>
          <w:sz w:val="20"/>
          <w:szCs w:val="20"/>
          <w:highlight w:val="yellow"/>
          <w:lang w:eastAsia="en-US"/>
        </w:rPr>
        <w:t>ś</w:t>
      </w:r>
      <w:r w:rsidRPr="00FD604B">
        <w:rPr>
          <w:sz w:val="20"/>
          <w:szCs w:val="20"/>
          <w:highlight w:val="yellow"/>
          <w:lang w:eastAsia="en-US"/>
        </w:rPr>
        <w:t>ciami i im odpowiadaj</w:t>
      </w:r>
      <w:r w:rsidRPr="00FD604B">
        <w:rPr>
          <w:sz w:val="20"/>
          <w:szCs w:val="20"/>
          <w:highlight w:val="yellow"/>
          <w:lang w:eastAsia="en-US"/>
        </w:rPr>
        <w:t>ą</w:t>
      </w:r>
      <w:r w:rsidRPr="00FD604B">
        <w:rPr>
          <w:sz w:val="20"/>
          <w:szCs w:val="20"/>
          <w:highlight w:val="yellow"/>
          <w:lang w:eastAsia="en-US"/>
        </w:rPr>
        <w:t>cymi;</w:t>
      </w:r>
    </w:p>
    <w:p w:rsidR="006269AC" w:rsidRDefault="006269AC" w:rsidP="006E187A">
      <w:pPr>
        <w:numPr>
          <w:ilvl w:val="0"/>
          <w:numId w:val="13"/>
        </w:numPr>
        <w:spacing w:before="120" w:after="120" w:line="240" w:lineRule="auto"/>
        <w:ind w:left="284" w:right="-2" w:hanging="284"/>
        <w:jc w:val="both"/>
        <w:rPr>
          <w:sz w:val="20"/>
          <w:szCs w:val="20"/>
          <w:lang w:eastAsia="en-US"/>
        </w:rPr>
      </w:pPr>
      <w:r w:rsidRPr="004823E3">
        <w:rPr>
          <w:sz w:val="20"/>
          <w:szCs w:val="20"/>
          <w:lang w:eastAsia="en-US"/>
        </w:rPr>
        <w:t>Zmiany w zakresie sk</w:t>
      </w:r>
      <w:r w:rsidRPr="004823E3">
        <w:rPr>
          <w:sz w:val="20"/>
          <w:szCs w:val="20"/>
          <w:lang w:eastAsia="en-US"/>
        </w:rPr>
        <w:t>ł</w:t>
      </w:r>
      <w:r w:rsidRPr="004823E3">
        <w:rPr>
          <w:sz w:val="20"/>
          <w:szCs w:val="20"/>
          <w:lang w:eastAsia="en-US"/>
        </w:rPr>
        <w:t>adu kadry trenerskiej w stosunku do kadry uj</w:t>
      </w:r>
      <w:r w:rsidRPr="004823E3">
        <w:rPr>
          <w:sz w:val="20"/>
          <w:szCs w:val="20"/>
          <w:lang w:eastAsia="en-US"/>
        </w:rPr>
        <w:t>ę</w:t>
      </w:r>
      <w:r w:rsidRPr="004823E3">
        <w:rPr>
          <w:sz w:val="20"/>
          <w:szCs w:val="20"/>
          <w:lang w:eastAsia="en-US"/>
        </w:rPr>
        <w:t xml:space="preserve">tej w </w:t>
      </w:r>
      <w:r w:rsidRPr="004823E3">
        <w:rPr>
          <w:sz w:val="20"/>
          <w:szCs w:val="20"/>
          <w:lang w:eastAsia="en-US"/>
        </w:rPr>
        <w:t>„</w:t>
      </w:r>
      <w:r w:rsidRPr="004823E3">
        <w:rPr>
          <w:sz w:val="20"/>
          <w:szCs w:val="20"/>
          <w:lang w:eastAsia="en-US"/>
        </w:rPr>
        <w:t>Wiedza i do</w:t>
      </w:r>
      <w:r w:rsidRPr="004823E3">
        <w:rPr>
          <w:sz w:val="20"/>
          <w:szCs w:val="20"/>
          <w:lang w:eastAsia="en-US"/>
        </w:rPr>
        <w:t>ś</w:t>
      </w:r>
      <w:r w:rsidRPr="004823E3">
        <w:rPr>
          <w:sz w:val="20"/>
          <w:szCs w:val="20"/>
          <w:lang w:eastAsia="en-US"/>
        </w:rPr>
        <w:t>wiadczenie kadry trenerskiej, kt</w:t>
      </w:r>
      <w:r w:rsidRPr="004823E3">
        <w:rPr>
          <w:sz w:val="20"/>
          <w:szCs w:val="20"/>
          <w:lang w:eastAsia="en-US"/>
        </w:rPr>
        <w:t>ó</w:t>
      </w:r>
      <w:r w:rsidRPr="004823E3">
        <w:rPr>
          <w:sz w:val="20"/>
          <w:szCs w:val="20"/>
          <w:lang w:eastAsia="en-US"/>
        </w:rPr>
        <w:t>ra b</w:t>
      </w:r>
      <w:r w:rsidRPr="004823E3">
        <w:rPr>
          <w:sz w:val="20"/>
          <w:szCs w:val="20"/>
          <w:lang w:eastAsia="en-US"/>
        </w:rPr>
        <w:t>ę</w:t>
      </w:r>
      <w:r w:rsidRPr="004823E3">
        <w:rPr>
          <w:sz w:val="20"/>
          <w:szCs w:val="20"/>
          <w:lang w:eastAsia="en-US"/>
        </w:rPr>
        <w:t>dzie uczestniczy</w:t>
      </w:r>
      <w:r w:rsidRPr="004823E3">
        <w:rPr>
          <w:sz w:val="20"/>
          <w:szCs w:val="20"/>
          <w:lang w:eastAsia="en-US"/>
        </w:rPr>
        <w:t>ł</w:t>
      </w:r>
      <w:r w:rsidRPr="004823E3">
        <w:rPr>
          <w:sz w:val="20"/>
          <w:szCs w:val="20"/>
          <w:lang w:eastAsia="en-US"/>
        </w:rPr>
        <w:t>a w realizacji zam</w:t>
      </w:r>
      <w:r w:rsidRPr="004823E3">
        <w:rPr>
          <w:sz w:val="20"/>
          <w:szCs w:val="20"/>
          <w:lang w:eastAsia="en-US"/>
        </w:rPr>
        <w:t>ó</w:t>
      </w:r>
      <w:r w:rsidRPr="004823E3">
        <w:rPr>
          <w:sz w:val="20"/>
          <w:szCs w:val="20"/>
          <w:lang w:eastAsia="en-US"/>
        </w:rPr>
        <w:t>wienia</w:t>
      </w:r>
      <w:r w:rsidRPr="004823E3">
        <w:rPr>
          <w:sz w:val="20"/>
          <w:szCs w:val="20"/>
          <w:lang w:eastAsia="en-US"/>
        </w:rPr>
        <w:t>”</w:t>
      </w:r>
      <w:r w:rsidRPr="004823E3">
        <w:rPr>
          <w:sz w:val="20"/>
          <w:szCs w:val="20"/>
          <w:lang w:eastAsia="en-US"/>
        </w:rPr>
        <w:t xml:space="preserve"> </w:t>
      </w:r>
      <w:r w:rsidRPr="000F6B40">
        <w:rPr>
          <w:sz w:val="20"/>
          <w:szCs w:val="20"/>
        </w:rPr>
        <w:t>–</w:t>
      </w:r>
      <w:r w:rsidRPr="004823E3">
        <w:rPr>
          <w:sz w:val="20"/>
          <w:szCs w:val="20"/>
          <w:lang w:eastAsia="en-US"/>
        </w:rPr>
        <w:t xml:space="preserve"> za</w:t>
      </w:r>
      <w:r w:rsidRPr="004823E3">
        <w:rPr>
          <w:sz w:val="20"/>
          <w:szCs w:val="20"/>
          <w:lang w:eastAsia="en-US"/>
        </w:rPr>
        <w:t>łą</w:t>
      </w:r>
      <w:r w:rsidRPr="004823E3">
        <w:rPr>
          <w:sz w:val="20"/>
          <w:szCs w:val="20"/>
          <w:lang w:eastAsia="en-US"/>
        </w:rPr>
        <w:t>cznik nr 2 do umowy, w tym rozszerzenie sk</w:t>
      </w:r>
      <w:r w:rsidRPr="004823E3">
        <w:rPr>
          <w:sz w:val="20"/>
          <w:szCs w:val="20"/>
          <w:lang w:eastAsia="en-US"/>
        </w:rPr>
        <w:t>ł</w:t>
      </w:r>
      <w:r w:rsidRPr="004823E3">
        <w:rPr>
          <w:sz w:val="20"/>
          <w:szCs w:val="20"/>
          <w:lang w:eastAsia="en-US"/>
        </w:rPr>
        <w:t>adu o dodatkowych trener</w:t>
      </w:r>
      <w:r w:rsidRPr="004823E3">
        <w:rPr>
          <w:sz w:val="20"/>
          <w:szCs w:val="20"/>
          <w:lang w:eastAsia="en-US"/>
        </w:rPr>
        <w:t>ó</w:t>
      </w:r>
      <w:r w:rsidRPr="004823E3">
        <w:rPr>
          <w:sz w:val="20"/>
          <w:szCs w:val="20"/>
          <w:lang w:eastAsia="en-US"/>
        </w:rPr>
        <w:t>w, s</w:t>
      </w:r>
      <w:r w:rsidRPr="004823E3">
        <w:rPr>
          <w:sz w:val="20"/>
          <w:szCs w:val="20"/>
          <w:lang w:eastAsia="en-US"/>
        </w:rPr>
        <w:t>ą</w:t>
      </w:r>
      <w:r w:rsidRPr="004823E3">
        <w:rPr>
          <w:sz w:val="20"/>
          <w:szCs w:val="20"/>
          <w:lang w:eastAsia="en-US"/>
        </w:rPr>
        <w:t xml:space="preserve"> dopuszczalne,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ż</w:t>
      </w:r>
      <w:r w:rsidRPr="004823E3">
        <w:rPr>
          <w:sz w:val="20"/>
          <w:szCs w:val="20"/>
          <w:lang w:eastAsia="en-US"/>
        </w:rPr>
        <w:t>e tego typu zmiany podlegaj</w:t>
      </w:r>
      <w:r w:rsidRPr="004823E3">
        <w:rPr>
          <w:sz w:val="20"/>
          <w:szCs w:val="20"/>
          <w:lang w:eastAsia="en-US"/>
        </w:rPr>
        <w:t>ą</w:t>
      </w:r>
      <w:r w:rsidRPr="004823E3">
        <w:rPr>
          <w:sz w:val="20"/>
          <w:szCs w:val="20"/>
          <w:lang w:eastAsia="en-US"/>
        </w:rPr>
        <w:t xml:space="preserve"> pisemnej akceptacji Zamawiaj</w:t>
      </w:r>
      <w:r w:rsidRPr="004823E3">
        <w:rPr>
          <w:sz w:val="20"/>
          <w:szCs w:val="20"/>
          <w:lang w:eastAsia="en-US"/>
        </w:rPr>
        <w:t>ą</w:t>
      </w:r>
      <w:r w:rsidRPr="004823E3">
        <w:rPr>
          <w:sz w:val="20"/>
          <w:szCs w:val="20"/>
          <w:lang w:eastAsia="en-US"/>
        </w:rPr>
        <w:t>cego. Osoby, o kt</w:t>
      </w:r>
      <w:r w:rsidRPr="004823E3">
        <w:rPr>
          <w:sz w:val="20"/>
          <w:szCs w:val="20"/>
          <w:lang w:eastAsia="en-US"/>
        </w:rPr>
        <w:t>ó</w:t>
      </w:r>
      <w:r w:rsidRPr="004823E3">
        <w:rPr>
          <w:sz w:val="20"/>
          <w:szCs w:val="20"/>
          <w:lang w:eastAsia="en-US"/>
        </w:rPr>
        <w:t>re dokument zosta</w:t>
      </w:r>
      <w:r w:rsidRPr="004823E3">
        <w:rPr>
          <w:sz w:val="20"/>
          <w:szCs w:val="20"/>
          <w:lang w:eastAsia="en-US"/>
        </w:rPr>
        <w:t>ł</w:t>
      </w:r>
      <w:r w:rsidRPr="004823E3">
        <w:rPr>
          <w:sz w:val="20"/>
          <w:szCs w:val="20"/>
          <w:lang w:eastAsia="en-US"/>
        </w:rPr>
        <w:t xml:space="preserve"> rozszerzony, oraz osoby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pozostaj</w:t>
      </w:r>
      <w:r w:rsidRPr="004823E3">
        <w:rPr>
          <w:sz w:val="20"/>
          <w:szCs w:val="20"/>
          <w:lang w:eastAsia="en-US"/>
        </w:rPr>
        <w:t>ą</w:t>
      </w:r>
      <w:r w:rsidRPr="004823E3">
        <w:rPr>
          <w:sz w:val="20"/>
          <w:szCs w:val="20"/>
          <w:lang w:eastAsia="en-US"/>
        </w:rPr>
        <w:t>cych w niedyspozycji trener</w:t>
      </w:r>
      <w:r w:rsidRPr="004823E3">
        <w:rPr>
          <w:sz w:val="20"/>
          <w:szCs w:val="20"/>
          <w:lang w:eastAsia="en-US"/>
        </w:rPr>
        <w:t>ó</w:t>
      </w:r>
      <w:r w:rsidRPr="004823E3">
        <w:rPr>
          <w:sz w:val="20"/>
          <w:szCs w:val="20"/>
          <w:lang w:eastAsia="en-US"/>
        </w:rPr>
        <w:t>w, musz</w:t>
      </w:r>
      <w:r w:rsidRPr="004823E3">
        <w:rPr>
          <w:sz w:val="20"/>
          <w:szCs w:val="20"/>
          <w:lang w:eastAsia="en-US"/>
        </w:rPr>
        <w:t>ą</w:t>
      </w:r>
      <w:r w:rsidRPr="004823E3">
        <w:rPr>
          <w:sz w:val="20"/>
          <w:szCs w:val="20"/>
          <w:lang w:eastAsia="en-US"/>
        </w:rPr>
        <w:t xml:space="preserve"> spe</w:t>
      </w:r>
      <w:r w:rsidRPr="004823E3">
        <w:rPr>
          <w:sz w:val="20"/>
          <w:szCs w:val="20"/>
          <w:lang w:eastAsia="en-US"/>
        </w:rPr>
        <w:t>ł</w:t>
      </w:r>
      <w:r w:rsidRPr="004823E3">
        <w:rPr>
          <w:sz w:val="20"/>
          <w:szCs w:val="20"/>
          <w:lang w:eastAsia="en-US"/>
        </w:rPr>
        <w:t>nia</w:t>
      </w:r>
      <w:r w:rsidRPr="004823E3">
        <w:rPr>
          <w:sz w:val="20"/>
          <w:szCs w:val="20"/>
          <w:lang w:eastAsia="en-US"/>
        </w:rPr>
        <w:t>ć</w:t>
      </w:r>
      <w:r w:rsidRPr="004823E3">
        <w:rPr>
          <w:sz w:val="20"/>
          <w:szCs w:val="20"/>
          <w:lang w:eastAsia="en-US"/>
        </w:rPr>
        <w:t xml:space="preserve"> co najmniej analogiczne wymagania i posiada</w:t>
      </w:r>
      <w:r w:rsidRPr="004823E3">
        <w:rPr>
          <w:sz w:val="20"/>
          <w:szCs w:val="20"/>
          <w:lang w:eastAsia="en-US"/>
        </w:rPr>
        <w:t>ć</w:t>
      </w:r>
      <w:r w:rsidRPr="004823E3">
        <w:rPr>
          <w:sz w:val="20"/>
          <w:szCs w:val="20"/>
          <w:lang w:eastAsia="en-US"/>
        </w:rPr>
        <w:t xml:space="preserve"> co najmniej takie samo do</w:t>
      </w:r>
      <w:r w:rsidRPr="004823E3">
        <w:rPr>
          <w:sz w:val="20"/>
          <w:szCs w:val="20"/>
          <w:lang w:eastAsia="en-US"/>
        </w:rPr>
        <w:t>ś</w:t>
      </w:r>
      <w:r w:rsidRPr="004823E3">
        <w:rPr>
          <w:sz w:val="20"/>
          <w:szCs w:val="20"/>
          <w:lang w:eastAsia="en-US"/>
        </w:rPr>
        <w:t>wiadczenie jak osoby zast</w:t>
      </w:r>
      <w:r w:rsidRPr="004823E3">
        <w:rPr>
          <w:sz w:val="20"/>
          <w:szCs w:val="20"/>
          <w:lang w:eastAsia="en-US"/>
        </w:rPr>
        <w:t>ę</w:t>
      </w:r>
      <w:r w:rsidRPr="004823E3">
        <w:rPr>
          <w:sz w:val="20"/>
          <w:szCs w:val="20"/>
          <w:lang w:eastAsia="en-US"/>
        </w:rPr>
        <w:t>powane (tj. wszelkie wymagania okre</w:t>
      </w:r>
      <w:r w:rsidRPr="004823E3">
        <w:rPr>
          <w:sz w:val="20"/>
          <w:szCs w:val="20"/>
          <w:lang w:eastAsia="en-US"/>
        </w:rPr>
        <w:t>ś</w:t>
      </w:r>
      <w:r w:rsidRPr="004823E3">
        <w:rPr>
          <w:sz w:val="20"/>
          <w:szCs w:val="20"/>
          <w:lang w:eastAsia="en-US"/>
        </w:rPr>
        <w:t>lone dla danych trener</w:t>
      </w:r>
      <w:r w:rsidRPr="004823E3">
        <w:rPr>
          <w:sz w:val="20"/>
          <w:szCs w:val="20"/>
          <w:lang w:eastAsia="en-US"/>
        </w:rPr>
        <w:t>ó</w:t>
      </w:r>
      <w:r w:rsidRPr="004823E3">
        <w:rPr>
          <w:sz w:val="20"/>
          <w:szCs w:val="20"/>
          <w:lang w:eastAsia="en-US"/>
        </w:rPr>
        <w:t>w w Og</w:t>
      </w:r>
      <w:r w:rsidRPr="004823E3">
        <w:rPr>
          <w:sz w:val="20"/>
          <w:szCs w:val="20"/>
          <w:lang w:eastAsia="en-US"/>
        </w:rPr>
        <w:t>ł</w:t>
      </w:r>
      <w:r w:rsidRPr="004823E3">
        <w:rPr>
          <w:sz w:val="20"/>
          <w:szCs w:val="20"/>
          <w:lang w:eastAsia="en-US"/>
        </w:rPr>
        <w:t>oszeniu o zam</w:t>
      </w:r>
      <w:r w:rsidRPr="004823E3">
        <w:rPr>
          <w:sz w:val="20"/>
          <w:szCs w:val="20"/>
          <w:lang w:eastAsia="en-US"/>
        </w:rPr>
        <w:t>ó</w:t>
      </w:r>
      <w:r w:rsidRPr="004823E3">
        <w:rPr>
          <w:sz w:val="20"/>
          <w:szCs w:val="20"/>
          <w:lang w:eastAsia="en-US"/>
        </w:rPr>
        <w:t>wieniu oraz co najmniej takie samo do</w:t>
      </w:r>
      <w:r w:rsidRPr="004823E3">
        <w:rPr>
          <w:sz w:val="20"/>
          <w:szCs w:val="20"/>
          <w:lang w:eastAsia="en-US"/>
        </w:rPr>
        <w:t>ś</w:t>
      </w:r>
      <w:r w:rsidRPr="004823E3">
        <w:rPr>
          <w:sz w:val="20"/>
          <w:szCs w:val="20"/>
          <w:lang w:eastAsia="en-US"/>
        </w:rPr>
        <w:t>wiadczenie).</w:t>
      </w:r>
    </w:p>
    <w:p w:rsidR="006269AC" w:rsidRDefault="006269AC" w:rsidP="006E187A">
      <w:pPr>
        <w:pStyle w:val="BodyTextIndent3"/>
        <w:numPr>
          <w:ilvl w:val="0"/>
          <w:numId w:val="13"/>
        </w:numPr>
        <w:suppressAutoHyphens w:val="0"/>
        <w:snapToGrid w:val="0"/>
        <w:ind w:left="284" w:hanging="284"/>
        <w:jc w:val="both"/>
        <w:rPr>
          <w:rFonts w:ascii="Calibri" w:hAnsi="Calibri" w:cs="Calibri"/>
          <w:sz w:val="20"/>
          <w:szCs w:val="20"/>
        </w:rPr>
      </w:pPr>
      <w:r w:rsidRPr="00740090">
        <w:rPr>
          <w:rFonts w:ascii="Calibri" w:hAnsi="Calibri" w:cs="Calibri"/>
          <w:sz w:val="20"/>
          <w:szCs w:val="20"/>
        </w:rPr>
        <w:t>Strona występująca o zmianę postanowień niniejszej umowy zobowiązana jest do udokumentowania zaistnienia okoliczności, o których mowa w ust. 1. Wniosek o zmianę postanowień niniejszej umowy musi być wyrażony na piśmie.</w:t>
      </w:r>
    </w:p>
    <w:p w:rsidR="006269AC" w:rsidRPr="00740090" w:rsidRDefault="006269AC" w:rsidP="006E187A">
      <w:pPr>
        <w:pStyle w:val="BodyTextIndent3"/>
        <w:numPr>
          <w:ilvl w:val="0"/>
          <w:numId w:val="13"/>
        </w:numPr>
        <w:suppressAutoHyphens w:val="0"/>
        <w:snapToGrid w:val="0"/>
        <w:ind w:left="284" w:hanging="284"/>
        <w:jc w:val="both"/>
        <w:rPr>
          <w:rFonts w:ascii="Calibri" w:hAnsi="Calibri" w:cs="Calibri"/>
          <w:sz w:val="20"/>
          <w:szCs w:val="20"/>
        </w:rPr>
      </w:pPr>
      <w:r>
        <w:rPr>
          <w:rFonts w:ascii="Calibri" w:hAnsi="Calibri" w:cs="Calibri"/>
          <w:sz w:val="20"/>
          <w:szCs w:val="20"/>
        </w:rPr>
        <w:t>Zmiany związane ze zmianą adresów Stron i danych kontaktowych określonych w § 13 umowy nie wymagają pisemnego aneksu, z tym że zostaną drugiej Stronie zakomunikowane na piśmie przez Stronę, której zmiana dotyczy.</w:t>
      </w:r>
    </w:p>
    <w:p w:rsidR="006269AC" w:rsidRDefault="006269AC" w:rsidP="006E187A">
      <w:pPr>
        <w:spacing w:before="240" w:after="0" w:line="240" w:lineRule="auto"/>
        <w:jc w:val="center"/>
        <w:rPr>
          <w:b/>
          <w:sz w:val="28"/>
          <w:szCs w:val="28"/>
          <w:lang w:eastAsia="en-US"/>
        </w:rPr>
      </w:pPr>
      <w:r w:rsidRPr="004823E3">
        <w:rPr>
          <w:b/>
          <w:sz w:val="28"/>
          <w:szCs w:val="28"/>
          <w:lang w:eastAsia="en-US"/>
        </w:rPr>
        <w:t>§</w:t>
      </w:r>
      <w:r>
        <w:rPr>
          <w:b/>
          <w:sz w:val="28"/>
          <w:szCs w:val="28"/>
          <w:lang w:eastAsia="en-US"/>
        </w:rPr>
        <w:t xml:space="preserve"> </w:t>
      </w:r>
      <w:r w:rsidRPr="004823E3">
        <w:rPr>
          <w:b/>
          <w:sz w:val="28"/>
          <w:szCs w:val="28"/>
          <w:lang w:eastAsia="en-US"/>
        </w:rPr>
        <w:t>13</w:t>
      </w:r>
    </w:p>
    <w:p w:rsidR="006269AC" w:rsidRDefault="006269AC" w:rsidP="006E187A">
      <w:pPr>
        <w:spacing w:after="240" w:line="240" w:lineRule="auto"/>
        <w:jc w:val="center"/>
        <w:rPr>
          <w:sz w:val="28"/>
          <w:szCs w:val="28"/>
          <w:lang w:eastAsia="en-US"/>
        </w:rPr>
      </w:pPr>
      <w:r w:rsidRPr="004823E3">
        <w:rPr>
          <w:sz w:val="28"/>
          <w:szCs w:val="28"/>
          <w:lang w:eastAsia="en-US"/>
        </w:rPr>
        <w:t>Osoby upowa</w:t>
      </w:r>
      <w:r w:rsidRPr="004823E3">
        <w:rPr>
          <w:sz w:val="28"/>
          <w:szCs w:val="28"/>
          <w:lang w:eastAsia="en-US"/>
        </w:rPr>
        <w:t>ż</w:t>
      </w:r>
      <w:r w:rsidRPr="004823E3">
        <w:rPr>
          <w:sz w:val="28"/>
          <w:szCs w:val="28"/>
          <w:lang w:eastAsia="en-US"/>
        </w:rPr>
        <w:t>nione /Komunikacja w ramach realizacji umowy</w:t>
      </w:r>
    </w:p>
    <w:p w:rsidR="006269AC" w:rsidRPr="00D77A86" w:rsidRDefault="006269AC"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Zamawiaj</w:t>
      </w:r>
      <w:r w:rsidRPr="004823E3">
        <w:rPr>
          <w:kern w:val="3"/>
          <w:sz w:val="20"/>
          <w:szCs w:val="20"/>
          <w:lang w:eastAsia="zh-CN"/>
        </w:rPr>
        <w:t>ą</w:t>
      </w:r>
      <w:r w:rsidRPr="004823E3">
        <w:rPr>
          <w:kern w:val="3"/>
          <w:sz w:val="20"/>
          <w:szCs w:val="20"/>
          <w:lang w:eastAsia="zh-CN"/>
        </w:rPr>
        <w:t>cego do wsp</w:t>
      </w:r>
      <w:r w:rsidRPr="004823E3">
        <w:rPr>
          <w:kern w:val="3"/>
          <w:sz w:val="20"/>
          <w:szCs w:val="20"/>
          <w:lang w:eastAsia="zh-CN"/>
        </w:rPr>
        <w:t>ół</w:t>
      </w:r>
      <w:r w:rsidRPr="004823E3">
        <w:rPr>
          <w:kern w:val="3"/>
          <w:sz w:val="20"/>
          <w:szCs w:val="20"/>
          <w:lang w:eastAsia="zh-CN"/>
        </w:rPr>
        <w:t>pracy z Wykonawc</w:t>
      </w:r>
      <w:r w:rsidRPr="004823E3">
        <w:rPr>
          <w:kern w:val="3"/>
          <w:sz w:val="20"/>
          <w:szCs w:val="20"/>
          <w:lang w:eastAsia="zh-CN"/>
        </w:rPr>
        <w:t>ą</w:t>
      </w:r>
      <w:r w:rsidRPr="004823E3">
        <w:rPr>
          <w:kern w:val="3"/>
          <w:sz w:val="20"/>
          <w:szCs w:val="20"/>
          <w:lang w:eastAsia="zh-CN"/>
        </w:rPr>
        <w:t xml:space="preserve">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w:t>
      </w:r>
    </w:p>
    <w:p w:rsidR="006269AC" w:rsidRPr="000879F6" w:rsidRDefault="006269AC" w:rsidP="006E187A">
      <w:pPr>
        <w:suppressAutoHyphens/>
        <w:autoSpaceDN w:val="0"/>
        <w:spacing w:before="120" w:after="120" w:line="240" w:lineRule="auto"/>
        <w:ind w:left="284" w:right="-2"/>
        <w:jc w:val="both"/>
        <w:outlineLvl w:val="0"/>
        <w:rPr>
          <w:kern w:val="3"/>
          <w:sz w:val="20"/>
          <w:szCs w:val="20"/>
          <w:lang w:val="en-US" w:eastAsia="zh-CN"/>
        </w:rPr>
      </w:pPr>
      <w:r w:rsidRPr="000879F6">
        <w:rPr>
          <w:kern w:val="3"/>
          <w:sz w:val="20"/>
          <w:szCs w:val="20"/>
          <w:lang w:val="en-US" w:eastAsia="zh-CN"/>
        </w:rPr>
        <w:t>Jaros</w:t>
      </w:r>
      <w:r w:rsidRPr="000879F6">
        <w:rPr>
          <w:kern w:val="3"/>
          <w:sz w:val="20"/>
          <w:szCs w:val="20"/>
          <w:lang w:val="en-US" w:eastAsia="zh-CN"/>
        </w:rPr>
        <w:t>ł</w:t>
      </w:r>
      <w:r w:rsidRPr="000879F6">
        <w:rPr>
          <w:kern w:val="3"/>
          <w:sz w:val="20"/>
          <w:szCs w:val="20"/>
          <w:lang w:val="en-US" w:eastAsia="zh-CN"/>
        </w:rPr>
        <w:t>aw Plichta</w:t>
      </w:r>
      <w:r w:rsidRPr="004823E3">
        <w:rPr>
          <w:kern w:val="3"/>
          <w:sz w:val="20"/>
          <w:szCs w:val="20"/>
          <w:lang w:val="fr-FR" w:eastAsia="zh-CN"/>
        </w:rPr>
        <w:t xml:space="preserve"> tel.: 12 29374</w:t>
      </w:r>
      <w:r>
        <w:rPr>
          <w:kern w:val="3"/>
          <w:sz w:val="20"/>
          <w:szCs w:val="20"/>
          <w:lang w:val="fr-FR" w:eastAsia="zh-CN"/>
        </w:rPr>
        <w:t>63</w:t>
      </w:r>
      <w:r w:rsidRPr="004823E3">
        <w:rPr>
          <w:kern w:val="3"/>
          <w:sz w:val="20"/>
          <w:szCs w:val="20"/>
          <w:lang w:val="fr-FR" w:eastAsia="zh-CN"/>
        </w:rPr>
        <w:t xml:space="preserve"> e-mail: </w:t>
      </w:r>
      <w:r>
        <w:rPr>
          <w:kern w:val="3"/>
          <w:sz w:val="20"/>
          <w:szCs w:val="20"/>
          <w:lang w:val="fr-FR" w:eastAsia="zh-CN"/>
        </w:rPr>
        <w:t>jaroslaw.plichta.power</w:t>
      </w:r>
      <w:r w:rsidRPr="004823E3">
        <w:rPr>
          <w:kern w:val="3"/>
          <w:sz w:val="20"/>
          <w:szCs w:val="20"/>
          <w:lang w:val="fr-FR" w:eastAsia="zh-CN"/>
        </w:rPr>
        <w:t>@uek.krakow.pl</w:t>
      </w:r>
    </w:p>
    <w:p w:rsidR="006269AC" w:rsidRPr="00D77A86" w:rsidRDefault="006269AC"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Wykonawc</w:t>
      </w:r>
      <w:r w:rsidRPr="004823E3">
        <w:rPr>
          <w:kern w:val="3"/>
          <w:sz w:val="20"/>
          <w:szCs w:val="20"/>
          <w:lang w:eastAsia="zh-CN"/>
        </w:rPr>
        <w:t>ę</w:t>
      </w:r>
      <w:r w:rsidRPr="004823E3">
        <w:rPr>
          <w:kern w:val="3"/>
          <w:sz w:val="20"/>
          <w:szCs w:val="20"/>
          <w:lang w:eastAsia="zh-CN"/>
        </w:rPr>
        <w:t xml:space="preserve"> do wsp</w:t>
      </w:r>
      <w:r w:rsidRPr="004823E3">
        <w:rPr>
          <w:kern w:val="3"/>
          <w:sz w:val="20"/>
          <w:szCs w:val="20"/>
          <w:lang w:eastAsia="zh-CN"/>
        </w:rPr>
        <w:t>ół</w:t>
      </w:r>
      <w:r w:rsidRPr="004823E3">
        <w:rPr>
          <w:kern w:val="3"/>
          <w:sz w:val="20"/>
          <w:szCs w:val="20"/>
          <w:lang w:eastAsia="zh-CN"/>
        </w:rPr>
        <w:t>pracy z Zamawiaj</w:t>
      </w:r>
      <w:r w:rsidRPr="004823E3">
        <w:rPr>
          <w:kern w:val="3"/>
          <w:sz w:val="20"/>
          <w:szCs w:val="20"/>
          <w:lang w:eastAsia="zh-CN"/>
        </w:rPr>
        <w:t>ą</w:t>
      </w:r>
      <w:r w:rsidRPr="004823E3">
        <w:rPr>
          <w:kern w:val="3"/>
          <w:sz w:val="20"/>
          <w:szCs w:val="20"/>
          <w:lang w:eastAsia="zh-CN"/>
        </w:rPr>
        <w:t>cym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 s</w:t>
      </w:r>
      <w:r w:rsidRPr="004823E3">
        <w:rPr>
          <w:kern w:val="3"/>
          <w:sz w:val="20"/>
          <w:szCs w:val="20"/>
          <w:lang w:eastAsia="zh-CN"/>
        </w:rPr>
        <w:t>ą</w:t>
      </w:r>
      <w:r w:rsidRPr="004823E3">
        <w:rPr>
          <w:kern w:val="3"/>
          <w:sz w:val="20"/>
          <w:szCs w:val="20"/>
          <w:lang w:eastAsia="zh-CN"/>
        </w:rPr>
        <w:t>:</w:t>
      </w:r>
    </w:p>
    <w:p w:rsidR="006269AC" w:rsidRDefault="006269AC" w:rsidP="006E187A">
      <w:pPr>
        <w:suppressAutoHyphens/>
        <w:autoSpaceDN w:val="0"/>
        <w:spacing w:before="120" w:after="120" w:line="240" w:lineRule="auto"/>
        <w:ind w:left="284" w:right="-2"/>
        <w:jc w:val="both"/>
        <w:rPr>
          <w:kern w:val="3"/>
          <w:sz w:val="20"/>
          <w:szCs w:val="20"/>
          <w:lang w:eastAsia="zh-CN"/>
        </w:rPr>
      </w:pPr>
      <w:r w:rsidRPr="004823E3">
        <w:rPr>
          <w:kern w:val="3"/>
          <w:sz w:val="20"/>
          <w:szCs w:val="20"/>
          <w:lang w:eastAsia="zh-CN"/>
        </w:rPr>
        <w:t>............................................................</w:t>
      </w:r>
      <w:r>
        <w:rPr>
          <w:kern w:val="3"/>
          <w:sz w:val="20"/>
          <w:szCs w:val="20"/>
          <w:lang w:eastAsia="zh-CN"/>
        </w:rPr>
        <w:t xml:space="preserve">, </w:t>
      </w:r>
      <w:r w:rsidRPr="004823E3">
        <w:rPr>
          <w:kern w:val="3"/>
          <w:sz w:val="20"/>
          <w:szCs w:val="20"/>
          <w:lang w:eastAsia="zh-CN"/>
        </w:rPr>
        <w:t>tel</w:t>
      </w:r>
      <w:r>
        <w:rPr>
          <w:kern w:val="3"/>
          <w:sz w:val="20"/>
          <w:szCs w:val="20"/>
          <w:lang w:eastAsia="zh-CN"/>
        </w:rPr>
        <w:t xml:space="preserve">.: </w:t>
      </w:r>
      <w:r w:rsidRPr="004823E3">
        <w:rPr>
          <w:kern w:val="3"/>
          <w:sz w:val="20"/>
          <w:szCs w:val="20"/>
          <w:lang w:eastAsia="zh-CN"/>
        </w:rPr>
        <w:t>……………………</w:t>
      </w:r>
      <w:r>
        <w:rPr>
          <w:kern w:val="3"/>
          <w:sz w:val="20"/>
          <w:szCs w:val="20"/>
          <w:lang w:eastAsia="zh-CN"/>
        </w:rPr>
        <w:t>……</w:t>
      </w:r>
      <w:r>
        <w:rPr>
          <w:kern w:val="3"/>
          <w:sz w:val="20"/>
          <w:szCs w:val="20"/>
          <w:lang w:eastAsia="zh-CN"/>
        </w:rPr>
        <w:t xml:space="preserve">., </w:t>
      </w:r>
      <w:r w:rsidRPr="004823E3">
        <w:rPr>
          <w:kern w:val="3"/>
          <w:sz w:val="20"/>
          <w:szCs w:val="20"/>
          <w:lang w:eastAsia="zh-CN"/>
        </w:rPr>
        <w:t>e-mail:</w:t>
      </w:r>
      <w:r>
        <w:rPr>
          <w:kern w:val="3"/>
          <w:sz w:val="20"/>
          <w:szCs w:val="20"/>
          <w:lang w:eastAsia="zh-CN"/>
        </w:rPr>
        <w:t xml:space="preserve"> </w:t>
      </w:r>
      <w:r w:rsidRPr="004823E3">
        <w:rPr>
          <w:kern w:val="3"/>
          <w:sz w:val="20"/>
          <w:szCs w:val="20"/>
          <w:lang w:eastAsia="zh-CN"/>
        </w:rPr>
        <w:t>.....................................................</w:t>
      </w:r>
      <w:r>
        <w:rPr>
          <w:kern w:val="3"/>
          <w:sz w:val="20"/>
          <w:szCs w:val="20"/>
          <w:lang w:eastAsia="zh-CN"/>
        </w:rPr>
        <w:t>.......</w:t>
      </w:r>
    </w:p>
    <w:p w:rsidR="006269AC" w:rsidRPr="00D77A86" w:rsidRDefault="006269AC" w:rsidP="006E187A">
      <w:pPr>
        <w:numPr>
          <w:ilvl w:val="0"/>
          <w:numId w:val="15"/>
        </w:numPr>
        <w:spacing w:before="120" w:after="120" w:line="240" w:lineRule="auto"/>
        <w:ind w:left="284" w:right="-2" w:hanging="284"/>
        <w:jc w:val="both"/>
        <w:outlineLvl w:val="0"/>
        <w:rPr>
          <w:sz w:val="20"/>
          <w:szCs w:val="20"/>
          <w:lang w:eastAsia="en-US"/>
        </w:rPr>
      </w:pPr>
      <w:r w:rsidRPr="004823E3">
        <w:rPr>
          <w:sz w:val="20"/>
          <w:szCs w:val="20"/>
          <w:lang w:eastAsia="en-US"/>
        </w:rPr>
        <w:t>Zmiana wymienionych w powy</w:t>
      </w:r>
      <w:r w:rsidRPr="004823E3">
        <w:rPr>
          <w:sz w:val="20"/>
          <w:szCs w:val="20"/>
          <w:lang w:eastAsia="en-US"/>
        </w:rPr>
        <w:t>ż</w:t>
      </w:r>
      <w:r w:rsidRPr="004823E3">
        <w:rPr>
          <w:sz w:val="20"/>
          <w:szCs w:val="20"/>
          <w:lang w:eastAsia="en-US"/>
        </w:rPr>
        <w:t>szych ust. 1 i 2 os</w:t>
      </w:r>
      <w:r w:rsidRPr="004823E3">
        <w:rPr>
          <w:sz w:val="20"/>
          <w:szCs w:val="20"/>
          <w:lang w:eastAsia="en-US"/>
        </w:rPr>
        <w:t>ó</w:t>
      </w:r>
      <w:r w:rsidRPr="004823E3">
        <w:rPr>
          <w:sz w:val="20"/>
          <w:szCs w:val="20"/>
          <w:lang w:eastAsia="en-US"/>
        </w:rPr>
        <w:t>b wymaga uprzedniego pisemnego zawiadomienia drugiej Strony o tej zmianie.</w:t>
      </w:r>
    </w:p>
    <w:p w:rsidR="006269AC" w:rsidRPr="004823E3"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14</w:t>
      </w:r>
    </w:p>
    <w:p w:rsidR="006269AC" w:rsidRPr="004823E3" w:rsidRDefault="006269AC" w:rsidP="006E187A">
      <w:pPr>
        <w:spacing w:after="240" w:line="240" w:lineRule="auto"/>
        <w:jc w:val="center"/>
        <w:rPr>
          <w:sz w:val="28"/>
          <w:szCs w:val="28"/>
          <w:lang w:eastAsia="en-US"/>
        </w:rPr>
      </w:pPr>
      <w:r w:rsidRPr="004823E3">
        <w:rPr>
          <w:sz w:val="28"/>
          <w:szCs w:val="28"/>
          <w:lang w:eastAsia="en-US"/>
        </w:rPr>
        <w:t>Powierzenie przetwarzania danych osobowych</w:t>
      </w:r>
    </w:p>
    <w:p w:rsidR="006269AC" w:rsidRDefault="006269AC" w:rsidP="006E187A">
      <w:pPr>
        <w:pStyle w:val="ListParagraph"/>
        <w:numPr>
          <w:ilvl w:val="0"/>
          <w:numId w:val="20"/>
        </w:numPr>
        <w:spacing w:before="120" w:after="120" w:line="240" w:lineRule="auto"/>
        <w:jc w:val="both"/>
        <w:rPr>
          <w:sz w:val="20"/>
          <w:szCs w:val="20"/>
          <w:lang w:eastAsia="en-US"/>
        </w:rPr>
      </w:pPr>
      <w:r w:rsidRPr="00740090">
        <w:rPr>
          <w:sz w:val="20"/>
          <w:szCs w:val="20"/>
          <w:lang w:eastAsia="en-US"/>
        </w:rPr>
        <w:t>Administratorem danych osobowych jest minister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ciwy do spraw rozwoju regionalnego pe</w:t>
      </w:r>
      <w:r w:rsidRPr="00740090">
        <w:rPr>
          <w:sz w:val="20"/>
          <w:szCs w:val="20"/>
          <w:lang w:eastAsia="en-US"/>
        </w:rPr>
        <w:t>ł</w:t>
      </w:r>
      <w:r w:rsidRPr="00740090">
        <w:rPr>
          <w:sz w:val="20"/>
          <w:szCs w:val="20"/>
          <w:lang w:eastAsia="en-US"/>
        </w:rPr>
        <w:t>ni</w:t>
      </w:r>
      <w:r w:rsidRPr="00740090">
        <w:rPr>
          <w:sz w:val="20"/>
          <w:szCs w:val="20"/>
          <w:lang w:eastAsia="en-US"/>
        </w:rPr>
        <w:t>ą</w:t>
      </w:r>
      <w:r w:rsidRPr="00740090">
        <w:rPr>
          <w:sz w:val="20"/>
          <w:szCs w:val="20"/>
          <w:lang w:eastAsia="en-US"/>
        </w:rPr>
        <w:t>cy funkcj</w:t>
      </w:r>
      <w:r w:rsidRPr="00740090">
        <w:rPr>
          <w:sz w:val="20"/>
          <w:szCs w:val="20"/>
          <w:lang w:eastAsia="en-US"/>
        </w:rPr>
        <w:t>ę</w:t>
      </w:r>
      <w:r w:rsidRPr="00740090">
        <w:rPr>
          <w:sz w:val="20"/>
          <w:szCs w:val="20"/>
          <w:lang w:eastAsia="en-US"/>
        </w:rPr>
        <w:t xml:space="preserve"> Instytucji Zarz</w:t>
      </w:r>
      <w:r w:rsidRPr="00740090">
        <w:rPr>
          <w:sz w:val="20"/>
          <w:szCs w:val="20"/>
          <w:lang w:eastAsia="en-US"/>
        </w:rPr>
        <w:t>ą</w:t>
      </w:r>
      <w:r w:rsidRPr="00740090">
        <w:rPr>
          <w:sz w:val="20"/>
          <w:szCs w:val="20"/>
          <w:lang w:eastAsia="en-US"/>
        </w:rPr>
        <w:t>dzaj</w:t>
      </w:r>
      <w:r w:rsidRPr="00740090">
        <w:rPr>
          <w:sz w:val="20"/>
          <w:szCs w:val="20"/>
          <w:lang w:eastAsia="en-US"/>
        </w:rPr>
        <w:t>ą</w:t>
      </w:r>
      <w:r w:rsidRPr="00740090">
        <w:rPr>
          <w:sz w:val="20"/>
          <w:szCs w:val="20"/>
          <w:lang w:eastAsia="en-US"/>
        </w:rPr>
        <w:t>cej dla Programu Operacyjnego Wiedza Edukacja Rozw</w:t>
      </w:r>
      <w:r w:rsidRPr="00740090">
        <w:rPr>
          <w:sz w:val="20"/>
          <w:szCs w:val="20"/>
          <w:lang w:eastAsia="en-US"/>
        </w:rPr>
        <w:t>ó</w:t>
      </w:r>
      <w:r w:rsidRPr="00740090">
        <w:rPr>
          <w:sz w:val="20"/>
          <w:szCs w:val="20"/>
          <w:lang w:eastAsia="en-US"/>
        </w:rPr>
        <w:t>j 2014-2020, maj</w:t>
      </w:r>
      <w:r w:rsidRPr="00740090">
        <w:rPr>
          <w:sz w:val="20"/>
          <w:szCs w:val="20"/>
          <w:lang w:eastAsia="en-US"/>
        </w:rPr>
        <w:t>ą</w:t>
      </w:r>
      <w:r w:rsidRPr="00740090">
        <w:rPr>
          <w:sz w:val="20"/>
          <w:szCs w:val="20"/>
          <w:lang w:eastAsia="en-US"/>
        </w:rPr>
        <w:t>cy siedzib</w:t>
      </w:r>
      <w:r w:rsidRPr="00740090">
        <w:rPr>
          <w:sz w:val="20"/>
          <w:szCs w:val="20"/>
          <w:lang w:eastAsia="en-US"/>
        </w:rPr>
        <w:t>ę</w:t>
      </w:r>
      <w:r w:rsidRPr="00740090">
        <w:rPr>
          <w:sz w:val="20"/>
          <w:szCs w:val="20"/>
          <w:lang w:eastAsia="en-US"/>
        </w:rPr>
        <w:t xml:space="preserve"> przy ul. Wsp</w:t>
      </w:r>
      <w:r w:rsidRPr="00740090">
        <w:rPr>
          <w:sz w:val="20"/>
          <w:szCs w:val="20"/>
          <w:lang w:eastAsia="en-US"/>
        </w:rPr>
        <w:t>ó</w:t>
      </w:r>
      <w:r w:rsidRPr="00740090">
        <w:rPr>
          <w:sz w:val="20"/>
          <w:szCs w:val="20"/>
          <w:lang w:eastAsia="en-US"/>
        </w:rPr>
        <w:t>lnej 2/4, 00-926 Warszawa.</w:t>
      </w:r>
      <w:r>
        <w:rPr>
          <w:sz w:val="20"/>
          <w:szCs w:val="20"/>
          <w:lang w:eastAsia="en-US"/>
        </w:rPr>
        <w:t xml:space="preserve"> D</w:t>
      </w:r>
      <w:r w:rsidRPr="002165CD">
        <w:rPr>
          <w:sz w:val="20"/>
          <w:szCs w:val="20"/>
          <w:lang w:eastAsia="en-US"/>
        </w:rPr>
        <w:t>ane osobowe zosta</w:t>
      </w:r>
      <w:r w:rsidRPr="002165CD">
        <w:rPr>
          <w:sz w:val="20"/>
          <w:szCs w:val="20"/>
          <w:lang w:eastAsia="en-US"/>
        </w:rPr>
        <w:t>ł</w:t>
      </w:r>
      <w:r w:rsidRPr="002165CD">
        <w:rPr>
          <w:sz w:val="20"/>
          <w:szCs w:val="20"/>
          <w:lang w:eastAsia="en-US"/>
        </w:rPr>
        <w:t>y powierzone do przetwarzania Instytucji Po</w:t>
      </w:r>
      <w:r w:rsidRPr="002165CD">
        <w:rPr>
          <w:sz w:val="20"/>
          <w:szCs w:val="20"/>
          <w:lang w:eastAsia="en-US"/>
        </w:rPr>
        <w:t>ś</w:t>
      </w:r>
      <w:r w:rsidRPr="002165CD">
        <w:rPr>
          <w:sz w:val="20"/>
          <w:szCs w:val="20"/>
          <w:lang w:eastAsia="en-US"/>
        </w:rPr>
        <w:t>rednicz</w:t>
      </w:r>
      <w:r w:rsidRPr="002165CD">
        <w:rPr>
          <w:sz w:val="20"/>
          <w:szCs w:val="20"/>
          <w:lang w:eastAsia="en-US"/>
        </w:rPr>
        <w:t>ą</w:t>
      </w:r>
      <w:r w:rsidRPr="002165CD">
        <w:rPr>
          <w:sz w:val="20"/>
          <w:szCs w:val="20"/>
          <w:lang w:eastAsia="en-US"/>
        </w:rPr>
        <w:t>cej - Narodowemu Centrum Bada</w:t>
      </w:r>
      <w:r w:rsidRPr="002165CD">
        <w:rPr>
          <w:sz w:val="20"/>
          <w:szCs w:val="20"/>
          <w:lang w:eastAsia="en-US"/>
        </w:rPr>
        <w:t>ń</w:t>
      </w:r>
      <w:r w:rsidRPr="002165CD">
        <w:rPr>
          <w:sz w:val="20"/>
          <w:szCs w:val="20"/>
          <w:lang w:eastAsia="en-US"/>
        </w:rPr>
        <w:t xml:space="preserve"> i Rozwoju siedzib</w:t>
      </w:r>
      <w:r w:rsidRPr="002165CD">
        <w:rPr>
          <w:sz w:val="20"/>
          <w:szCs w:val="20"/>
          <w:lang w:eastAsia="en-US"/>
        </w:rPr>
        <w:t>ą</w:t>
      </w:r>
      <w:r w:rsidRPr="002165CD">
        <w:rPr>
          <w:sz w:val="20"/>
          <w:szCs w:val="20"/>
          <w:lang w:eastAsia="en-US"/>
        </w:rPr>
        <w:t xml:space="preserve"> przy ul. Nowogrodzkiej 47a, </w:t>
      </w:r>
      <w:r w:rsidRPr="00740090">
        <w:rPr>
          <w:sz w:val="20"/>
          <w:szCs w:val="20"/>
          <w:lang w:eastAsia="en-US"/>
        </w:rPr>
        <w:t>00-695 Warszawa (nazwa i adres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ciwej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beneficjentowi realizuj</w:t>
      </w:r>
      <w:r w:rsidRPr="00740090">
        <w:rPr>
          <w:sz w:val="20"/>
          <w:szCs w:val="20"/>
          <w:lang w:eastAsia="en-US"/>
        </w:rPr>
        <w:t>ą</w:t>
      </w:r>
      <w:r w:rsidRPr="00740090">
        <w:rPr>
          <w:sz w:val="20"/>
          <w:szCs w:val="20"/>
          <w:lang w:eastAsia="en-US"/>
        </w:rPr>
        <w:t>cemu projekt  - Uniwersytetowi Ekonomicznemu w Krakowie z siedzib</w:t>
      </w:r>
      <w:r w:rsidRPr="00740090">
        <w:rPr>
          <w:sz w:val="20"/>
          <w:szCs w:val="20"/>
          <w:lang w:eastAsia="en-US"/>
        </w:rPr>
        <w:t>ą</w:t>
      </w:r>
      <w:r w:rsidRPr="00740090">
        <w:rPr>
          <w:sz w:val="20"/>
          <w:szCs w:val="20"/>
          <w:lang w:eastAsia="en-US"/>
        </w:rPr>
        <w:t xml:space="preserve"> przy ul. Rakowickiej 27, 31-510 Krak</w:t>
      </w:r>
      <w:r w:rsidRPr="00740090">
        <w:rPr>
          <w:sz w:val="20"/>
          <w:szCs w:val="20"/>
          <w:lang w:eastAsia="en-US"/>
        </w:rPr>
        <w:t>ó</w:t>
      </w:r>
      <w:r w:rsidRPr="00740090">
        <w:rPr>
          <w:sz w:val="20"/>
          <w:szCs w:val="20"/>
          <w:lang w:eastAsia="en-US"/>
        </w:rPr>
        <w:t>w  (nazwa i adres beneficjenta)</w:t>
      </w:r>
      <w:r>
        <w:rPr>
          <w:sz w:val="20"/>
          <w:szCs w:val="20"/>
          <w:lang w:eastAsia="en-US"/>
        </w:rPr>
        <w:t>.</w:t>
      </w:r>
    </w:p>
    <w:p w:rsidR="006269AC" w:rsidRDefault="006269AC" w:rsidP="006E187A">
      <w:pPr>
        <w:pStyle w:val="ListParagraph"/>
        <w:numPr>
          <w:ilvl w:val="0"/>
          <w:numId w:val="20"/>
        </w:numPr>
        <w:spacing w:before="120" w:after="120" w:line="240" w:lineRule="auto"/>
        <w:jc w:val="both"/>
        <w:rPr>
          <w:sz w:val="20"/>
          <w:szCs w:val="20"/>
          <w:lang w:eastAsia="en-US"/>
        </w:rPr>
      </w:pPr>
      <w:r w:rsidRPr="007A7597">
        <w:rPr>
          <w:sz w:val="20"/>
          <w:szCs w:val="20"/>
          <w:lang w:eastAsia="en-US"/>
        </w:rPr>
        <w:t>Wykonawca o</w:t>
      </w:r>
      <w:r w:rsidRPr="007A7597">
        <w:rPr>
          <w:sz w:val="20"/>
          <w:szCs w:val="20"/>
          <w:lang w:eastAsia="en-US"/>
        </w:rPr>
        <w:t>ś</w:t>
      </w:r>
      <w:r w:rsidRPr="007A7597">
        <w:rPr>
          <w:sz w:val="20"/>
          <w:szCs w:val="20"/>
          <w:lang w:eastAsia="en-US"/>
        </w:rPr>
        <w:t xml:space="preserve">wiadcza, </w:t>
      </w:r>
      <w:r w:rsidRPr="007A7597">
        <w:rPr>
          <w:sz w:val="20"/>
          <w:szCs w:val="20"/>
          <w:lang w:eastAsia="en-US"/>
        </w:rPr>
        <w:t>ż</w:t>
      </w:r>
      <w:r w:rsidRPr="007A7597">
        <w:rPr>
          <w:sz w:val="20"/>
          <w:szCs w:val="20"/>
          <w:lang w:eastAsia="en-US"/>
        </w:rPr>
        <w:t>e przekaza</w:t>
      </w:r>
      <w:r w:rsidRPr="007A7597">
        <w:rPr>
          <w:sz w:val="20"/>
          <w:szCs w:val="20"/>
          <w:lang w:eastAsia="en-US"/>
        </w:rPr>
        <w:t>ł</w:t>
      </w:r>
      <w:r w:rsidRPr="007A7597">
        <w:rPr>
          <w:sz w:val="20"/>
          <w:szCs w:val="20"/>
          <w:lang w:eastAsia="en-US"/>
        </w:rPr>
        <w:t xml:space="preserve"> lub zobowi</w:t>
      </w:r>
      <w:r w:rsidRPr="007A7597">
        <w:rPr>
          <w:sz w:val="20"/>
          <w:szCs w:val="20"/>
          <w:lang w:eastAsia="en-US"/>
        </w:rPr>
        <w:t>ą</w:t>
      </w:r>
      <w:r w:rsidRPr="007A7597">
        <w:rPr>
          <w:sz w:val="20"/>
          <w:szCs w:val="20"/>
          <w:lang w:eastAsia="en-US"/>
        </w:rPr>
        <w:t>zuje si</w:t>
      </w:r>
      <w:r w:rsidRPr="007A7597">
        <w:rPr>
          <w:sz w:val="20"/>
          <w:szCs w:val="20"/>
          <w:lang w:eastAsia="en-US"/>
        </w:rPr>
        <w:t>ę</w:t>
      </w:r>
      <w:r w:rsidRPr="007A7597">
        <w:rPr>
          <w:sz w:val="20"/>
          <w:szCs w:val="20"/>
          <w:lang w:eastAsia="en-US"/>
        </w:rPr>
        <w:t xml:space="preserve"> </w:t>
      </w:r>
      <w:r w:rsidRPr="007A7597">
        <w:rPr>
          <w:sz w:val="20"/>
          <w:szCs w:val="20"/>
          <w:lang w:eastAsia="en-US"/>
        </w:rPr>
        <w:t>–</w:t>
      </w:r>
      <w:r w:rsidRPr="007A7597">
        <w:rPr>
          <w:sz w:val="20"/>
          <w:szCs w:val="20"/>
          <w:lang w:eastAsia="en-US"/>
        </w:rPr>
        <w:t xml:space="preserve"> w ramach wykonywania </w:t>
      </w:r>
      <w:r>
        <w:rPr>
          <w:sz w:val="20"/>
          <w:szCs w:val="20"/>
          <w:lang w:eastAsia="en-US"/>
        </w:rPr>
        <w:t xml:space="preserve">niniejszej </w:t>
      </w:r>
      <w:r w:rsidRPr="007A7597">
        <w:rPr>
          <w:sz w:val="20"/>
          <w:szCs w:val="20"/>
          <w:lang w:eastAsia="en-US"/>
        </w:rPr>
        <w:t xml:space="preserve">umowy </w:t>
      </w:r>
      <w:r w:rsidRPr="007A7597">
        <w:rPr>
          <w:sz w:val="20"/>
          <w:szCs w:val="20"/>
          <w:lang w:eastAsia="en-US"/>
        </w:rPr>
        <w:t>–</w:t>
      </w:r>
      <w:r w:rsidRPr="007A7597">
        <w:rPr>
          <w:sz w:val="20"/>
          <w:szCs w:val="20"/>
          <w:lang w:eastAsia="en-US"/>
        </w:rPr>
        <w:t xml:space="preserve"> przekaza</w:t>
      </w:r>
      <w:r w:rsidRPr="007A7597">
        <w:rPr>
          <w:sz w:val="20"/>
          <w:szCs w:val="20"/>
          <w:lang w:eastAsia="en-US"/>
        </w:rPr>
        <w:t>ć</w:t>
      </w:r>
      <w:r w:rsidRPr="007A7597">
        <w:rPr>
          <w:sz w:val="20"/>
          <w:szCs w:val="20"/>
          <w:lang w:eastAsia="en-US"/>
        </w:rPr>
        <w:t xml:space="preserve"> wszystkim osobom, kt</w:t>
      </w:r>
      <w:r w:rsidRPr="007A7597">
        <w:rPr>
          <w:sz w:val="20"/>
          <w:szCs w:val="20"/>
          <w:lang w:eastAsia="en-US"/>
        </w:rPr>
        <w:t>ó</w:t>
      </w:r>
      <w:r w:rsidRPr="007A7597">
        <w:rPr>
          <w:sz w:val="20"/>
          <w:szCs w:val="20"/>
          <w:lang w:eastAsia="en-US"/>
        </w:rPr>
        <w:t>rych dane osobowe udost</w:t>
      </w:r>
      <w:r w:rsidRPr="007A7597">
        <w:rPr>
          <w:sz w:val="20"/>
          <w:szCs w:val="20"/>
          <w:lang w:eastAsia="en-US"/>
        </w:rPr>
        <w:t>ę</w:t>
      </w:r>
      <w:r w:rsidRPr="007A7597">
        <w:rPr>
          <w:sz w:val="20"/>
          <w:szCs w:val="20"/>
          <w:lang w:eastAsia="en-US"/>
        </w:rPr>
        <w:t>pni</w:t>
      </w:r>
      <w:r w:rsidRPr="007A7597">
        <w:rPr>
          <w:sz w:val="20"/>
          <w:szCs w:val="20"/>
          <w:lang w:eastAsia="en-US"/>
        </w:rPr>
        <w:t>ł</w:t>
      </w:r>
      <w:r w:rsidRPr="007A7597">
        <w:rPr>
          <w:sz w:val="20"/>
          <w:szCs w:val="20"/>
          <w:lang w:eastAsia="en-US"/>
        </w:rPr>
        <w:t xml:space="preserve"> </w:t>
      </w:r>
      <w:r>
        <w:rPr>
          <w:sz w:val="20"/>
          <w:szCs w:val="20"/>
          <w:lang w:eastAsia="en-US"/>
        </w:rPr>
        <w:t>lub udost</w:t>
      </w:r>
      <w:r>
        <w:rPr>
          <w:sz w:val="20"/>
          <w:szCs w:val="20"/>
          <w:lang w:eastAsia="en-US"/>
        </w:rPr>
        <w:t>ę</w:t>
      </w:r>
      <w:r>
        <w:rPr>
          <w:sz w:val="20"/>
          <w:szCs w:val="20"/>
          <w:lang w:eastAsia="en-US"/>
        </w:rPr>
        <w:t xml:space="preserve">pni </w:t>
      </w:r>
      <w:r w:rsidRPr="007A7597">
        <w:rPr>
          <w:sz w:val="20"/>
          <w:szCs w:val="20"/>
          <w:lang w:eastAsia="en-US"/>
        </w:rPr>
        <w:t>Zamawiaj</w:t>
      </w:r>
      <w:r w:rsidRPr="007A7597">
        <w:rPr>
          <w:sz w:val="20"/>
          <w:szCs w:val="20"/>
          <w:lang w:eastAsia="en-US"/>
        </w:rPr>
        <w:t>ą</w:t>
      </w:r>
      <w:r w:rsidRPr="007A7597">
        <w:rPr>
          <w:sz w:val="20"/>
          <w:szCs w:val="20"/>
          <w:lang w:eastAsia="en-US"/>
        </w:rPr>
        <w:t>cemu,</w:t>
      </w:r>
      <w:r>
        <w:rPr>
          <w:sz w:val="20"/>
          <w:szCs w:val="20"/>
          <w:lang w:eastAsia="en-US"/>
        </w:rPr>
        <w:t xml:space="preserve"> w szczeg</w:t>
      </w:r>
      <w:r>
        <w:rPr>
          <w:sz w:val="20"/>
          <w:szCs w:val="20"/>
          <w:lang w:eastAsia="en-US"/>
        </w:rPr>
        <w:t>ó</w:t>
      </w:r>
      <w:r>
        <w:rPr>
          <w:sz w:val="20"/>
          <w:szCs w:val="20"/>
          <w:lang w:eastAsia="en-US"/>
        </w:rPr>
        <w:t>lno</w:t>
      </w:r>
      <w:r>
        <w:rPr>
          <w:sz w:val="20"/>
          <w:szCs w:val="20"/>
          <w:lang w:eastAsia="en-US"/>
        </w:rPr>
        <w:t>ś</w:t>
      </w:r>
      <w:r>
        <w:rPr>
          <w:sz w:val="20"/>
          <w:szCs w:val="20"/>
          <w:lang w:eastAsia="en-US"/>
        </w:rPr>
        <w:t xml:space="preserve">ci osobom wskazanym w </w:t>
      </w:r>
      <w:r>
        <w:rPr>
          <w:sz w:val="20"/>
          <w:szCs w:val="20"/>
          <w:lang w:eastAsia="en-US"/>
        </w:rPr>
        <w:t>§</w:t>
      </w:r>
      <w:r>
        <w:rPr>
          <w:sz w:val="20"/>
          <w:szCs w:val="20"/>
          <w:lang w:eastAsia="en-US"/>
        </w:rPr>
        <w:t xml:space="preserve"> 13 umowy</w:t>
      </w:r>
      <w:r w:rsidRPr="007A7597">
        <w:rPr>
          <w:sz w:val="20"/>
          <w:szCs w:val="20"/>
          <w:lang w:eastAsia="en-US"/>
        </w:rPr>
        <w:t xml:space="preserve"> </w:t>
      </w:r>
      <w:r>
        <w:rPr>
          <w:sz w:val="20"/>
          <w:szCs w:val="20"/>
          <w:lang w:eastAsia="en-US"/>
        </w:rPr>
        <w:t>oraz osobom, kt</w:t>
      </w:r>
      <w:r>
        <w:rPr>
          <w:sz w:val="20"/>
          <w:szCs w:val="20"/>
          <w:lang w:eastAsia="en-US"/>
        </w:rPr>
        <w:t>ó</w:t>
      </w:r>
      <w:r>
        <w:rPr>
          <w:sz w:val="20"/>
          <w:szCs w:val="20"/>
          <w:lang w:eastAsia="en-US"/>
        </w:rPr>
        <w:t>rych dane zostan</w:t>
      </w:r>
      <w:r>
        <w:rPr>
          <w:sz w:val="20"/>
          <w:szCs w:val="20"/>
          <w:lang w:eastAsia="en-US"/>
        </w:rPr>
        <w:t>ą</w:t>
      </w:r>
      <w:r>
        <w:rPr>
          <w:sz w:val="20"/>
          <w:szCs w:val="20"/>
          <w:lang w:eastAsia="en-US"/>
        </w:rPr>
        <w:t xml:space="preserve"> udost</w:t>
      </w:r>
      <w:r>
        <w:rPr>
          <w:sz w:val="20"/>
          <w:szCs w:val="20"/>
          <w:lang w:eastAsia="en-US"/>
        </w:rPr>
        <w:t>ę</w:t>
      </w:r>
      <w:r>
        <w:rPr>
          <w:sz w:val="20"/>
          <w:szCs w:val="20"/>
          <w:lang w:eastAsia="en-US"/>
        </w:rPr>
        <w:t>pnione Zamawiaj</w:t>
      </w:r>
      <w:r>
        <w:rPr>
          <w:sz w:val="20"/>
          <w:szCs w:val="20"/>
          <w:lang w:eastAsia="en-US"/>
        </w:rPr>
        <w:t>ą</w:t>
      </w:r>
      <w:r>
        <w:rPr>
          <w:sz w:val="20"/>
          <w:szCs w:val="20"/>
          <w:lang w:eastAsia="en-US"/>
        </w:rPr>
        <w:t>cemu w ramach Za</w:t>
      </w:r>
      <w:r>
        <w:rPr>
          <w:sz w:val="20"/>
          <w:szCs w:val="20"/>
          <w:lang w:eastAsia="en-US"/>
        </w:rPr>
        <w:t>łą</w:t>
      </w:r>
      <w:r>
        <w:rPr>
          <w:sz w:val="20"/>
          <w:szCs w:val="20"/>
          <w:lang w:eastAsia="en-US"/>
        </w:rPr>
        <w:t xml:space="preserve">cznika nr 2 do umowy, </w:t>
      </w:r>
      <w:r w:rsidRPr="007A7597">
        <w:rPr>
          <w:sz w:val="20"/>
          <w:szCs w:val="20"/>
          <w:lang w:eastAsia="en-US"/>
        </w:rPr>
        <w:t>tre</w:t>
      </w:r>
      <w:r w:rsidRPr="007A7597">
        <w:rPr>
          <w:sz w:val="20"/>
          <w:szCs w:val="20"/>
          <w:lang w:eastAsia="en-US"/>
        </w:rPr>
        <w:t>ść</w:t>
      </w:r>
      <w:r w:rsidRPr="007A7597">
        <w:rPr>
          <w:sz w:val="20"/>
          <w:szCs w:val="20"/>
          <w:lang w:eastAsia="en-US"/>
        </w:rPr>
        <w:t xml:space="preserve"> klauzuli informacyjnej stanowi</w:t>
      </w:r>
      <w:r w:rsidRPr="007A7597">
        <w:rPr>
          <w:sz w:val="20"/>
          <w:szCs w:val="20"/>
          <w:lang w:eastAsia="en-US"/>
        </w:rPr>
        <w:t>ą</w:t>
      </w:r>
      <w:r w:rsidRPr="007A7597">
        <w:rPr>
          <w:sz w:val="20"/>
          <w:szCs w:val="20"/>
          <w:lang w:eastAsia="en-US"/>
        </w:rPr>
        <w:t>cej za</w:t>
      </w:r>
      <w:r w:rsidRPr="007A7597">
        <w:rPr>
          <w:sz w:val="20"/>
          <w:szCs w:val="20"/>
          <w:lang w:eastAsia="en-US"/>
        </w:rPr>
        <w:t>łą</w:t>
      </w:r>
      <w:r w:rsidRPr="007A7597">
        <w:rPr>
          <w:sz w:val="20"/>
          <w:szCs w:val="20"/>
          <w:lang w:eastAsia="en-US"/>
        </w:rPr>
        <w:t xml:space="preserve">cznik nr </w:t>
      </w:r>
      <w:r>
        <w:rPr>
          <w:sz w:val="20"/>
          <w:szCs w:val="20"/>
          <w:lang w:eastAsia="en-US"/>
        </w:rPr>
        <w:t>3</w:t>
      </w:r>
      <w:r w:rsidRPr="007A7597">
        <w:rPr>
          <w:sz w:val="20"/>
          <w:szCs w:val="20"/>
          <w:lang w:eastAsia="en-US"/>
        </w:rPr>
        <w:t xml:space="preserve"> do niniejszej umowy.</w:t>
      </w:r>
    </w:p>
    <w:p w:rsidR="006269AC" w:rsidRPr="004823E3" w:rsidRDefault="006269AC" w:rsidP="006E187A">
      <w:pPr>
        <w:pStyle w:val="ListParagraph"/>
        <w:numPr>
          <w:ilvl w:val="0"/>
          <w:numId w:val="20"/>
        </w:numPr>
        <w:spacing w:before="120" w:after="120" w:line="240" w:lineRule="auto"/>
        <w:jc w:val="both"/>
        <w:rPr>
          <w:lang w:eastAsia="en-US"/>
        </w:rPr>
      </w:pPr>
      <w:r w:rsidRPr="00740090">
        <w:rPr>
          <w:sz w:val="20"/>
          <w:szCs w:val="20"/>
          <w:lang w:eastAsia="en-US"/>
        </w:rPr>
        <w:t>Na podstawie umocowania uzyskanego od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(IP) Zamawiaj</w:t>
      </w:r>
      <w:r w:rsidRPr="00740090">
        <w:rPr>
          <w:sz w:val="20"/>
          <w:szCs w:val="20"/>
          <w:lang w:eastAsia="en-US"/>
        </w:rPr>
        <w:t>ą</w:t>
      </w:r>
      <w:r w:rsidRPr="00740090">
        <w:rPr>
          <w:sz w:val="20"/>
          <w:szCs w:val="20"/>
          <w:lang w:eastAsia="en-US"/>
        </w:rPr>
        <w:t>cy powierza Wykonawcy przetwarzanie danych osobowych uczestnik</w:t>
      </w:r>
      <w:r w:rsidRPr="00740090">
        <w:rPr>
          <w:sz w:val="20"/>
          <w:szCs w:val="20"/>
          <w:lang w:eastAsia="en-US"/>
        </w:rPr>
        <w:t>ó</w:t>
      </w:r>
      <w:r w:rsidRPr="00740090">
        <w:rPr>
          <w:sz w:val="20"/>
          <w:szCs w:val="20"/>
          <w:lang w:eastAsia="en-US"/>
        </w:rPr>
        <w:t>w szkole</w:t>
      </w:r>
      <w:r w:rsidRPr="00740090">
        <w:rPr>
          <w:sz w:val="20"/>
          <w:szCs w:val="20"/>
          <w:lang w:eastAsia="en-US"/>
        </w:rPr>
        <w:t>ń</w:t>
      </w:r>
      <w:r w:rsidRPr="00740090">
        <w:rPr>
          <w:sz w:val="20"/>
          <w:szCs w:val="20"/>
          <w:lang w:eastAsia="en-US"/>
        </w:rPr>
        <w:t xml:space="preserve"> (imi</w:t>
      </w:r>
      <w:r w:rsidRPr="00740090">
        <w:rPr>
          <w:sz w:val="20"/>
          <w:szCs w:val="20"/>
          <w:lang w:eastAsia="en-US"/>
        </w:rPr>
        <w:t>ę</w:t>
      </w:r>
      <w:r w:rsidRPr="00740090">
        <w:rPr>
          <w:sz w:val="20"/>
          <w:szCs w:val="20"/>
          <w:lang w:eastAsia="en-US"/>
        </w:rPr>
        <w:t xml:space="preserve"> i nazwisko) na potrzeby ich prowadzenia, dokumentowania i ewaluacji, w celu realizacji zam</w:t>
      </w:r>
      <w:r w:rsidRPr="00740090">
        <w:rPr>
          <w:sz w:val="20"/>
          <w:szCs w:val="20"/>
          <w:lang w:eastAsia="en-US"/>
        </w:rPr>
        <w:t>ó</w:t>
      </w:r>
      <w:r w:rsidRPr="00740090">
        <w:rPr>
          <w:sz w:val="20"/>
          <w:szCs w:val="20"/>
          <w:lang w:eastAsia="en-US"/>
        </w:rPr>
        <w:t>wienia, pod warunkiem niewyra</w:t>
      </w:r>
      <w:r w:rsidRPr="00740090">
        <w:rPr>
          <w:sz w:val="20"/>
          <w:szCs w:val="20"/>
          <w:lang w:eastAsia="en-US"/>
        </w:rPr>
        <w:t>ż</w:t>
      </w:r>
      <w:r w:rsidRPr="00740090">
        <w:rPr>
          <w:sz w:val="20"/>
          <w:szCs w:val="20"/>
          <w:lang w:eastAsia="en-US"/>
        </w:rPr>
        <w:t>enia sprzeciwu przez Instytucj</w:t>
      </w:r>
      <w:r w:rsidRPr="00740090">
        <w:rPr>
          <w:sz w:val="20"/>
          <w:szCs w:val="20"/>
          <w:lang w:eastAsia="en-US"/>
        </w:rPr>
        <w:t>ę</w:t>
      </w:r>
      <w:r w:rsidRPr="00740090">
        <w:rPr>
          <w:sz w:val="20"/>
          <w:szCs w:val="20"/>
          <w:lang w:eastAsia="en-US"/>
        </w:rPr>
        <w:t xml:space="preserve">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w:t>
      </w:r>
      <w:r w:rsidRPr="00740090">
        <w:rPr>
          <w:sz w:val="20"/>
          <w:szCs w:val="20"/>
          <w:lang w:eastAsia="en-US"/>
        </w:rPr>
        <w:t>ą</w:t>
      </w:r>
      <w:r w:rsidRPr="00740090">
        <w:rPr>
          <w:sz w:val="20"/>
          <w:szCs w:val="20"/>
          <w:lang w:eastAsia="en-US"/>
        </w:rPr>
        <w:t xml:space="preserve"> w terminie 7 dni roboczych od dnia wp</w:t>
      </w:r>
      <w:r w:rsidRPr="00740090">
        <w:rPr>
          <w:sz w:val="20"/>
          <w:szCs w:val="20"/>
          <w:lang w:eastAsia="en-US"/>
        </w:rPr>
        <w:t>ł</w:t>
      </w:r>
      <w:r w:rsidRPr="00740090">
        <w:rPr>
          <w:sz w:val="20"/>
          <w:szCs w:val="20"/>
          <w:lang w:eastAsia="en-US"/>
        </w:rPr>
        <w:t>yni</w:t>
      </w:r>
      <w:r w:rsidRPr="00740090">
        <w:rPr>
          <w:sz w:val="20"/>
          <w:szCs w:val="20"/>
          <w:lang w:eastAsia="en-US"/>
        </w:rPr>
        <w:t>ę</w:t>
      </w:r>
      <w:r w:rsidRPr="00740090">
        <w:rPr>
          <w:sz w:val="20"/>
          <w:szCs w:val="20"/>
          <w:lang w:eastAsia="en-US"/>
        </w:rPr>
        <w:t>cia informacji o zamiarze powierzenia przetwarzania danych osobowych do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 xml:space="preserve">cej. </w:t>
      </w:r>
      <w:r>
        <w:rPr>
          <w:sz w:val="20"/>
          <w:szCs w:val="20"/>
          <w:lang w:eastAsia="en-US"/>
        </w:rPr>
        <w:t>Przed powierzeniem przetwarzania danych Zamawiaj</w:t>
      </w:r>
      <w:r>
        <w:rPr>
          <w:sz w:val="20"/>
          <w:szCs w:val="20"/>
          <w:lang w:eastAsia="en-US"/>
        </w:rPr>
        <w:t>ą</w:t>
      </w:r>
      <w:r>
        <w:rPr>
          <w:sz w:val="20"/>
          <w:szCs w:val="20"/>
          <w:lang w:eastAsia="en-US"/>
        </w:rPr>
        <w:t>cy zawrze z Wykonawc</w:t>
      </w:r>
      <w:r>
        <w:rPr>
          <w:sz w:val="20"/>
          <w:szCs w:val="20"/>
          <w:lang w:eastAsia="en-US"/>
        </w:rPr>
        <w:t>ą</w:t>
      </w:r>
      <w:r>
        <w:rPr>
          <w:sz w:val="20"/>
          <w:szCs w:val="20"/>
          <w:lang w:eastAsia="en-US"/>
        </w:rPr>
        <w:t xml:space="preserve"> umow</w:t>
      </w:r>
      <w:r>
        <w:rPr>
          <w:sz w:val="20"/>
          <w:szCs w:val="20"/>
          <w:lang w:eastAsia="en-US"/>
        </w:rPr>
        <w:t>ę</w:t>
      </w:r>
      <w:r>
        <w:rPr>
          <w:sz w:val="20"/>
          <w:szCs w:val="20"/>
          <w:lang w:eastAsia="en-US"/>
        </w:rPr>
        <w:t xml:space="preserve"> powierzenia przetwarzania danych osobowych, zgodnie ze wzorem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4 do niniejszej umowy. </w:t>
      </w:r>
    </w:p>
    <w:p w:rsidR="006269AC" w:rsidRPr="004823E3" w:rsidRDefault="006269AC"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15</w:t>
      </w:r>
    </w:p>
    <w:p w:rsidR="006269AC" w:rsidRPr="004823E3" w:rsidRDefault="006269AC" w:rsidP="006E187A">
      <w:pPr>
        <w:spacing w:after="240" w:line="240" w:lineRule="auto"/>
        <w:jc w:val="center"/>
        <w:rPr>
          <w:sz w:val="28"/>
          <w:szCs w:val="28"/>
          <w:lang w:eastAsia="en-US"/>
        </w:rPr>
      </w:pPr>
      <w:r w:rsidRPr="004823E3">
        <w:rPr>
          <w:sz w:val="28"/>
          <w:szCs w:val="28"/>
          <w:lang w:eastAsia="en-US"/>
        </w:rPr>
        <w:t>Postanowienia ko</w:t>
      </w:r>
      <w:r w:rsidRPr="004823E3">
        <w:rPr>
          <w:sz w:val="28"/>
          <w:szCs w:val="28"/>
          <w:lang w:eastAsia="en-US"/>
        </w:rPr>
        <w:t>ń</w:t>
      </w:r>
      <w:r w:rsidRPr="004823E3">
        <w:rPr>
          <w:sz w:val="28"/>
          <w:szCs w:val="28"/>
          <w:lang w:eastAsia="en-US"/>
        </w:rPr>
        <w:t>cowe</w:t>
      </w:r>
    </w:p>
    <w:p w:rsidR="006269AC" w:rsidRPr="00D77A86" w:rsidRDefault="006269AC"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Ż</w:t>
      </w:r>
      <w:r w:rsidRPr="004823E3">
        <w:rPr>
          <w:sz w:val="20"/>
          <w:szCs w:val="20"/>
          <w:lang w:eastAsia="en-US"/>
        </w:rPr>
        <w:t>adna ze stron nie jest uprawniona do przeniesienia swoich praw i zobowi</w:t>
      </w:r>
      <w:r w:rsidRPr="004823E3">
        <w:rPr>
          <w:sz w:val="20"/>
          <w:szCs w:val="20"/>
          <w:lang w:eastAsia="en-US"/>
        </w:rPr>
        <w:t>ą</w:t>
      </w:r>
      <w:r w:rsidRPr="004823E3">
        <w:rPr>
          <w:sz w:val="20"/>
          <w:szCs w:val="20"/>
          <w:lang w:eastAsia="en-US"/>
        </w:rPr>
        <w:t>za</w:t>
      </w:r>
      <w:r w:rsidRPr="004823E3">
        <w:rPr>
          <w:sz w:val="20"/>
          <w:szCs w:val="20"/>
          <w:lang w:eastAsia="en-US"/>
        </w:rPr>
        <w:t>ń</w:t>
      </w:r>
      <w:r w:rsidRPr="004823E3">
        <w:rPr>
          <w:sz w:val="20"/>
          <w:szCs w:val="20"/>
          <w:lang w:eastAsia="en-US"/>
        </w:rPr>
        <w:t xml:space="preserve"> z tytu</w:t>
      </w:r>
      <w:r w:rsidRPr="004823E3">
        <w:rPr>
          <w:sz w:val="20"/>
          <w:szCs w:val="20"/>
          <w:lang w:eastAsia="en-US"/>
        </w:rPr>
        <w:t>ł</w:t>
      </w:r>
      <w:r w:rsidRPr="004823E3">
        <w:rPr>
          <w:sz w:val="20"/>
          <w:szCs w:val="20"/>
          <w:lang w:eastAsia="en-US"/>
        </w:rPr>
        <w:t>u niniejszej umowy bez uzyskania pisemnej zgody drugiej Strony.</w:t>
      </w:r>
    </w:p>
    <w:p w:rsidR="006269AC" w:rsidRPr="00D77A86" w:rsidRDefault="006269AC"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Ewentualna niewa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jednego lub kilku postanowie</w:t>
      </w:r>
      <w:r w:rsidRPr="004823E3">
        <w:rPr>
          <w:sz w:val="20"/>
          <w:szCs w:val="20"/>
          <w:lang w:eastAsia="en-US"/>
        </w:rPr>
        <w:t>ń</w:t>
      </w:r>
      <w:r w:rsidRPr="004823E3">
        <w:rPr>
          <w:sz w:val="20"/>
          <w:szCs w:val="20"/>
          <w:lang w:eastAsia="en-US"/>
        </w:rPr>
        <w:t xml:space="preserve"> niniejszej umowy nie wp</w:t>
      </w:r>
      <w:r w:rsidRPr="004823E3">
        <w:rPr>
          <w:sz w:val="20"/>
          <w:szCs w:val="20"/>
          <w:lang w:eastAsia="en-US"/>
        </w:rPr>
        <w:t>ł</w:t>
      </w:r>
      <w:r w:rsidRPr="004823E3">
        <w:rPr>
          <w:sz w:val="20"/>
          <w:szCs w:val="20"/>
          <w:lang w:eastAsia="en-US"/>
        </w:rPr>
        <w:t>ywa na 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umowy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W</w:t>
      </w:r>
      <w:r w:rsidRPr="004823E3">
        <w:rPr>
          <w:sz w:val="20"/>
          <w:szCs w:val="20"/>
          <w:lang w:eastAsia="en-US"/>
        </w:rPr>
        <w:t>ó</w:t>
      </w:r>
      <w:r w:rsidRPr="004823E3">
        <w:rPr>
          <w:sz w:val="20"/>
          <w:szCs w:val="20"/>
          <w:lang w:eastAsia="en-US"/>
        </w:rPr>
        <w:t>wczas Strony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 xml:space="preserve"> niewa</w:t>
      </w:r>
      <w:r w:rsidRPr="004823E3">
        <w:rPr>
          <w:sz w:val="20"/>
          <w:szCs w:val="20"/>
          <w:lang w:eastAsia="en-US"/>
        </w:rPr>
        <w:t>ż</w:t>
      </w:r>
      <w:r w:rsidRPr="004823E3">
        <w:rPr>
          <w:sz w:val="20"/>
          <w:szCs w:val="20"/>
          <w:lang w:eastAsia="en-US"/>
        </w:rPr>
        <w:t xml:space="preserve">ne postanowienie </w:t>
      </w:r>
      <w:r w:rsidRPr="000F6B40">
        <w:rPr>
          <w:sz w:val="20"/>
          <w:szCs w:val="20"/>
          <w:lang w:eastAsia="en-US"/>
        </w:rPr>
        <w:t>–</w:t>
      </w:r>
      <w:r w:rsidRPr="004823E3">
        <w:rPr>
          <w:sz w:val="20"/>
          <w:szCs w:val="20"/>
          <w:lang w:eastAsia="en-US"/>
        </w:rPr>
        <w:t xml:space="preserve"> innym, zgodnym z prawem oraz celem umowy i jej pozosta</w:t>
      </w:r>
      <w:r w:rsidRPr="004823E3">
        <w:rPr>
          <w:sz w:val="20"/>
          <w:szCs w:val="20"/>
          <w:lang w:eastAsia="en-US"/>
        </w:rPr>
        <w:t>ł</w:t>
      </w:r>
      <w:r w:rsidRPr="004823E3">
        <w:rPr>
          <w:sz w:val="20"/>
          <w:szCs w:val="20"/>
          <w:lang w:eastAsia="en-US"/>
        </w:rPr>
        <w:t>ymi postanowieniami.</w:t>
      </w:r>
    </w:p>
    <w:p w:rsidR="006269AC" w:rsidRPr="00D77A86" w:rsidRDefault="006269AC"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Integraln</w:t>
      </w:r>
      <w:r w:rsidRPr="004823E3">
        <w:rPr>
          <w:sz w:val="20"/>
          <w:szCs w:val="20"/>
          <w:lang w:eastAsia="en-US"/>
        </w:rPr>
        <w:t>ą</w:t>
      </w:r>
      <w:r w:rsidRPr="004823E3">
        <w:rPr>
          <w:sz w:val="20"/>
          <w:szCs w:val="20"/>
          <w:lang w:eastAsia="en-US"/>
        </w:rPr>
        <w:t xml:space="preserve"> cz</w:t>
      </w:r>
      <w:r w:rsidRPr="004823E3">
        <w:rPr>
          <w:sz w:val="20"/>
          <w:szCs w:val="20"/>
          <w:lang w:eastAsia="en-US"/>
        </w:rPr>
        <w:t>ęść</w:t>
      </w:r>
      <w:r w:rsidRPr="004823E3">
        <w:rPr>
          <w:sz w:val="20"/>
          <w:szCs w:val="20"/>
          <w:lang w:eastAsia="en-US"/>
        </w:rPr>
        <w:t xml:space="preserve"> niniejszej umowy stanowi</w:t>
      </w:r>
      <w:r w:rsidRPr="004823E3">
        <w:rPr>
          <w:sz w:val="20"/>
          <w:szCs w:val="20"/>
          <w:lang w:eastAsia="en-US"/>
        </w:rPr>
        <w:t>ą</w:t>
      </w:r>
      <w:r w:rsidRPr="004823E3">
        <w:rPr>
          <w:sz w:val="20"/>
          <w:szCs w:val="20"/>
          <w:lang w:eastAsia="en-US"/>
        </w:rPr>
        <w:t xml:space="preserve">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za</w:t>
      </w:r>
      <w:r w:rsidRPr="004823E3">
        <w:rPr>
          <w:sz w:val="20"/>
          <w:szCs w:val="20"/>
          <w:lang w:eastAsia="en-US"/>
        </w:rPr>
        <w:t>łą</w:t>
      </w:r>
      <w:r w:rsidRPr="004823E3">
        <w:rPr>
          <w:sz w:val="20"/>
          <w:szCs w:val="20"/>
          <w:lang w:eastAsia="en-US"/>
        </w:rPr>
        <w:t>czniki:</w:t>
      </w:r>
    </w:p>
    <w:p w:rsidR="006269AC" w:rsidRPr="00D77A86" w:rsidRDefault="006269AC"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1 </w:t>
      </w:r>
      <w:r w:rsidRPr="000F6B40">
        <w:rPr>
          <w:sz w:val="20"/>
          <w:szCs w:val="20"/>
          <w:lang w:eastAsia="en-US"/>
        </w:rPr>
        <w:t>–</w:t>
      </w:r>
      <w:r w:rsidRPr="004823E3">
        <w:rPr>
          <w:sz w:val="20"/>
          <w:szCs w:val="20"/>
          <w:lang w:eastAsia="en-US"/>
        </w:rPr>
        <w:t xml:space="preserve"> </w:t>
      </w:r>
      <w:r w:rsidRPr="004823E3">
        <w:rPr>
          <w:i/>
          <w:sz w:val="20"/>
          <w:szCs w:val="20"/>
          <w:lang w:eastAsia="en-US"/>
        </w:rPr>
        <w:t xml:space="preserve"> Opis Przedmiotu Zam</w:t>
      </w:r>
      <w:r w:rsidRPr="004823E3">
        <w:rPr>
          <w:i/>
          <w:sz w:val="20"/>
          <w:szCs w:val="20"/>
          <w:lang w:eastAsia="en-US"/>
        </w:rPr>
        <w:t>ó</w:t>
      </w:r>
      <w:r w:rsidRPr="004823E3">
        <w:rPr>
          <w:i/>
          <w:sz w:val="20"/>
          <w:szCs w:val="20"/>
          <w:lang w:eastAsia="en-US"/>
        </w:rPr>
        <w:t>wienia</w:t>
      </w:r>
      <w:r>
        <w:rPr>
          <w:i/>
          <w:sz w:val="20"/>
          <w:szCs w:val="20"/>
          <w:lang w:eastAsia="en-US"/>
        </w:rPr>
        <w:t>;</w:t>
      </w:r>
    </w:p>
    <w:p w:rsidR="006269AC" w:rsidRPr="00D77A86" w:rsidRDefault="006269AC"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2 </w:t>
      </w:r>
      <w:r w:rsidRPr="000F6B40">
        <w:rPr>
          <w:sz w:val="20"/>
          <w:szCs w:val="20"/>
          <w:lang w:eastAsia="en-US"/>
        </w:rPr>
        <w:t>–</w:t>
      </w:r>
      <w:r w:rsidRPr="004823E3">
        <w:rPr>
          <w:sz w:val="20"/>
          <w:szCs w:val="20"/>
          <w:lang w:eastAsia="en-US"/>
        </w:rPr>
        <w:t xml:space="preserve"> </w:t>
      </w:r>
      <w:r w:rsidRPr="004823E3">
        <w:rPr>
          <w:i/>
          <w:sz w:val="20"/>
          <w:szCs w:val="20"/>
          <w:lang w:eastAsia="en-US"/>
        </w:rPr>
        <w:t>Wiedza i do</w:t>
      </w:r>
      <w:r w:rsidRPr="004823E3">
        <w:rPr>
          <w:i/>
          <w:sz w:val="20"/>
          <w:szCs w:val="20"/>
          <w:lang w:eastAsia="en-US"/>
        </w:rPr>
        <w:t>ś</w:t>
      </w:r>
      <w:r w:rsidRPr="004823E3">
        <w:rPr>
          <w:i/>
          <w:sz w:val="20"/>
          <w:szCs w:val="20"/>
          <w:lang w:eastAsia="en-US"/>
        </w:rPr>
        <w:t>wiadczenie kadry trenerskiej, kt</w:t>
      </w:r>
      <w:r w:rsidRPr="004823E3">
        <w:rPr>
          <w:i/>
          <w:sz w:val="20"/>
          <w:szCs w:val="20"/>
          <w:lang w:eastAsia="en-US"/>
        </w:rPr>
        <w:t>ó</w:t>
      </w:r>
      <w:r w:rsidRPr="004823E3">
        <w:rPr>
          <w:i/>
          <w:sz w:val="20"/>
          <w:szCs w:val="20"/>
          <w:lang w:eastAsia="en-US"/>
        </w:rPr>
        <w:t>ra b</w:t>
      </w:r>
      <w:r w:rsidRPr="004823E3">
        <w:rPr>
          <w:i/>
          <w:sz w:val="20"/>
          <w:szCs w:val="20"/>
          <w:lang w:eastAsia="en-US"/>
        </w:rPr>
        <w:t>ę</w:t>
      </w:r>
      <w:r w:rsidRPr="004823E3">
        <w:rPr>
          <w:i/>
          <w:sz w:val="20"/>
          <w:szCs w:val="20"/>
          <w:lang w:eastAsia="en-US"/>
        </w:rPr>
        <w:t>dzie uczestniczy</w:t>
      </w:r>
      <w:r w:rsidRPr="004823E3">
        <w:rPr>
          <w:i/>
          <w:sz w:val="20"/>
          <w:szCs w:val="20"/>
          <w:lang w:eastAsia="en-US"/>
        </w:rPr>
        <w:t>ł</w:t>
      </w:r>
      <w:r w:rsidRPr="004823E3">
        <w:rPr>
          <w:i/>
          <w:sz w:val="20"/>
          <w:szCs w:val="20"/>
          <w:lang w:eastAsia="en-US"/>
        </w:rPr>
        <w:t>a w realizacji zam</w:t>
      </w:r>
      <w:r w:rsidRPr="004823E3">
        <w:rPr>
          <w:i/>
          <w:sz w:val="20"/>
          <w:szCs w:val="20"/>
          <w:lang w:eastAsia="en-US"/>
        </w:rPr>
        <w:t>ó</w:t>
      </w:r>
      <w:r w:rsidRPr="004823E3">
        <w:rPr>
          <w:i/>
          <w:sz w:val="20"/>
          <w:szCs w:val="20"/>
          <w:lang w:eastAsia="en-US"/>
        </w:rPr>
        <w:t>wienia</w:t>
      </w:r>
      <w:r>
        <w:rPr>
          <w:i/>
          <w:sz w:val="20"/>
          <w:szCs w:val="20"/>
          <w:lang w:eastAsia="en-US"/>
        </w:rPr>
        <w:t>;</w:t>
      </w:r>
    </w:p>
    <w:p w:rsidR="006269AC" w:rsidRPr="009D7D19" w:rsidRDefault="006269AC" w:rsidP="006E187A">
      <w:pPr>
        <w:numPr>
          <w:ilvl w:val="1"/>
          <w:numId w:val="17"/>
        </w:numPr>
        <w:spacing w:before="120" w:after="120" w:line="240" w:lineRule="auto"/>
        <w:ind w:left="567" w:right="-2" w:hanging="283"/>
        <w:jc w:val="both"/>
        <w:rPr>
          <w:i/>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czni</w:t>
      </w:r>
      <w:r>
        <w:rPr>
          <w:sz w:val="20"/>
          <w:szCs w:val="20"/>
          <w:lang w:eastAsia="en-US"/>
        </w:rPr>
        <w:t>k nr 3</w:t>
      </w:r>
      <w:r w:rsidRPr="004823E3">
        <w:rPr>
          <w:sz w:val="20"/>
          <w:szCs w:val="20"/>
          <w:lang w:eastAsia="en-US"/>
        </w:rPr>
        <w:t xml:space="preserve"> </w:t>
      </w:r>
      <w:r w:rsidRPr="000F6B40">
        <w:rPr>
          <w:sz w:val="20"/>
          <w:szCs w:val="20"/>
          <w:lang w:eastAsia="en-US"/>
        </w:rPr>
        <w:t>–</w:t>
      </w:r>
      <w:r w:rsidRPr="00941216">
        <w:rPr>
          <w:sz w:val="20"/>
          <w:szCs w:val="20"/>
          <w:lang w:eastAsia="en-US"/>
        </w:rPr>
        <w:t xml:space="preserve"> </w:t>
      </w:r>
      <w:r>
        <w:rPr>
          <w:sz w:val="20"/>
          <w:szCs w:val="20"/>
          <w:lang w:eastAsia="en-US"/>
        </w:rPr>
        <w:t>tre</w:t>
      </w:r>
      <w:r>
        <w:rPr>
          <w:sz w:val="20"/>
          <w:szCs w:val="20"/>
          <w:lang w:eastAsia="en-US"/>
        </w:rPr>
        <w:t>ść </w:t>
      </w:r>
      <w:r>
        <w:rPr>
          <w:sz w:val="20"/>
          <w:szCs w:val="20"/>
          <w:lang w:eastAsia="en-US"/>
        </w:rPr>
        <w:t>Klauzuli Informacyjnej;</w:t>
      </w:r>
    </w:p>
    <w:p w:rsidR="006269AC" w:rsidRDefault="006269AC"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4 </w:t>
      </w:r>
      <w:r>
        <w:rPr>
          <w:sz w:val="20"/>
          <w:szCs w:val="20"/>
          <w:lang w:eastAsia="en-US"/>
        </w:rPr>
        <w:t>- wz</w:t>
      </w:r>
      <w:r>
        <w:rPr>
          <w:sz w:val="20"/>
          <w:szCs w:val="20"/>
          <w:lang w:eastAsia="en-US"/>
        </w:rPr>
        <w:t>ó</w:t>
      </w:r>
      <w:r>
        <w:rPr>
          <w:sz w:val="20"/>
          <w:szCs w:val="20"/>
          <w:lang w:eastAsia="en-US"/>
        </w:rPr>
        <w:t>r umowy powierzenia przetwarzania danych osobowych</w:t>
      </w:r>
    </w:p>
    <w:p w:rsidR="006269AC" w:rsidRDefault="006269AC"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5</w:t>
      </w:r>
      <w:r w:rsidRPr="004823E3">
        <w:rPr>
          <w:sz w:val="20"/>
          <w:szCs w:val="20"/>
          <w:lang w:eastAsia="en-US"/>
        </w:rPr>
        <w:t xml:space="preserve"> </w:t>
      </w:r>
      <w:r>
        <w:rPr>
          <w:sz w:val="20"/>
          <w:szCs w:val="20"/>
          <w:lang w:eastAsia="en-US"/>
        </w:rPr>
        <w:t>- kopie dyplom</w:t>
      </w:r>
      <w:r>
        <w:rPr>
          <w:sz w:val="20"/>
          <w:szCs w:val="20"/>
          <w:lang w:eastAsia="en-US"/>
        </w:rPr>
        <w:t>ó</w:t>
      </w:r>
      <w:r>
        <w:rPr>
          <w:sz w:val="20"/>
          <w:szCs w:val="20"/>
          <w:lang w:eastAsia="en-US"/>
        </w:rPr>
        <w:t xml:space="preserve">w </w:t>
      </w:r>
      <w:r w:rsidDel="00941216">
        <w:rPr>
          <w:sz w:val="20"/>
          <w:szCs w:val="20"/>
          <w:lang w:eastAsia="en-US"/>
        </w:rPr>
        <w:t xml:space="preserve"> </w:t>
      </w:r>
    </w:p>
    <w:p w:rsidR="006269AC" w:rsidRDefault="006269AC" w:rsidP="00372AE7">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6</w:t>
      </w:r>
      <w:r w:rsidRPr="004823E3">
        <w:rPr>
          <w:sz w:val="20"/>
          <w:szCs w:val="20"/>
          <w:lang w:eastAsia="en-US"/>
        </w:rPr>
        <w:t xml:space="preserve"> </w:t>
      </w:r>
      <w:r w:rsidRPr="000F6B40">
        <w:rPr>
          <w:sz w:val="20"/>
          <w:szCs w:val="20"/>
          <w:lang w:eastAsia="en-US"/>
        </w:rPr>
        <w:t>–</w:t>
      </w:r>
      <w:r w:rsidRPr="004823E3">
        <w:rPr>
          <w:sz w:val="20"/>
          <w:szCs w:val="20"/>
          <w:lang w:eastAsia="en-US"/>
        </w:rPr>
        <w:t xml:space="preserve"> Pe</w:t>
      </w:r>
      <w:r w:rsidRPr="004823E3">
        <w:rPr>
          <w:sz w:val="20"/>
          <w:szCs w:val="20"/>
          <w:lang w:eastAsia="en-US"/>
        </w:rPr>
        <w:t>ł</w:t>
      </w:r>
      <w:r w:rsidRPr="004823E3">
        <w:rPr>
          <w:sz w:val="20"/>
          <w:szCs w:val="20"/>
          <w:lang w:eastAsia="en-US"/>
        </w:rPr>
        <w:t>nomocnictwo osoby/os</w:t>
      </w:r>
      <w:r w:rsidRPr="004823E3">
        <w:rPr>
          <w:sz w:val="20"/>
          <w:szCs w:val="20"/>
          <w:lang w:eastAsia="en-US"/>
        </w:rPr>
        <w:t>ó</w:t>
      </w:r>
      <w:r w:rsidRPr="004823E3">
        <w:rPr>
          <w:sz w:val="20"/>
          <w:szCs w:val="20"/>
          <w:lang w:eastAsia="en-US"/>
        </w:rPr>
        <w:t>b podpisuj</w:t>
      </w:r>
      <w:r w:rsidRPr="004823E3">
        <w:rPr>
          <w:sz w:val="20"/>
          <w:szCs w:val="20"/>
          <w:lang w:eastAsia="en-US"/>
        </w:rPr>
        <w:t>ą</w:t>
      </w:r>
      <w:r w:rsidRPr="004823E3">
        <w:rPr>
          <w:sz w:val="20"/>
          <w:szCs w:val="20"/>
          <w:lang w:eastAsia="en-US"/>
        </w:rPr>
        <w:t>cej/ podpisuj</w:t>
      </w:r>
      <w:r w:rsidRPr="004823E3">
        <w:rPr>
          <w:sz w:val="20"/>
          <w:szCs w:val="20"/>
          <w:lang w:eastAsia="en-US"/>
        </w:rPr>
        <w:t>ą</w:t>
      </w:r>
      <w:r w:rsidRPr="004823E3">
        <w:rPr>
          <w:sz w:val="20"/>
          <w:szCs w:val="20"/>
          <w:lang w:eastAsia="en-US"/>
        </w:rPr>
        <w:t>cych umow</w:t>
      </w:r>
      <w:r w:rsidRPr="004823E3">
        <w:rPr>
          <w:sz w:val="20"/>
          <w:szCs w:val="20"/>
          <w:lang w:eastAsia="en-US"/>
        </w:rPr>
        <w:t>ę</w:t>
      </w:r>
      <w:r w:rsidRPr="004823E3">
        <w:rPr>
          <w:sz w:val="20"/>
          <w:szCs w:val="20"/>
          <w:lang w:eastAsia="en-US"/>
        </w:rPr>
        <w:t xml:space="preserve"> ze strony Wykonawcy</w:t>
      </w:r>
      <w:r>
        <w:rPr>
          <w:rStyle w:val="FootnoteReference"/>
          <w:sz w:val="20"/>
          <w:szCs w:val="20"/>
          <w:lang w:eastAsia="en-US"/>
        </w:rPr>
        <w:footnoteReference w:id="3"/>
      </w:r>
      <w:r w:rsidRPr="004823E3">
        <w:rPr>
          <w:sz w:val="20"/>
          <w:szCs w:val="20"/>
          <w:lang w:eastAsia="en-US"/>
        </w:rPr>
        <w:t xml:space="preserve"> (o ile nie stanowi za</w:t>
      </w:r>
      <w:r w:rsidRPr="004823E3">
        <w:rPr>
          <w:sz w:val="20"/>
          <w:szCs w:val="20"/>
          <w:lang w:eastAsia="en-US"/>
        </w:rPr>
        <w:t>łą</w:t>
      </w:r>
      <w:r w:rsidRPr="004823E3">
        <w:rPr>
          <w:sz w:val="20"/>
          <w:szCs w:val="20"/>
          <w:lang w:eastAsia="en-US"/>
        </w:rPr>
        <w:t>cznika do Oferty)</w:t>
      </w:r>
    </w:p>
    <w:p w:rsidR="006269AC" w:rsidRPr="00EB033D" w:rsidRDefault="006269AC"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 sprawach nieuregulowanych niniejsz</w:t>
      </w:r>
      <w:r w:rsidRPr="004823E3">
        <w:rPr>
          <w:sz w:val="20"/>
          <w:szCs w:val="20"/>
          <w:lang w:eastAsia="en-US"/>
        </w:rPr>
        <w:t>ą</w:t>
      </w:r>
      <w:r w:rsidRPr="004823E3">
        <w:rPr>
          <w:sz w:val="20"/>
          <w:szCs w:val="20"/>
          <w:lang w:eastAsia="en-US"/>
        </w:rPr>
        <w:t xml:space="preserve"> umow</w:t>
      </w:r>
      <w:r w:rsidRPr="004823E3">
        <w:rPr>
          <w:sz w:val="20"/>
          <w:szCs w:val="20"/>
          <w:lang w:eastAsia="en-US"/>
        </w:rPr>
        <w:t>ą</w:t>
      </w:r>
      <w:r w:rsidRPr="004823E3">
        <w:rPr>
          <w:sz w:val="20"/>
          <w:szCs w:val="20"/>
          <w:lang w:eastAsia="en-US"/>
        </w:rPr>
        <w:t xml:space="preserve"> maj</w:t>
      </w:r>
      <w:r w:rsidRPr="004823E3">
        <w:rPr>
          <w:sz w:val="20"/>
          <w:szCs w:val="20"/>
          <w:lang w:eastAsia="en-US"/>
        </w:rPr>
        <w:t>ą</w:t>
      </w:r>
      <w:r w:rsidRPr="004823E3">
        <w:rPr>
          <w:sz w:val="20"/>
          <w:szCs w:val="20"/>
          <w:lang w:eastAsia="en-US"/>
        </w:rPr>
        <w:t xml:space="preserve"> zastosowanie przepisy ustawy z dnia 23 kwietnia 1964 r. Kodeks Cywilny (</w:t>
      </w:r>
      <w:r w:rsidRPr="00A22EA9">
        <w:rPr>
          <w:sz w:val="20"/>
          <w:szCs w:val="20"/>
          <w:lang w:eastAsia="en-US"/>
        </w:rPr>
        <w:t>t.j. Dz. U. z 2019 r. poz. 1145 z p</w:t>
      </w:r>
      <w:r w:rsidRPr="00A22EA9">
        <w:rPr>
          <w:sz w:val="20"/>
          <w:szCs w:val="20"/>
          <w:lang w:eastAsia="en-US"/>
        </w:rPr>
        <w:t>óź</w:t>
      </w:r>
      <w:r w:rsidRPr="00A22EA9">
        <w:rPr>
          <w:sz w:val="20"/>
          <w:szCs w:val="20"/>
          <w:lang w:eastAsia="en-US"/>
        </w:rPr>
        <w:t>n. zm.</w:t>
      </w:r>
      <w:r w:rsidRPr="004823E3">
        <w:rPr>
          <w:sz w:val="20"/>
          <w:szCs w:val="20"/>
          <w:lang w:eastAsia="en-US"/>
        </w:rPr>
        <w:t>) oraz inne maj</w:t>
      </w:r>
      <w:r w:rsidRPr="004823E3">
        <w:rPr>
          <w:sz w:val="20"/>
          <w:szCs w:val="20"/>
          <w:lang w:eastAsia="en-US"/>
        </w:rPr>
        <w:t>ą</w:t>
      </w:r>
      <w:r w:rsidRPr="004823E3">
        <w:rPr>
          <w:sz w:val="20"/>
          <w:szCs w:val="20"/>
          <w:lang w:eastAsia="en-US"/>
        </w:rPr>
        <w:t>ce zwi</w:t>
      </w:r>
      <w:r w:rsidRPr="004823E3">
        <w:rPr>
          <w:sz w:val="20"/>
          <w:szCs w:val="20"/>
          <w:lang w:eastAsia="en-US"/>
        </w:rPr>
        <w:t>ą</w:t>
      </w:r>
      <w:r w:rsidRPr="004823E3">
        <w:rPr>
          <w:sz w:val="20"/>
          <w:szCs w:val="20"/>
          <w:lang w:eastAsia="en-US"/>
        </w:rPr>
        <w:t>zek z realizacj</w:t>
      </w:r>
      <w:r w:rsidRPr="004823E3">
        <w:rPr>
          <w:sz w:val="20"/>
          <w:szCs w:val="20"/>
          <w:lang w:eastAsia="en-US"/>
        </w:rPr>
        <w:t>ą</w:t>
      </w:r>
      <w:r w:rsidRPr="004823E3">
        <w:rPr>
          <w:sz w:val="20"/>
          <w:szCs w:val="20"/>
          <w:lang w:eastAsia="en-US"/>
        </w:rPr>
        <w:t xml:space="preserve"> przedmiotu umowy</w:t>
      </w:r>
      <w:r>
        <w:rPr>
          <w:sz w:val="20"/>
          <w:szCs w:val="20"/>
          <w:lang w:eastAsia="en-US"/>
        </w:rPr>
        <w:t xml:space="preserve">, </w:t>
      </w:r>
      <w:r w:rsidRPr="00EB033D">
        <w:rPr>
          <w:sz w:val="20"/>
          <w:szCs w:val="20"/>
          <w:lang w:eastAsia="en-US"/>
        </w:rPr>
        <w:t>w szczeg</w:t>
      </w:r>
      <w:r w:rsidRPr="00EB033D">
        <w:rPr>
          <w:sz w:val="20"/>
          <w:szCs w:val="20"/>
          <w:lang w:eastAsia="en-US"/>
        </w:rPr>
        <w:t>ó</w:t>
      </w:r>
      <w:r w:rsidRPr="00EB033D">
        <w:rPr>
          <w:sz w:val="20"/>
          <w:szCs w:val="20"/>
          <w:lang w:eastAsia="en-US"/>
        </w:rPr>
        <w:t>lno</w:t>
      </w:r>
      <w:r w:rsidRPr="00EB033D">
        <w:rPr>
          <w:sz w:val="20"/>
          <w:szCs w:val="20"/>
          <w:lang w:eastAsia="en-US"/>
        </w:rPr>
        <w:t>ś</w:t>
      </w:r>
      <w:r w:rsidRPr="00EB033D">
        <w:rPr>
          <w:sz w:val="20"/>
          <w:szCs w:val="20"/>
          <w:lang w:eastAsia="en-US"/>
        </w:rPr>
        <w:t>ci:</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nr 1303/2013;</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 xml:space="preserve">dzenia nr 1304/2013; </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delegowanego Komisji (UE) nr 480/2014 z dnia 3 marca 2014 r. uzupe</w:t>
      </w:r>
      <w:r w:rsidRPr="00EB033D">
        <w:rPr>
          <w:sz w:val="20"/>
          <w:szCs w:val="20"/>
          <w:lang w:eastAsia="en-US"/>
        </w:rPr>
        <w:t>ł</w:t>
      </w:r>
      <w:r w:rsidRPr="00EB033D">
        <w:rPr>
          <w:sz w:val="20"/>
          <w:szCs w:val="20"/>
          <w:lang w:eastAsia="en-US"/>
        </w:rPr>
        <w:t>niaj</w:t>
      </w:r>
      <w:r w:rsidRPr="00EB033D">
        <w:rPr>
          <w:sz w:val="20"/>
          <w:szCs w:val="20"/>
          <w:lang w:eastAsia="en-US"/>
        </w:rPr>
        <w:t>ą</w:t>
      </w:r>
      <w:r w:rsidRPr="00EB033D">
        <w:rPr>
          <w:sz w:val="20"/>
          <w:szCs w:val="20"/>
          <w:lang w:eastAsia="en-US"/>
        </w:rPr>
        <w:t>cego rozporz</w:t>
      </w:r>
      <w:r w:rsidRPr="00EB033D">
        <w:rPr>
          <w:sz w:val="20"/>
          <w:szCs w:val="20"/>
          <w:lang w:eastAsia="en-US"/>
        </w:rPr>
        <w:t>ą</w:t>
      </w:r>
      <w:r w:rsidRPr="00EB033D">
        <w:rPr>
          <w:sz w:val="20"/>
          <w:szCs w:val="20"/>
          <w:lang w:eastAsia="en-US"/>
        </w:rPr>
        <w:t>dzenie Parlamentu Europejskiego i Rady (UE) nr 1303/2013 ustanawiaj</w:t>
      </w:r>
      <w:r w:rsidRPr="00EB033D">
        <w:rPr>
          <w:sz w:val="20"/>
          <w:szCs w:val="20"/>
          <w:lang w:eastAsia="en-US"/>
        </w:rPr>
        <w:t>ą</w:t>
      </w:r>
      <w:r w:rsidRPr="00EB033D">
        <w:rPr>
          <w:sz w:val="20"/>
          <w:szCs w:val="20"/>
          <w:lang w:eastAsia="en-US"/>
        </w:rPr>
        <w:t>cego wsp</w:t>
      </w:r>
      <w:r w:rsidRPr="00EB033D">
        <w:rPr>
          <w:sz w:val="20"/>
          <w:szCs w:val="20"/>
          <w:lang w:eastAsia="en-US"/>
        </w:rPr>
        <w:t>ó</w:t>
      </w:r>
      <w:r w:rsidRPr="00EB033D">
        <w:rPr>
          <w:sz w:val="20"/>
          <w:szCs w:val="20"/>
          <w:lang w:eastAsia="en-US"/>
        </w:rPr>
        <w:t>lne przepisy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Europejskiego Funduszu Rolnego na rzecz Rozwoju Obszar</w:t>
      </w:r>
      <w:r w:rsidRPr="00EB033D">
        <w:rPr>
          <w:sz w:val="20"/>
          <w:szCs w:val="20"/>
          <w:lang w:eastAsia="en-US"/>
        </w:rPr>
        <w:t>ó</w:t>
      </w:r>
      <w:r w:rsidRPr="00EB033D">
        <w:rPr>
          <w:sz w:val="20"/>
          <w:szCs w:val="20"/>
          <w:lang w:eastAsia="en-US"/>
        </w:rPr>
        <w:t>w Wiejskich oraz Europejskiego Funduszu Morskiego i Rybackiego oraz ustanawiaj</w:t>
      </w:r>
      <w:r w:rsidRPr="00EB033D">
        <w:rPr>
          <w:sz w:val="20"/>
          <w:szCs w:val="20"/>
          <w:lang w:eastAsia="en-US"/>
        </w:rPr>
        <w:t>ą</w:t>
      </w:r>
      <w:r w:rsidRPr="00EB033D">
        <w:rPr>
          <w:sz w:val="20"/>
          <w:szCs w:val="20"/>
          <w:lang w:eastAsia="en-US"/>
        </w:rPr>
        <w:t>cego przepisy og</w:t>
      </w:r>
      <w:r w:rsidRPr="00EB033D">
        <w:rPr>
          <w:sz w:val="20"/>
          <w:szCs w:val="20"/>
          <w:lang w:eastAsia="en-US"/>
        </w:rPr>
        <w:t>ó</w:t>
      </w:r>
      <w:r w:rsidRPr="00EB033D">
        <w:rPr>
          <w:sz w:val="20"/>
          <w:szCs w:val="20"/>
          <w:lang w:eastAsia="en-US"/>
        </w:rPr>
        <w:t>lne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 xml:space="preserve">ci </w:t>
      </w:r>
      <w:r w:rsidRPr="00EB033D">
        <w:rPr>
          <w:sz w:val="20"/>
          <w:szCs w:val="20"/>
          <w:lang w:eastAsia="en-US"/>
        </w:rPr>
        <w:br/>
        <w:t>i Europejskiego Funduszu Morskiego i Rybackiego (Dz. Urz. UE L 138 z 13.05.2014, str. 5, z p</w:t>
      </w:r>
      <w:r w:rsidRPr="00EB033D">
        <w:rPr>
          <w:sz w:val="20"/>
          <w:szCs w:val="20"/>
          <w:lang w:eastAsia="en-US"/>
        </w:rPr>
        <w:t>óź</w:t>
      </w:r>
      <w:r w:rsidRPr="00EB033D">
        <w:rPr>
          <w:sz w:val="20"/>
          <w:szCs w:val="20"/>
          <w:lang w:eastAsia="en-US"/>
        </w:rPr>
        <w:t xml:space="preserve">n. zm.); </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23 kwietnia 1964 r. - Kodeks cywilny (Dz. U. z 2017 r. poz. 459 , z p</w:t>
      </w:r>
      <w:r w:rsidRPr="00EB033D">
        <w:rPr>
          <w:sz w:val="20"/>
          <w:szCs w:val="20"/>
          <w:lang w:eastAsia="en-US"/>
        </w:rPr>
        <w:t>óź</w:t>
      </w:r>
      <w:r w:rsidRPr="00EB033D">
        <w:rPr>
          <w:sz w:val="20"/>
          <w:szCs w:val="20"/>
          <w:lang w:eastAsia="en-US"/>
        </w:rPr>
        <w:t xml:space="preserve">n. zm.); </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Ufp;</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11 lipca 2014 r. o zasadach realizacji program</w:t>
      </w:r>
      <w:r w:rsidRPr="00EB033D">
        <w:rPr>
          <w:sz w:val="20"/>
          <w:szCs w:val="20"/>
          <w:lang w:eastAsia="en-US"/>
        </w:rPr>
        <w:t>ó</w:t>
      </w:r>
      <w:r w:rsidRPr="00EB033D">
        <w:rPr>
          <w:sz w:val="20"/>
          <w:szCs w:val="20"/>
          <w:lang w:eastAsia="en-US"/>
        </w:rPr>
        <w:t>w w zakresie polityki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finansowanych w perspektywie finansowej 2014</w:t>
      </w:r>
      <w:r w:rsidRPr="00EB033D">
        <w:rPr>
          <w:sz w:val="20"/>
          <w:szCs w:val="20"/>
          <w:lang w:eastAsia="en-US"/>
        </w:rPr>
        <w:t>–</w:t>
      </w:r>
      <w:r w:rsidRPr="00EB033D">
        <w:rPr>
          <w:sz w:val="20"/>
          <w:szCs w:val="20"/>
          <w:lang w:eastAsia="en-US"/>
        </w:rPr>
        <w:t>2020;</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Pzp;</w:t>
      </w:r>
    </w:p>
    <w:p w:rsidR="006269AC" w:rsidRPr="00EB033D" w:rsidRDefault="006269AC"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Ministra Rozwoju i Finans</w:t>
      </w:r>
      <w:r w:rsidRPr="00EB033D">
        <w:rPr>
          <w:sz w:val="20"/>
          <w:szCs w:val="20"/>
          <w:lang w:eastAsia="en-US"/>
        </w:rPr>
        <w:t>ó</w:t>
      </w:r>
      <w:r w:rsidRPr="00EB033D">
        <w:rPr>
          <w:sz w:val="20"/>
          <w:szCs w:val="20"/>
          <w:lang w:eastAsia="en-US"/>
        </w:rPr>
        <w:t>w z dnia 7 grudnia 2017 r. w sprawie zaliczek w ramach program</w:t>
      </w:r>
      <w:r w:rsidRPr="00EB033D">
        <w:rPr>
          <w:sz w:val="20"/>
          <w:szCs w:val="20"/>
          <w:lang w:eastAsia="en-US"/>
        </w:rPr>
        <w:t>ó</w:t>
      </w:r>
      <w:r w:rsidRPr="00EB033D">
        <w:rPr>
          <w:sz w:val="20"/>
          <w:szCs w:val="20"/>
          <w:lang w:eastAsia="en-US"/>
        </w:rPr>
        <w:t>w finansowanych z udzia</w:t>
      </w:r>
      <w:r w:rsidRPr="00EB033D">
        <w:rPr>
          <w:sz w:val="20"/>
          <w:szCs w:val="20"/>
          <w:lang w:eastAsia="en-US"/>
        </w:rPr>
        <w:t>ł</w:t>
      </w:r>
      <w:r w:rsidRPr="00EB033D">
        <w:rPr>
          <w:sz w:val="20"/>
          <w:szCs w:val="20"/>
          <w:lang w:eastAsia="en-US"/>
        </w:rPr>
        <w:t xml:space="preserve">em </w:t>
      </w:r>
      <w:r w:rsidRPr="00EB033D">
        <w:rPr>
          <w:sz w:val="20"/>
          <w:szCs w:val="20"/>
          <w:lang w:eastAsia="en-US"/>
        </w:rPr>
        <w:t>ś</w:t>
      </w:r>
      <w:r w:rsidRPr="00EB033D">
        <w:rPr>
          <w:sz w:val="20"/>
          <w:szCs w:val="20"/>
          <w:lang w:eastAsia="en-US"/>
        </w:rPr>
        <w:t>rodk</w:t>
      </w:r>
      <w:r w:rsidRPr="00EB033D">
        <w:rPr>
          <w:sz w:val="20"/>
          <w:szCs w:val="20"/>
          <w:lang w:eastAsia="en-US"/>
        </w:rPr>
        <w:t>ó</w:t>
      </w:r>
      <w:r w:rsidRPr="00EB033D">
        <w:rPr>
          <w:sz w:val="20"/>
          <w:szCs w:val="20"/>
          <w:lang w:eastAsia="en-US"/>
        </w:rPr>
        <w:t>w europejskich (Dz. U. poz. 2367)</w:t>
      </w:r>
      <w:r>
        <w:rPr>
          <w:sz w:val="20"/>
          <w:szCs w:val="20"/>
          <w:lang w:eastAsia="en-US"/>
        </w:rPr>
        <w:t>.</w:t>
      </w:r>
    </w:p>
    <w:p w:rsidR="006269AC" w:rsidRPr="00D77A86" w:rsidRDefault="006269AC"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Wszelkie spory zwi</w:t>
      </w:r>
      <w:r w:rsidRPr="004823E3">
        <w:rPr>
          <w:sz w:val="20"/>
          <w:szCs w:val="20"/>
          <w:lang w:eastAsia="en-US"/>
        </w:rPr>
        <w:t>ą</w:t>
      </w:r>
      <w:r w:rsidRPr="004823E3">
        <w:rPr>
          <w:sz w:val="20"/>
          <w:szCs w:val="20"/>
          <w:lang w:eastAsia="en-US"/>
        </w:rPr>
        <w:t>zane z zawarciem lub wykonaniem umowy Strony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rozstrzygane wed</w:t>
      </w:r>
      <w:r w:rsidRPr="004823E3">
        <w:rPr>
          <w:sz w:val="20"/>
          <w:szCs w:val="20"/>
          <w:lang w:eastAsia="en-US"/>
        </w:rPr>
        <w:t>ł</w:t>
      </w:r>
      <w:r w:rsidRPr="004823E3">
        <w:rPr>
          <w:sz w:val="20"/>
          <w:szCs w:val="20"/>
          <w:lang w:eastAsia="en-US"/>
        </w:rPr>
        <w:t>ug prawa polskiego przez s</w:t>
      </w:r>
      <w:r w:rsidRPr="004823E3">
        <w:rPr>
          <w:sz w:val="20"/>
          <w:szCs w:val="20"/>
          <w:lang w:eastAsia="en-US"/>
        </w:rPr>
        <w:t>ą</w:t>
      </w:r>
      <w:r w:rsidRPr="004823E3">
        <w:rPr>
          <w:sz w:val="20"/>
          <w:szCs w:val="20"/>
          <w:lang w:eastAsia="en-US"/>
        </w:rPr>
        <w:t>d powszechny w</w:t>
      </w:r>
      <w:r w:rsidRPr="004823E3">
        <w:rPr>
          <w:sz w:val="20"/>
          <w:szCs w:val="20"/>
          <w:lang w:eastAsia="en-US"/>
        </w:rPr>
        <w:t>ł</w:t>
      </w:r>
      <w:r w:rsidRPr="004823E3">
        <w:rPr>
          <w:sz w:val="20"/>
          <w:szCs w:val="20"/>
          <w:lang w:eastAsia="en-US"/>
        </w:rPr>
        <w:t>a</w:t>
      </w:r>
      <w:r w:rsidRPr="004823E3">
        <w:rPr>
          <w:sz w:val="20"/>
          <w:szCs w:val="20"/>
          <w:lang w:eastAsia="en-US"/>
        </w:rPr>
        <w:t>ś</w:t>
      </w:r>
      <w:r w:rsidRPr="004823E3">
        <w:rPr>
          <w:sz w:val="20"/>
          <w:szCs w:val="20"/>
          <w:lang w:eastAsia="en-US"/>
        </w:rPr>
        <w:t>ciwy dla siedziby Zamawiaj</w:t>
      </w:r>
      <w:r w:rsidRPr="004823E3">
        <w:rPr>
          <w:sz w:val="20"/>
          <w:szCs w:val="20"/>
          <w:lang w:eastAsia="en-US"/>
        </w:rPr>
        <w:t>ą</w:t>
      </w:r>
      <w:r w:rsidRPr="004823E3">
        <w:rPr>
          <w:sz w:val="20"/>
          <w:szCs w:val="20"/>
          <w:lang w:eastAsia="en-US"/>
        </w:rPr>
        <w:t>cego.</w:t>
      </w:r>
    </w:p>
    <w:p w:rsidR="006269AC" w:rsidRPr="00D77A86" w:rsidRDefault="006269AC"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Umow</w:t>
      </w:r>
      <w:r w:rsidRPr="004823E3">
        <w:rPr>
          <w:sz w:val="20"/>
          <w:szCs w:val="20"/>
          <w:lang w:eastAsia="en-US"/>
        </w:rPr>
        <w:t>ę</w:t>
      </w:r>
      <w:r w:rsidRPr="004823E3">
        <w:rPr>
          <w:sz w:val="20"/>
          <w:szCs w:val="20"/>
          <w:lang w:eastAsia="en-US"/>
        </w:rPr>
        <w:t xml:space="preserve"> sporz</w:t>
      </w:r>
      <w:r w:rsidRPr="004823E3">
        <w:rPr>
          <w:sz w:val="20"/>
          <w:szCs w:val="20"/>
          <w:lang w:eastAsia="en-US"/>
        </w:rPr>
        <w:t>ą</w:t>
      </w:r>
      <w:r w:rsidRPr="004823E3">
        <w:rPr>
          <w:sz w:val="20"/>
          <w:szCs w:val="20"/>
          <w:lang w:eastAsia="en-US"/>
        </w:rPr>
        <w:t>dzono w trzech jednobrzmi</w:t>
      </w:r>
      <w:r w:rsidRPr="004823E3">
        <w:rPr>
          <w:sz w:val="20"/>
          <w:szCs w:val="20"/>
          <w:lang w:eastAsia="en-US"/>
        </w:rPr>
        <w:t>ą</w:t>
      </w:r>
      <w:r w:rsidRPr="004823E3">
        <w:rPr>
          <w:sz w:val="20"/>
          <w:szCs w:val="20"/>
          <w:lang w:eastAsia="en-US"/>
        </w:rPr>
        <w:t>cych egzemplarzach.</w:t>
      </w:r>
    </w:p>
    <w:p w:rsidR="006269AC" w:rsidRPr="004823E3" w:rsidRDefault="006269AC" w:rsidP="006E187A">
      <w:pPr>
        <w:spacing w:before="1100" w:after="120" w:line="240" w:lineRule="auto"/>
        <w:ind w:right="-2"/>
        <w:jc w:val="both"/>
        <w:rPr>
          <w:sz w:val="20"/>
          <w:szCs w:val="20"/>
        </w:rPr>
      </w:pPr>
      <w:r w:rsidRPr="004823E3">
        <w:rPr>
          <w:sz w:val="20"/>
          <w:szCs w:val="20"/>
          <w:lang w:eastAsia="en-US"/>
        </w:rPr>
        <w:t>ZAMAWIAJ</w:t>
      </w:r>
      <w:r w:rsidRPr="004823E3">
        <w:rPr>
          <w:sz w:val="20"/>
          <w:szCs w:val="20"/>
          <w:lang w:eastAsia="en-US"/>
        </w:rPr>
        <w:t>Ą</w:t>
      </w:r>
      <w:r w:rsidRPr="004823E3">
        <w:rPr>
          <w:sz w:val="20"/>
          <w:szCs w:val="20"/>
          <w:lang w:eastAsia="en-US"/>
        </w:rPr>
        <w:t xml:space="preserve">CY: </w:t>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4823E3">
        <w:rPr>
          <w:sz w:val="20"/>
          <w:szCs w:val="20"/>
          <w:lang w:eastAsia="en-US"/>
        </w:rPr>
        <w:t>WYKONAWCA:</w:t>
      </w:r>
    </w:p>
    <w:p w:rsidR="006269AC" w:rsidRPr="00A55C07" w:rsidRDefault="006269AC" w:rsidP="006E187A"/>
    <w:p w:rsidR="006269AC" w:rsidRPr="00167625" w:rsidRDefault="006269AC" w:rsidP="00167625">
      <w:pPr>
        <w:tabs>
          <w:tab w:val="left" w:pos="3315"/>
        </w:tabs>
      </w:pPr>
    </w:p>
    <w:sectPr w:rsidR="006269AC" w:rsidRPr="00167625"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9AC" w:rsidRDefault="006269AC" w:rsidP="00990B7E">
      <w:pPr>
        <w:spacing w:after="0" w:line="240" w:lineRule="auto"/>
      </w:pPr>
      <w:r>
        <w:separator/>
      </w:r>
    </w:p>
  </w:endnote>
  <w:endnote w:type="continuationSeparator" w:id="0">
    <w:p w:rsidR="006269AC" w:rsidRDefault="006269AC"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9AC" w:rsidRDefault="006269AC"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" filled="f" stroked="f" strokeweight=".5pt">
          <v:path arrowok="t"/>
          <v:textbox>
            <w:txbxContent>
              <w:p w:rsidR="006269AC" w:rsidRPr="002E01ED" w:rsidRDefault="006269AC" w:rsidP="002769DE">
                <w:pPr>
                  <w:rPr>
                    <w:rFonts w:hAnsi="Calibri" w:cs="Calibri"/>
                    <w:w w:val="90"/>
                    <w:sz w:val="12"/>
                    <w:szCs w:val="12"/>
                  </w:rPr>
                </w:pPr>
                <w:r w:rsidRPr="002E01ED">
                  <w:rPr>
                    <w:rFonts w:hAnsi="Calibri" w:cs="Calibri"/>
                    <w:color w:val="333333"/>
                    <w:w w:val="90"/>
                    <w:sz w:val="12"/>
                    <w:szCs w:val="12"/>
                    <w:shd w:val="clear" w:color="auto" w:fill="FFFFFF"/>
                  </w:rPr>
                  <w:t xml:space="preserve">     Projekt współfinansowany przez Unię Europejską z Europejskiego Funduszu</w:t>
                </w:r>
                <w:r w:rsidRPr="002E01ED">
                  <w:rPr>
                    <w:rFonts w:hAnsi="Calibri" w:cs="Calibri"/>
                    <w:color w:val="333333"/>
                    <w:w w:val="90"/>
                    <w:sz w:val="12"/>
                    <w:szCs w:val="12"/>
                  </w:rPr>
                  <w:t xml:space="preserve"> </w:t>
                </w:r>
                <w:r w:rsidRPr="002E01ED">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9AC" w:rsidRDefault="006269AC" w:rsidP="00990B7E">
      <w:pPr>
        <w:spacing w:after="0" w:line="240" w:lineRule="auto"/>
      </w:pPr>
      <w:r>
        <w:separator/>
      </w:r>
    </w:p>
  </w:footnote>
  <w:footnote w:type="continuationSeparator" w:id="0">
    <w:p w:rsidR="006269AC" w:rsidRDefault="006269AC" w:rsidP="00990B7E">
      <w:pPr>
        <w:spacing w:after="0" w:line="240" w:lineRule="auto"/>
      </w:pPr>
      <w:r>
        <w:continuationSeparator/>
      </w:r>
    </w:p>
  </w:footnote>
  <w:footnote w:id="1">
    <w:p w:rsidR="006269AC" w:rsidRDefault="006269AC">
      <w:pPr>
        <w:pStyle w:val="FootnoteText"/>
      </w:pPr>
      <w:r>
        <w:rPr>
          <w:rStyle w:val="FootnoteReference"/>
        </w:rPr>
        <w:footnoteRef/>
      </w:r>
      <w:r>
        <w:t xml:space="preserve"> </w:t>
      </w:r>
      <w:r w:rsidRPr="000920FA">
        <w:rPr>
          <w:rFonts w:hAnsi="Calibri"/>
          <w:sz w:val="16"/>
          <w:szCs w:val="16"/>
        </w:rPr>
        <w:t xml:space="preserve">Tytuł  zadania </w:t>
      </w:r>
    </w:p>
  </w:footnote>
  <w:footnote w:id="2">
    <w:p w:rsidR="006269AC" w:rsidRDefault="006269AC" w:rsidP="006E187A">
      <w:pPr>
        <w:pStyle w:val="FootnoteText"/>
      </w:pPr>
      <w:r w:rsidRPr="000920FA">
        <w:rPr>
          <w:rStyle w:val="FootnoteReference"/>
          <w:rFonts w:hAnsi="Calibri"/>
          <w:sz w:val="16"/>
          <w:szCs w:val="16"/>
        </w:rPr>
        <w:footnoteRef/>
      </w:r>
      <w:r w:rsidRPr="000920FA">
        <w:rPr>
          <w:rFonts w:hAnsi="Calibri"/>
          <w:sz w:val="16"/>
          <w:szCs w:val="16"/>
        </w:rPr>
        <w:t xml:space="preserve">  W zależności którego zadania dotyczy</w:t>
      </w:r>
    </w:p>
  </w:footnote>
  <w:footnote w:id="3">
    <w:p w:rsidR="006269AC" w:rsidRDefault="006269AC" w:rsidP="006E187A">
      <w:pPr>
        <w:pStyle w:val="FootnoteText"/>
      </w:pPr>
      <w:r>
        <w:rPr>
          <w:rStyle w:val="FootnoteReference"/>
        </w:rPr>
        <w:footnoteRef/>
      </w:r>
      <w:r>
        <w:t xml:space="preserve"> </w:t>
      </w:r>
      <w:r w:rsidRPr="00E66029">
        <w:rPr>
          <w:rFonts w:hAnsi="Calibri"/>
          <w:sz w:val="16"/>
          <w:szCs w:val="16"/>
        </w:rPr>
        <w:t>Jeśli dotyczy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9AC" w:rsidRDefault="006269A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filled="f" stroked="f" strokeweight=".5pt">
          <v:path arrowok="t"/>
          <v:textbox>
            <w:txbxContent>
              <w:p w:rsidR="006269AC" w:rsidRPr="002E01ED" w:rsidRDefault="006269AC" w:rsidP="00791627">
                <w:pPr>
                  <w:tabs>
                    <w:tab w:val="left" w:pos="0"/>
                  </w:tabs>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Uniwersytet Ekonomiczny w Krakowie</w:t>
                </w:r>
              </w:p>
              <w:p w:rsidR="006269AC" w:rsidRPr="002E01ED" w:rsidRDefault="006269AC" w:rsidP="00627679">
                <w:pPr>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ul. Rakowicka 27, 31-510 Kraków</w:t>
                </w:r>
              </w:p>
              <w:p w:rsidR="006269AC" w:rsidRPr="006E187A" w:rsidRDefault="006269AC" w:rsidP="00627679">
                <w:pPr>
                  <w:spacing w:after="0"/>
                  <w:rPr>
                    <w:rFonts w:hAnsi="Calibri" w:cs="Calibri"/>
                    <w:color w:val="333333"/>
                    <w:w w:val="90"/>
                    <w:sz w:val="18"/>
                    <w:szCs w:val="18"/>
                    <w:shd w:val="clear" w:color="auto" w:fill="FFFFFF"/>
                    <w:lang w:val="en-US"/>
                  </w:rPr>
                </w:pPr>
                <w:r w:rsidRPr="006E187A">
                  <w:rPr>
                    <w:rFonts w:hAnsi="Calibri" w:cs="Calibri"/>
                    <w:color w:val="333333"/>
                    <w:w w:val="90"/>
                    <w:sz w:val="18"/>
                    <w:szCs w:val="18"/>
                    <w:shd w:val="clear" w:color="auto" w:fill="FFFFFF"/>
                    <w:lang w:val="en-US"/>
                  </w:rPr>
                  <w:t>Tel. (012) 293-74-63, (012) 293-74-64, (012) 293-74-65</w:t>
                </w:r>
              </w:p>
              <w:p w:rsidR="006269AC" w:rsidRPr="006E187A" w:rsidRDefault="006269AC" w:rsidP="00627679">
                <w:pPr>
                  <w:spacing w:after="0"/>
                  <w:rPr>
                    <w:rFonts w:hAnsi="Calibri" w:cs="Calibri"/>
                    <w:w w:val="90"/>
                    <w:sz w:val="18"/>
                    <w:szCs w:val="18"/>
                    <w:lang w:val="en-US"/>
                  </w:rPr>
                </w:pPr>
                <w:r w:rsidRPr="006E187A">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strokecolor="#4472c4" strokeweight=".5pt">
          <v:stroke joinstyle="miter"/>
          <o:lock v:ext="edit" shapetype="f"/>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DE84F762"/>
    <w:lvl w:ilvl="0">
      <w:start w:val="1"/>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2">
    <w:nsid w:val="01AC5417"/>
    <w:multiLevelType w:val="hybridMultilevel"/>
    <w:tmpl w:val="9CF85E7C"/>
    <w:lvl w:ilvl="0" w:tplc="04090017">
      <w:start w:val="1"/>
      <w:numFmt w:val="lowerLetter"/>
      <w:lvlText w:val="%1)"/>
      <w:lvlJc w:val="left"/>
      <w:pPr>
        <w:ind w:left="1050" w:hanging="360"/>
      </w:pPr>
      <w:rPr>
        <w:rFonts w:cs="Times New Roman"/>
      </w:rPr>
    </w:lvl>
    <w:lvl w:ilvl="1" w:tplc="04090019" w:tentative="1">
      <w:start w:val="1"/>
      <w:numFmt w:val="lowerLetter"/>
      <w:lvlText w:val="%2."/>
      <w:lvlJc w:val="left"/>
      <w:pPr>
        <w:ind w:left="1770" w:hanging="360"/>
      </w:pPr>
      <w:rPr>
        <w:rFonts w:cs="Times New Roman"/>
      </w:rPr>
    </w:lvl>
    <w:lvl w:ilvl="2" w:tplc="0409001B" w:tentative="1">
      <w:start w:val="1"/>
      <w:numFmt w:val="lowerRoman"/>
      <w:lvlText w:val="%3."/>
      <w:lvlJc w:val="right"/>
      <w:pPr>
        <w:ind w:left="2490" w:hanging="180"/>
      </w:pPr>
      <w:rPr>
        <w:rFonts w:cs="Times New Roman"/>
      </w:rPr>
    </w:lvl>
    <w:lvl w:ilvl="3" w:tplc="0409000F" w:tentative="1">
      <w:start w:val="1"/>
      <w:numFmt w:val="decimal"/>
      <w:lvlText w:val="%4."/>
      <w:lvlJc w:val="left"/>
      <w:pPr>
        <w:ind w:left="3210" w:hanging="360"/>
      </w:pPr>
      <w:rPr>
        <w:rFonts w:cs="Times New Roman"/>
      </w:rPr>
    </w:lvl>
    <w:lvl w:ilvl="4" w:tplc="04090019" w:tentative="1">
      <w:start w:val="1"/>
      <w:numFmt w:val="lowerLetter"/>
      <w:lvlText w:val="%5."/>
      <w:lvlJc w:val="left"/>
      <w:pPr>
        <w:ind w:left="3930" w:hanging="360"/>
      </w:pPr>
      <w:rPr>
        <w:rFonts w:cs="Times New Roman"/>
      </w:rPr>
    </w:lvl>
    <w:lvl w:ilvl="5" w:tplc="0409001B" w:tentative="1">
      <w:start w:val="1"/>
      <w:numFmt w:val="lowerRoman"/>
      <w:lvlText w:val="%6."/>
      <w:lvlJc w:val="right"/>
      <w:pPr>
        <w:ind w:left="4650" w:hanging="180"/>
      </w:pPr>
      <w:rPr>
        <w:rFonts w:cs="Times New Roman"/>
      </w:rPr>
    </w:lvl>
    <w:lvl w:ilvl="6" w:tplc="0409000F" w:tentative="1">
      <w:start w:val="1"/>
      <w:numFmt w:val="decimal"/>
      <w:lvlText w:val="%7."/>
      <w:lvlJc w:val="left"/>
      <w:pPr>
        <w:ind w:left="5370" w:hanging="360"/>
      </w:pPr>
      <w:rPr>
        <w:rFonts w:cs="Times New Roman"/>
      </w:rPr>
    </w:lvl>
    <w:lvl w:ilvl="7" w:tplc="04090019" w:tentative="1">
      <w:start w:val="1"/>
      <w:numFmt w:val="lowerLetter"/>
      <w:lvlText w:val="%8."/>
      <w:lvlJc w:val="left"/>
      <w:pPr>
        <w:ind w:left="6090" w:hanging="360"/>
      </w:pPr>
      <w:rPr>
        <w:rFonts w:cs="Times New Roman"/>
      </w:rPr>
    </w:lvl>
    <w:lvl w:ilvl="8" w:tplc="0409001B" w:tentative="1">
      <w:start w:val="1"/>
      <w:numFmt w:val="lowerRoman"/>
      <w:lvlText w:val="%9."/>
      <w:lvlJc w:val="right"/>
      <w:pPr>
        <w:ind w:left="6810" w:hanging="180"/>
      </w:pPr>
      <w:rPr>
        <w:rFonts w:cs="Times New Roman"/>
      </w:rPr>
    </w:lvl>
  </w:abstractNum>
  <w:abstractNum w:abstractNumId="3">
    <w:nsid w:val="03127FE3"/>
    <w:multiLevelType w:val="hybridMultilevel"/>
    <w:tmpl w:val="91C81DA2"/>
    <w:lvl w:ilvl="0" w:tplc="D6C83BA4">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F56AC"/>
    <w:multiLevelType w:val="hybridMultilevel"/>
    <w:tmpl w:val="9AE01A9E"/>
    <w:lvl w:ilvl="0" w:tplc="A92C9262">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52B6745"/>
    <w:multiLevelType w:val="hybridMultilevel"/>
    <w:tmpl w:val="28825EAA"/>
    <w:lvl w:ilvl="0" w:tplc="DD50D9D6">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84F727F"/>
    <w:multiLevelType w:val="hybridMultilevel"/>
    <w:tmpl w:val="650C02A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8C63DF8"/>
    <w:multiLevelType w:val="hybridMultilevel"/>
    <w:tmpl w:val="98D8044E"/>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nsid w:val="0DCA2526"/>
    <w:multiLevelType w:val="hybridMultilevel"/>
    <w:tmpl w:val="D9A4F118"/>
    <w:lvl w:ilvl="0" w:tplc="C674C4C4">
      <w:start w:val="1"/>
      <w:numFmt w:val="decimal"/>
      <w:lvlText w:val="%1."/>
      <w:lvlJc w:val="left"/>
      <w:pPr>
        <w:ind w:left="1288" w:hanging="360"/>
      </w:pPr>
      <w:rPr>
        <w:rFonts w:cs="Times New Roman" w:hint="default"/>
        <w:b w:val="0"/>
        <w:strike w:val="0"/>
      </w:rPr>
    </w:lvl>
    <w:lvl w:ilvl="1" w:tplc="04150019">
      <w:start w:val="1"/>
      <w:numFmt w:val="decimal"/>
      <w:lvlText w:val="%2."/>
      <w:lvlJc w:val="left"/>
      <w:pPr>
        <w:ind w:left="2008" w:hanging="360"/>
      </w:pPr>
      <w:rPr>
        <w:rFonts w:ascii="Times New Roman" w:eastAsia="Times New Roman" w:hAnsi="Times New Roman" w:cs="Times New Roman"/>
      </w:rPr>
    </w:lvl>
    <w:lvl w:ilvl="2" w:tplc="0415001B">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9">
    <w:nsid w:val="147C7C5F"/>
    <w:multiLevelType w:val="hybridMultilevel"/>
    <w:tmpl w:val="793C648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6D52CB8"/>
    <w:multiLevelType w:val="singleLevel"/>
    <w:tmpl w:val="26E2EF64"/>
    <w:lvl w:ilvl="0">
      <w:start w:val="1"/>
      <w:numFmt w:val="decimal"/>
      <w:lvlText w:val="%1)"/>
      <w:lvlJc w:val="left"/>
      <w:pPr>
        <w:tabs>
          <w:tab w:val="num" w:pos="360"/>
        </w:tabs>
        <w:ind w:left="360" w:hanging="360"/>
      </w:pPr>
      <w:rPr>
        <w:rFonts w:ascii="Calibri" w:hAnsi="Calibri" w:cs="Times New Roman" w:hint="default"/>
        <w:b w:val="0"/>
        <w:i w:val="0"/>
        <w:sz w:val="20"/>
      </w:rPr>
    </w:lvl>
  </w:abstractNum>
  <w:abstractNum w:abstractNumId="11">
    <w:nsid w:val="223468D1"/>
    <w:multiLevelType w:val="hybridMultilevel"/>
    <w:tmpl w:val="528AF792"/>
    <w:lvl w:ilvl="0" w:tplc="8CDAEAA8">
      <w:start w:val="1"/>
      <w:numFmt w:val="decimal"/>
      <w:lvlText w:val="%1."/>
      <w:lvlJc w:val="left"/>
      <w:pPr>
        <w:tabs>
          <w:tab w:val="num" w:pos="3600"/>
        </w:tabs>
        <w:ind w:left="3600" w:hanging="360"/>
      </w:pPr>
      <w:rPr>
        <w:rFonts w:cs="Times New Roman" w:hint="default"/>
        <w:b w:val="0"/>
      </w:rPr>
    </w:lvl>
    <w:lvl w:ilvl="1" w:tplc="04150003">
      <w:start w:val="1"/>
      <w:numFmt w:val="lowerLetter"/>
      <w:lvlText w:val="%2)"/>
      <w:lvlJc w:val="left"/>
      <w:pPr>
        <w:tabs>
          <w:tab w:val="num" w:pos="1440"/>
        </w:tabs>
        <w:ind w:left="1440" w:hanging="360"/>
      </w:pPr>
      <w:rPr>
        <w:rFonts w:cs="Times New Roman"/>
      </w:rPr>
    </w:lvl>
    <w:lvl w:ilvl="2" w:tplc="04150005">
      <w:start w:val="5"/>
      <w:numFmt w:val="decimal"/>
      <w:lvlText w:val="%3."/>
      <w:lvlJc w:val="left"/>
      <w:pPr>
        <w:tabs>
          <w:tab w:val="num" w:pos="2340"/>
        </w:tabs>
        <w:ind w:left="2340" w:hanging="360"/>
      </w:pPr>
      <w:rPr>
        <w:rFonts w:cs="Times New Roman" w:hint="default"/>
      </w:rPr>
    </w:lvl>
    <w:lvl w:ilvl="3" w:tplc="04150001">
      <w:start w:val="1"/>
      <w:numFmt w:val="decimal"/>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2"/>
      <w:numFmt w:val="decimal"/>
      <w:lvlText w:val="%6."/>
      <w:lvlJc w:val="left"/>
      <w:pPr>
        <w:tabs>
          <w:tab w:val="num" w:pos="4500"/>
        </w:tabs>
        <w:ind w:left="4500" w:hanging="360"/>
      </w:pPr>
      <w:rPr>
        <w:rFonts w:cs="Times New Roman" w:hint="default"/>
      </w:rPr>
    </w:lvl>
    <w:lvl w:ilvl="6" w:tplc="04150001">
      <w:start w:val="8"/>
      <w:numFmt w:val="bullet"/>
      <w:lvlText w:val=""/>
      <w:lvlJc w:val="left"/>
      <w:pPr>
        <w:ind w:left="5040" w:hanging="360"/>
      </w:pPr>
      <w:rPr>
        <w:rFonts w:ascii="Symbol" w:eastAsia="Times New Roman" w:hAnsi="Symbol" w:hint="default"/>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nsid w:val="244E6C19"/>
    <w:multiLevelType w:val="hybridMultilevel"/>
    <w:tmpl w:val="B0CC3450"/>
    <w:lvl w:ilvl="0" w:tplc="04150011">
      <w:start w:val="1"/>
      <w:numFmt w:val="decimal"/>
      <w:lvlText w:val="%1)"/>
      <w:lvlJc w:val="left"/>
      <w:pPr>
        <w:ind w:left="1003" w:hanging="360"/>
      </w:pPr>
      <w:rPr>
        <w:rFonts w:cs="Times New Roman"/>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13">
    <w:nsid w:val="29A67BFD"/>
    <w:multiLevelType w:val="hybridMultilevel"/>
    <w:tmpl w:val="090EBEFC"/>
    <w:lvl w:ilvl="0" w:tplc="D3644B78">
      <w:start w:val="1"/>
      <w:numFmt w:val="decimal"/>
      <w:lvlText w:val="%1."/>
      <w:lvlJc w:val="left"/>
      <w:pPr>
        <w:ind w:left="720" w:hanging="360"/>
      </w:pPr>
      <w:rPr>
        <w:rFonts w:cs="Times New Roman" w:hint="default"/>
      </w:rPr>
    </w:lvl>
    <w:lvl w:ilvl="1" w:tplc="04150017" w:tentative="1">
      <w:start w:val="1"/>
      <w:numFmt w:val="lowerLetter"/>
      <w:lvlText w:val="%2."/>
      <w:lvlJc w:val="left"/>
      <w:pPr>
        <w:ind w:left="1440" w:hanging="360"/>
      </w:pPr>
      <w:rPr>
        <w:rFonts w:cs="Times New Roman"/>
      </w:rPr>
    </w:lvl>
    <w:lvl w:ilvl="2" w:tplc="3EA23238" w:tentative="1">
      <w:start w:val="1"/>
      <w:numFmt w:val="lowerRoman"/>
      <w:lvlText w:val="%3."/>
      <w:lvlJc w:val="right"/>
      <w:pPr>
        <w:ind w:left="2160" w:hanging="180"/>
      </w:pPr>
      <w:rPr>
        <w:rFonts w:cs="Times New Roman"/>
      </w:rPr>
    </w:lvl>
    <w:lvl w:ilvl="3" w:tplc="F36652FA" w:tentative="1">
      <w:start w:val="1"/>
      <w:numFmt w:val="decimal"/>
      <w:lvlText w:val="%4."/>
      <w:lvlJc w:val="left"/>
      <w:pPr>
        <w:ind w:left="2880" w:hanging="360"/>
      </w:pPr>
      <w:rPr>
        <w:rFonts w:cs="Times New Roman"/>
      </w:rPr>
    </w:lvl>
    <w:lvl w:ilvl="4" w:tplc="04150017" w:tentative="1">
      <w:start w:val="1"/>
      <w:numFmt w:val="lowerLetter"/>
      <w:lvlText w:val="%5."/>
      <w:lvlJc w:val="left"/>
      <w:pPr>
        <w:ind w:left="3600" w:hanging="360"/>
      </w:pPr>
      <w:rPr>
        <w:rFonts w:cs="Times New Roman"/>
      </w:rPr>
    </w:lvl>
    <w:lvl w:ilvl="5" w:tplc="C3C011B4" w:tentative="1">
      <w:start w:val="1"/>
      <w:numFmt w:val="lowerRoman"/>
      <w:lvlText w:val="%6."/>
      <w:lvlJc w:val="right"/>
      <w:pPr>
        <w:ind w:left="4320" w:hanging="180"/>
      </w:pPr>
      <w:rPr>
        <w:rFonts w:cs="Times New Roman"/>
      </w:rPr>
    </w:lvl>
    <w:lvl w:ilvl="6" w:tplc="62D4DD38"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1664149"/>
    <w:multiLevelType w:val="hybridMultilevel"/>
    <w:tmpl w:val="E9AAA3A4"/>
    <w:lvl w:ilvl="0" w:tplc="EE7A67A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8D57511"/>
    <w:multiLevelType w:val="hybridMultilevel"/>
    <w:tmpl w:val="3E48CE70"/>
    <w:lvl w:ilvl="0" w:tplc="8AD48690">
      <w:start w:val="1"/>
      <w:numFmt w:val="decimal"/>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nsid w:val="394D0551"/>
    <w:multiLevelType w:val="hybridMultilevel"/>
    <w:tmpl w:val="2698EDC4"/>
    <w:lvl w:ilvl="0" w:tplc="08D8890E">
      <w:start w:val="1"/>
      <w:numFmt w:val="decimal"/>
      <w:lvlText w:val="%1."/>
      <w:lvlJc w:val="left"/>
      <w:pPr>
        <w:ind w:left="720" w:hanging="360"/>
      </w:pPr>
      <w:rPr>
        <w:rFonts w:ascii="Calibri" w:hAnsi="Calibri" w:cs="Calibri"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C733DA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34C0BBE"/>
    <w:multiLevelType w:val="hybridMultilevel"/>
    <w:tmpl w:val="349A6828"/>
    <w:lvl w:ilvl="0" w:tplc="A92C9262">
      <w:start w:val="1"/>
      <w:numFmt w:val="decimal"/>
      <w:lvlText w:val="%1."/>
      <w:lvlJc w:val="left"/>
      <w:pPr>
        <w:ind w:left="720" w:hanging="360"/>
      </w:pPr>
      <w:rPr>
        <w:rFonts w:ascii="Calibri" w:hAnsi="Calibri" w:cs="Times New Roman" w:hint="default"/>
        <w:b w:val="0"/>
        <w:i w:val="0"/>
        <w:sz w:val="20"/>
      </w:rPr>
    </w:lvl>
    <w:lvl w:ilvl="1" w:tplc="04150011">
      <w:start w:val="1"/>
      <w:numFmt w:val="decimal"/>
      <w:lvlText w:val="%2)"/>
      <w:lvlJc w:val="left"/>
      <w:pPr>
        <w:ind w:left="90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4286CEA"/>
    <w:multiLevelType w:val="hybridMultilevel"/>
    <w:tmpl w:val="7AA6ACAC"/>
    <w:lvl w:ilvl="0" w:tplc="04150019">
      <w:start w:val="1"/>
      <w:numFmt w:val="decimal"/>
      <w:lvlText w:val="%1)"/>
      <w:lvlJc w:val="left"/>
      <w:pPr>
        <w:ind w:left="1364" w:hanging="360"/>
      </w:pPr>
      <w:rPr>
        <w:rFonts w:cs="Times New Roman" w:hint="default"/>
      </w:rPr>
    </w:lvl>
    <w:lvl w:ilvl="1" w:tplc="04150003">
      <w:start w:val="1"/>
      <w:numFmt w:val="lowerLetter"/>
      <w:lvlText w:val="%2."/>
      <w:lvlJc w:val="left"/>
      <w:pPr>
        <w:ind w:left="2084" w:hanging="360"/>
      </w:pPr>
      <w:rPr>
        <w:rFonts w:cs="Times New Roman"/>
      </w:rPr>
    </w:lvl>
    <w:lvl w:ilvl="2" w:tplc="04150005" w:tentative="1">
      <w:start w:val="1"/>
      <w:numFmt w:val="lowerRoman"/>
      <w:lvlText w:val="%3."/>
      <w:lvlJc w:val="right"/>
      <w:pPr>
        <w:ind w:left="2804" w:hanging="180"/>
      </w:pPr>
      <w:rPr>
        <w:rFonts w:cs="Times New Roman"/>
      </w:rPr>
    </w:lvl>
    <w:lvl w:ilvl="3" w:tplc="04150001" w:tentative="1">
      <w:start w:val="1"/>
      <w:numFmt w:val="decimal"/>
      <w:lvlText w:val="%4."/>
      <w:lvlJc w:val="left"/>
      <w:pPr>
        <w:ind w:left="3524" w:hanging="360"/>
      </w:pPr>
      <w:rPr>
        <w:rFonts w:cs="Times New Roman"/>
      </w:rPr>
    </w:lvl>
    <w:lvl w:ilvl="4" w:tplc="04150003" w:tentative="1">
      <w:start w:val="1"/>
      <w:numFmt w:val="lowerLetter"/>
      <w:lvlText w:val="%5."/>
      <w:lvlJc w:val="left"/>
      <w:pPr>
        <w:ind w:left="4244" w:hanging="360"/>
      </w:pPr>
      <w:rPr>
        <w:rFonts w:cs="Times New Roman"/>
      </w:rPr>
    </w:lvl>
    <w:lvl w:ilvl="5" w:tplc="04150005" w:tentative="1">
      <w:start w:val="1"/>
      <w:numFmt w:val="lowerRoman"/>
      <w:lvlText w:val="%6."/>
      <w:lvlJc w:val="right"/>
      <w:pPr>
        <w:ind w:left="4964" w:hanging="180"/>
      </w:pPr>
      <w:rPr>
        <w:rFonts w:cs="Times New Roman"/>
      </w:rPr>
    </w:lvl>
    <w:lvl w:ilvl="6" w:tplc="04150001" w:tentative="1">
      <w:start w:val="1"/>
      <w:numFmt w:val="decimal"/>
      <w:lvlText w:val="%7."/>
      <w:lvlJc w:val="left"/>
      <w:pPr>
        <w:ind w:left="5684" w:hanging="360"/>
      </w:pPr>
      <w:rPr>
        <w:rFonts w:cs="Times New Roman"/>
      </w:rPr>
    </w:lvl>
    <w:lvl w:ilvl="7" w:tplc="04150003" w:tentative="1">
      <w:start w:val="1"/>
      <w:numFmt w:val="lowerLetter"/>
      <w:lvlText w:val="%8."/>
      <w:lvlJc w:val="left"/>
      <w:pPr>
        <w:ind w:left="6404" w:hanging="360"/>
      </w:pPr>
      <w:rPr>
        <w:rFonts w:cs="Times New Roman"/>
      </w:rPr>
    </w:lvl>
    <w:lvl w:ilvl="8" w:tplc="04150005" w:tentative="1">
      <w:start w:val="1"/>
      <w:numFmt w:val="lowerRoman"/>
      <w:lvlText w:val="%9."/>
      <w:lvlJc w:val="right"/>
      <w:pPr>
        <w:ind w:left="7124" w:hanging="180"/>
      </w:pPr>
      <w:rPr>
        <w:rFonts w:cs="Times New Roman"/>
      </w:rPr>
    </w:lvl>
  </w:abstractNum>
  <w:abstractNum w:abstractNumId="20">
    <w:nsid w:val="48D603FF"/>
    <w:multiLevelType w:val="hybridMultilevel"/>
    <w:tmpl w:val="A9C800FC"/>
    <w:lvl w:ilvl="0" w:tplc="04150011">
      <w:start w:val="1"/>
      <w:numFmt w:val="decimal"/>
      <w:lvlText w:val="%1)"/>
      <w:lvlJc w:val="left"/>
      <w:pPr>
        <w:tabs>
          <w:tab w:val="num" w:pos="720"/>
        </w:tabs>
        <w:ind w:left="720" w:hanging="360"/>
      </w:pPr>
      <w:rPr>
        <w:rFonts w:cs="Times New Roman"/>
      </w:rPr>
    </w:lvl>
    <w:lvl w:ilvl="1" w:tplc="436CD452">
      <w:start w:val="1"/>
      <w:numFmt w:val="lowerLetter"/>
      <w:lvlText w:val="%2)"/>
      <w:lvlJc w:val="left"/>
      <w:pPr>
        <w:tabs>
          <w:tab w:val="num" w:pos="1353"/>
        </w:tabs>
        <w:ind w:left="1353" w:hanging="360"/>
      </w:pPr>
      <w:rPr>
        <w:rFonts w:ascii="Calibri" w:eastAsia="Times New Roman" w:hAnsi="Calibri" w:cs="Calibri"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4D451D9B"/>
    <w:multiLevelType w:val="hybridMultilevel"/>
    <w:tmpl w:val="13F6405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52037259"/>
    <w:multiLevelType w:val="multilevel"/>
    <w:tmpl w:val="96605A92"/>
    <w:lvl w:ilvl="0">
      <w:start w:val="5"/>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52403843"/>
    <w:multiLevelType w:val="hybridMultilevel"/>
    <w:tmpl w:val="19727D7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1">
      <w:start w:val="1"/>
      <w:numFmt w:val="decimal"/>
      <w:lvlText w:val="%2)"/>
      <w:lvlJc w:val="left"/>
      <w:pPr>
        <w:ind w:left="720" w:hanging="360"/>
      </w:pPr>
      <w:rPr>
        <w:rFonts w:cs="Times New Roman"/>
      </w:rPr>
    </w:lvl>
    <w:lvl w:ilvl="2" w:tplc="D50A8476">
      <w:start w:val="100"/>
      <w:numFmt w:val="bullet"/>
      <w:lvlText w:val="-"/>
      <w:lvlJc w:val="left"/>
      <w:pPr>
        <w:ind w:left="1353" w:hanging="360"/>
      </w:pPr>
      <w:rPr>
        <w:rFonts w:ascii="Times New Roman" w:eastAsia="Times New Roman" w:hAnsi="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47F6102"/>
    <w:multiLevelType w:val="hybridMultilevel"/>
    <w:tmpl w:val="B52AB626"/>
    <w:lvl w:ilvl="0" w:tplc="04150017">
      <w:start w:val="1"/>
      <w:numFmt w:val="lowerLetter"/>
      <w:lvlText w:val="%1)"/>
      <w:lvlJc w:val="left"/>
      <w:pPr>
        <w:ind w:left="1932" w:hanging="360"/>
      </w:pPr>
      <w:rPr>
        <w:rFonts w:cs="Times New Roman" w:hint="default"/>
      </w:rPr>
    </w:lvl>
    <w:lvl w:ilvl="1" w:tplc="04150019" w:tentative="1">
      <w:start w:val="1"/>
      <w:numFmt w:val="lowerLetter"/>
      <w:lvlText w:val="%2."/>
      <w:lvlJc w:val="left"/>
      <w:pPr>
        <w:ind w:left="2652" w:hanging="360"/>
      </w:pPr>
      <w:rPr>
        <w:rFonts w:cs="Times New Roman"/>
      </w:rPr>
    </w:lvl>
    <w:lvl w:ilvl="2" w:tplc="0415001B" w:tentative="1">
      <w:start w:val="1"/>
      <w:numFmt w:val="lowerRoman"/>
      <w:lvlText w:val="%3."/>
      <w:lvlJc w:val="right"/>
      <w:pPr>
        <w:ind w:left="3372" w:hanging="180"/>
      </w:pPr>
      <w:rPr>
        <w:rFonts w:cs="Times New Roman"/>
      </w:rPr>
    </w:lvl>
    <w:lvl w:ilvl="3" w:tplc="0415000F" w:tentative="1">
      <w:start w:val="1"/>
      <w:numFmt w:val="decimal"/>
      <w:lvlText w:val="%4."/>
      <w:lvlJc w:val="left"/>
      <w:pPr>
        <w:ind w:left="4092" w:hanging="360"/>
      </w:pPr>
      <w:rPr>
        <w:rFonts w:cs="Times New Roman"/>
      </w:rPr>
    </w:lvl>
    <w:lvl w:ilvl="4" w:tplc="04150019" w:tentative="1">
      <w:start w:val="1"/>
      <w:numFmt w:val="lowerLetter"/>
      <w:lvlText w:val="%5."/>
      <w:lvlJc w:val="left"/>
      <w:pPr>
        <w:ind w:left="4812" w:hanging="360"/>
      </w:pPr>
      <w:rPr>
        <w:rFonts w:cs="Times New Roman"/>
      </w:rPr>
    </w:lvl>
    <w:lvl w:ilvl="5" w:tplc="0415001B" w:tentative="1">
      <w:start w:val="1"/>
      <w:numFmt w:val="lowerRoman"/>
      <w:lvlText w:val="%6."/>
      <w:lvlJc w:val="right"/>
      <w:pPr>
        <w:ind w:left="5532" w:hanging="180"/>
      </w:pPr>
      <w:rPr>
        <w:rFonts w:cs="Times New Roman"/>
      </w:rPr>
    </w:lvl>
    <w:lvl w:ilvl="6" w:tplc="0415000F" w:tentative="1">
      <w:start w:val="1"/>
      <w:numFmt w:val="decimal"/>
      <w:lvlText w:val="%7."/>
      <w:lvlJc w:val="left"/>
      <w:pPr>
        <w:ind w:left="6252" w:hanging="360"/>
      </w:pPr>
      <w:rPr>
        <w:rFonts w:cs="Times New Roman"/>
      </w:rPr>
    </w:lvl>
    <w:lvl w:ilvl="7" w:tplc="04150019" w:tentative="1">
      <w:start w:val="1"/>
      <w:numFmt w:val="lowerLetter"/>
      <w:lvlText w:val="%8."/>
      <w:lvlJc w:val="left"/>
      <w:pPr>
        <w:ind w:left="6972" w:hanging="360"/>
      </w:pPr>
      <w:rPr>
        <w:rFonts w:cs="Times New Roman"/>
      </w:rPr>
    </w:lvl>
    <w:lvl w:ilvl="8" w:tplc="0415001B" w:tentative="1">
      <w:start w:val="1"/>
      <w:numFmt w:val="lowerRoman"/>
      <w:lvlText w:val="%9."/>
      <w:lvlJc w:val="right"/>
      <w:pPr>
        <w:ind w:left="7692" w:hanging="180"/>
      </w:pPr>
      <w:rPr>
        <w:rFonts w:cs="Times New Roman"/>
      </w:rPr>
    </w:lvl>
  </w:abstractNum>
  <w:abstractNum w:abstractNumId="25">
    <w:nsid w:val="55266359"/>
    <w:multiLevelType w:val="hybridMultilevel"/>
    <w:tmpl w:val="46049CB0"/>
    <w:lvl w:ilvl="0" w:tplc="CBE8F792">
      <w:numFmt w:val="bullet"/>
      <w:lvlText w:val="-"/>
      <w:lvlJc w:val="left"/>
      <w:pPr>
        <w:ind w:left="1353" w:hanging="360"/>
      </w:pPr>
      <w:rPr>
        <w:rFonts w:ascii="Times New Roman" w:eastAsia="Times New Roman" w:hAnsi="Times New Roman"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nsid w:val="56316CCC"/>
    <w:multiLevelType w:val="hybridMultilevel"/>
    <w:tmpl w:val="28A8FA1C"/>
    <w:lvl w:ilvl="0" w:tplc="EF10C48E">
      <w:start w:val="11"/>
      <w:numFmt w:val="decimal"/>
      <w:lvlText w:val="%1."/>
      <w:lvlJc w:val="left"/>
      <w:pPr>
        <w:ind w:left="36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nsid w:val="585460A5"/>
    <w:multiLevelType w:val="hybridMultilevel"/>
    <w:tmpl w:val="1960F206"/>
    <w:lvl w:ilvl="0" w:tplc="B47220F4">
      <w:start w:val="2"/>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8">
    <w:nsid w:val="59E616BB"/>
    <w:multiLevelType w:val="hybridMultilevel"/>
    <w:tmpl w:val="6CC4035E"/>
    <w:lvl w:ilvl="0" w:tplc="04150017">
      <w:start w:val="1"/>
      <w:numFmt w:val="lowerLetter"/>
      <w:lvlText w:val="%1)"/>
      <w:lvlJc w:val="left"/>
      <w:pPr>
        <w:ind w:left="1440" w:hanging="360"/>
      </w:pPr>
      <w:rPr>
        <w:rFonts w:cs="Times New Roman" w:hint="default"/>
        <w:color w:val="auto"/>
      </w:rPr>
    </w:lvl>
    <w:lvl w:ilvl="1" w:tplc="A802C704"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nsid w:val="5B7D057C"/>
    <w:multiLevelType w:val="multilevel"/>
    <w:tmpl w:val="3AD2F24C"/>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1440"/>
        </w:tabs>
        <w:ind w:left="1440" w:hanging="360"/>
      </w:pPr>
      <w:rPr>
        <w:rFonts w:cs="Times New Roman" w:hint="default"/>
      </w:rPr>
    </w:lvl>
    <w:lvl w:ilvl="2">
      <w:start w:val="2"/>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631976CA"/>
    <w:multiLevelType w:val="hybridMultilevel"/>
    <w:tmpl w:val="83664D2C"/>
    <w:lvl w:ilvl="0" w:tplc="DD50D9D6">
      <w:start w:val="1"/>
      <w:numFmt w:val="decimal"/>
      <w:lvlText w:val="%1."/>
      <w:lvlJc w:val="left"/>
      <w:pPr>
        <w:ind w:left="360" w:hanging="360"/>
      </w:pPr>
      <w:rPr>
        <w:rFonts w:cs="Times New Roman" w:hint="default"/>
        <w:color w:val="auto"/>
      </w:rPr>
    </w:lvl>
    <w:lvl w:ilvl="1" w:tplc="DD50D9D6">
      <w:start w:val="1"/>
      <w:numFmt w:val="decimal"/>
      <w:lvlText w:val="%2."/>
      <w:lvlJc w:val="left"/>
      <w:pPr>
        <w:ind w:left="1440" w:hanging="360"/>
      </w:pPr>
      <w:rPr>
        <w:rFonts w:cs="Times New Roman" w:hint="default"/>
        <w:color w:val="auto"/>
      </w:rPr>
    </w:lvl>
    <w:lvl w:ilvl="2" w:tplc="FBA0C68C">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4414EE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45C65B4"/>
    <w:multiLevelType w:val="hybridMultilevel"/>
    <w:tmpl w:val="A53204B4"/>
    <w:lvl w:ilvl="0" w:tplc="24704ED4">
      <w:start w:val="1"/>
      <w:numFmt w:val="decimal"/>
      <w:lvlText w:val="%1."/>
      <w:lvlJc w:val="left"/>
      <w:pPr>
        <w:ind w:left="720" w:hanging="360"/>
      </w:pPr>
      <w:rPr>
        <w:rFonts w:cs="Times New Roman" w:hint="default"/>
      </w:rPr>
    </w:lvl>
    <w:lvl w:ilvl="1" w:tplc="04150003">
      <w:start w:val="1"/>
      <w:numFmt w:val="decimal"/>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33">
    <w:nsid w:val="73AA00D0"/>
    <w:multiLevelType w:val="hybridMultilevel"/>
    <w:tmpl w:val="BD0ACCBA"/>
    <w:lvl w:ilvl="0" w:tplc="AC388AB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73E03880"/>
    <w:multiLevelType w:val="hybridMultilevel"/>
    <w:tmpl w:val="86643640"/>
    <w:lvl w:ilvl="0" w:tplc="170A55BE">
      <w:start w:val="1"/>
      <w:numFmt w:val="decimal"/>
      <w:lvlText w:val="%1)"/>
      <w:lvlJc w:val="left"/>
      <w:pPr>
        <w:ind w:left="720" w:hanging="360"/>
      </w:pPr>
      <w:rPr>
        <w:rFonts w:cs="Times New Roman"/>
      </w:rPr>
    </w:lvl>
    <w:lvl w:ilvl="1" w:tplc="0415000F"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8AA5FBE"/>
    <w:multiLevelType w:val="hybridMultilevel"/>
    <w:tmpl w:val="E6BA1EAE"/>
    <w:lvl w:ilvl="0" w:tplc="0415000F">
      <w:start w:val="1"/>
      <w:numFmt w:val="decimal"/>
      <w:lvlText w:val="%1."/>
      <w:lvlJc w:val="left"/>
      <w:pPr>
        <w:tabs>
          <w:tab w:val="num" w:pos="720"/>
        </w:tabs>
        <w:ind w:left="720" w:hanging="360"/>
      </w:pPr>
      <w:rPr>
        <w:rFonts w:cs="Times New Roman" w:hint="default"/>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4"/>
  </w:num>
  <w:num w:numId="3">
    <w:abstractNumId w:val="15"/>
  </w:num>
  <w:num w:numId="4">
    <w:abstractNumId w:val="19"/>
  </w:num>
  <w:num w:numId="5">
    <w:abstractNumId w:val="8"/>
  </w:num>
  <w:num w:numId="6">
    <w:abstractNumId w:val="11"/>
  </w:num>
  <w:num w:numId="7">
    <w:abstractNumId w:val="16"/>
  </w:num>
  <w:num w:numId="8">
    <w:abstractNumId w:val="29"/>
  </w:num>
  <w:num w:numId="9">
    <w:abstractNumId w:val="10"/>
  </w:num>
  <w:num w:numId="10">
    <w:abstractNumId w:val="32"/>
  </w:num>
  <w:num w:numId="11">
    <w:abstractNumId w:val="34"/>
  </w:num>
  <w:num w:numId="12">
    <w:abstractNumId w:val="5"/>
  </w:num>
  <w:num w:numId="13">
    <w:abstractNumId w:val="30"/>
  </w:num>
  <w:num w:numId="14">
    <w:abstractNumId w:val="6"/>
  </w:num>
  <w:num w:numId="15">
    <w:abstractNumId w:val="3"/>
  </w:num>
  <w:num w:numId="16">
    <w:abstractNumId w:val="4"/>
  </w:num>
  <w:num w:numId="17">
    <w:abstractNumId w:val="18"/>
  </w:num>
  <w:num w:numId="18">
    <w:abstractNumId w:val="33"/>
  </w:num>
  <w:num w:numId="19">
    <w:abstractNumId w:val="2"/>
  </w:num>
  <w:num w:numId="20">
    <w:abstractNumId w:val="21"/>
  </w:num>
  <w:num w:numId="21">
    <w:abstractNumId w:val="31"/>
  </w:num>
  <w:num w:numId="22">
    <w:abstractNumId w:val="7"/>
  </w:num>
  <w:num w:numId="23">
    <w:abstractNumId w:val="9"/>
  </w:num>
  <w:num w:numId="24">
    <w:abstractNumId w:val="23"/>
  </w:num>
  <w:num w:numId="25">
    <w:abstractNumId w:val="28"/>
  </w:num>
  <w:num w:numId="26">
    <w:abstractNumId w:val="24"/>
  </w:num>
  <w:num w:numId="27">
    <w:abstractNumId w:val="17"/>
  </w:num>
  <w:num w:numId="28">
    <w:abstractNumId w:val="2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6"/>
  </w:num>
  <w:num w:numId="32">
    <w:abstractNumId w:val="1"/>
  </w:num>
  <w:num w:numId="33">
    <w:abstractNumId w:val="0"/>
  </w:num>
  <w:num w:numId="34">
    <w:abstractNumId w:val="22"/>
  </w:num>
  <w:num w:numId="35">
    <w:abstractNumId w:val="12"/>
  </w:num>
  <w:num w:numId="3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44BEA"/>
    <w:rsid w:val="0008403F"/>
    <w:rsid w:val="000879F6"/>
    <w:rsid w:val="000920FA"/>
    <w:rsid w:val="000A0DD1"/>
    <w:rsid w:val="000A2B0E"/>
    <w:rsid w:val="000C2E0F"/>
    <w:rsid w:val="000D1789"/>
    <w:rsid w:val="000E6D86"/>
    <w:rsid w:val="000F063C"/>
    <w:rsid w:val="000F6B40"/>
    <w:rsid w:val="00102275"/>
    <w:rsid w:val="00102B6D"/>
    <w:rsid w:val="00107851"/>
    <w:rsid w:val="001334D9"/>
    <w:rsid w:val="00167625"/>
    <w:rsid w:val="00173087"/>
    <w:rsid w:val="001762B3"/>
    <w:rsid w:val="00191C9B"/>
    <w:rsid w:val="001C6DFD"/>
    <w:rsid w:val="001D4FAA"/>
    <w:rsid w:val="001E707D"/>
    <w:rsid w:val="00201889"/>
    <w:rsid w:val="002100D7"/>
    <w:rsid w:val="002165CD"/>
    <w:rsid w:val="00234D96"/>
    <w:rsid w:val="0025040E"/>
    <w:rsid w:val="00266851"/>
    <w:rsid w:val="00267866"/>
    <w:rsid w:val="00275433"/>
    <w:rsid w:val="002769DE"/>
    <w:rsid w:val="00276C18"/>
    <w:rsid w:val="00291826"/>
    <w:rsid w:val="002A5350"/>
    <w:rsid w:val="002B0920"/>
    <w:rsid w:val="002B3FEC"/>
    <w:rsid w:val="002B42F8"/>
    <w:rsid w:val="002C528B"/>
    <w:rsid w:val="002C7F46"/>
    <w:rsid w:val="002D4450"/>
    <w:rsid w:val="002E01ED"/>
    <w:rsid w:val="002E3B29"/>
    <w:rsid w:val="0031103F"/>
    <w:rsid w:val="003217CE"/>
    <w:rsid w:val="003236BF"/>
    <w:rsid w:val="00337630"/>
    <w:rsid w:val="00340FE5"/>
    <w:rsid w:val="00341A69"/>
    <w:rsid w:val="003675FA"/>
    <w:rsid w:val="00372AE7"/>
    <w:rsid w:val="003833FA"/>
    <w:rsid w:val="00384339"/>
    <w:rsid w:val="003A0415"/>
    <w:rsid w:val="003C51AE"/>
    <w:rsid w:val="003C64A0"/>
    <w:rsid w:val="003D5FF2"/>
    <w:rsid w:val="003D7B6F"/>
    <w:rsid w:val="0040036A"/>
    <w:rsid w:val="00413F20"/>
    <w:rsid w:val="00451EB1"/>
    <w:rsid w:val="00460B03"/>
    <w:rsid w:val="00466CAA"/>
    <w:rsid w:val="00470CD3"/>
    <w:rsid w:val="00472D8D"/>
    <w:rsid w:val="00476ACC"/>
    <w:rsid w:val="004823E3"/>
    <w:rsid w:val="004C6B99"/>
    <w:rsid w:val="004C77F9"/>
    <w:rsid w:val="004D33D1"/>
    <w:rsid w:val="004D4453"/>
    <w:rsid w:val="00500B01"/>
    <w:rsid w:val="0052246C"/>
    <w:rsid w:val="00534FA7"/>
    <w:rsid w:val="00556CBD"/>
    <w:rsid w:val="00557B3E"/>
    <w:rsid w:val="00586F53"/>
    <w:rsid w:val="005963CE"/>
    <w:rsid w:val="005A78BE"/>
    <w:rsid w:val="005B540B"/>
    <w:rsid w:val="005B542F"/>
    <w:rsid w:val="005D38C7"/>
    <w:rsid w:val="005E26ED"/>
    <w:rsid w:val="005F623E"/>
    <w:rsid w:val="00601845"/>
    <w:rsid w:val="00612324"/>
    <w:rsid w:val="006230EE"/>
    <w:rsid w:val="006269AC"/>
    <w:rsid w:val="00627679"/>
    <w:rsid w:val="0064156E"/>
    <w:rsid w:val="006430BA"/>
    <w:rsid w:val="00646EE7"/>
    <w:rsid w:val="006520C8"/>
    <w:rsid w:val="00657172"/>
    <w:rsid w:val="0066282F"/>
    <w:rsid w:val="00670089"/>
    <w:rsid w:val="006A0850"/>
    <w:rsid w:val="006A200A"/>
    <w:rsid w:val="006A5088"/>
    <w:rsid w:val="006B3985"/>
    <w:rsid w:val="006D4022"/>
    <w:rsid w:val="006E187A"/>
    <w:rsid w:val="00721423"/>
    <w:rsid w:val="007214E6"/>
    <w:rsid w:val="0072311C"/>
    <w:rsid w:val="00740090"/>
    <w:rsid w:val="00746C4B"/>
    <w:rsid w:val="00754E8F"/>
    <w:rsid w:val="00761293"/>
    <w:rsid w:val="00774BA9"/>
    <w:rsid w:val="00780BB3"/>
    <w:rsid w:val="00781861"/>
    <w:rsid w:val="00782948"/>
    <w:rsid w:val="00791627"/>
    <w:rsid w:val="007A7597"/>
    <w:rsid w:val="007B6328"/>
    <w:rsid w:val="007D04B9"/>
    <w:rsid w:val="008022CB"/>
    <w:rsid w:val="00822D64"/>
    <w:rsid w:val="00823057"/>
    <w:rsid w:val="008279B6"/>
    <w:rsid w:val="008448A8"/>
    <w:rsid w:val="00853A46"/>
    <w:rsid w:val="00886A6F"/>
    <w:rsid w:val="008977A5"/>
    <w:rsid w:val="008B5675"/>
    <w:rsid w:val="008C027F"/>
    <w:rsid w:val="008C76F1"/>
    <w:rsid w:val="008D40D5"/>
    <w:rsid w:val="00905C57"/>
    <w:rsid w:val="00923F5A"/>
    <w:rsid w:val="00924117"/>
    <w:rsid w:val="00925E6A"/>
    <w:rsid w:val="00930AAD"/>
    <w:rsid w:val="00941216"/>
    <w:rsid w:val="00947026"/>
    <w:rsid w:val="0098179E"/>
    <w:rsid w:val="00990B7E"/>
    <w:rsid w:val="009910BB"/>
    <w:rsid w:val="009A13CA"/>
    <w:rsid w:val="009A2255"/>
    <w:rsid w:val="009A6411"/>
    <w:rsid w:val="009B161D"/>
    <w:rsid w:val="009C3981"/>
    <w:rsid w:val="009C53C9"/>
    <w:rsid w:val="009D513A"/>
    <w:rsid w:val="009D5A30"/>
    <w:rsid w:val="009D7D19"/>
    <w:rsid w:val="009F7E45"/>
    <w:rsid w:val="00A07C05"/>
    <w:rsid w:val="00A22EA9"/>
    <w:rsid w:val="00A374B1"/>
    <w:rsid w:val="00A42835"/>
    <w:rsid w:val="00A55C07"/>
    <w:rsid w:val="00A577A2"/>
    <w:rsid w:val="00A6073A"/>
    <w:rsid w:val="00A64CCC"/>
    <w:rsid w:val="00A90EFA"/>
    <w:rsid w:val="00AB0B48"/>
    <w:rsid w:val="00AD3F21"/>
    <w:rsid w:val="00AE3325"/>
    <w:rsid w:val="00AE6E92"/>
    <w:rsid w:val="00B06509"/>
    <w:rsid w:val="00B07EAD"/>
    <w:rsid w:val="00B137FB"/>
    <w:rsid w:val="00B31CE0"/>
    <w:rsid w:val="00B34897"/>
    <w:rsid w:val="00B536C2"/>
    <w:rsid w:val="00B5697B"/>
    <w:rsid w:val="00B57CDE"/>
    <w:rsid w:val="00B64B99"/>
    <w:rsid w:val="00B72515"/>
    <w:rsid w:val="00B73C71"/>
    <w:rsid w:val="00B76140"/>
    <w:rsid w:val="00B85FE3"/>
    <w:rsid w:val="00BB1185"/>
    <w:rsid w:val="00BC28C0"/>
    <w:rsid w:val="00BC67D3"/>
    <w:rsid w:val="00BE58A6"/>
    <w:rsid w:val="00C01786"/>
    <w:rsid w:val="00C0286A"/>
    <w:rsid w:val="00C04E50"/>
    <w:rsid w:val="00C16F25"/>
    <w:rsid w:val="00C178C3"/>
    <w:rsid w:val="00C2436F"/>
    <w:rsid w:val="00C3170C"/>
    <w:rsid w:val="00C36BE5"/>
    <w:rsid w:val="00C43EA1"/>
    <w:rsid w:val="00C46012"/>
    <w:rsid w:val="00C55947"/>
    <w:rsid w:val="00C65BA9"/>
    <w:rsid w:val="00C75178"/>
    <w:rsid w:val="00C8439E"/>
    <w:rsid w:val="00C85225"/>
    <w:rsid w:val="00C94155"/>
    <w:rsid w:val="00CE3435"/>
    <w:rsid w:val="00CE4861"/>
    <w:rsid w:val="00CE4E38"/>
    <w:rsid w:val="00CF213B"/>
    <w:rsid w:val="00CF7D4B"/>
    <w:rsid w:val="00D05F8F"/>
    <w:rsid w:val="00D3241E"/>
    <w:rsid w:val="00D4162E"/>
    <w:rsid w:val="00D46552"/>
    <w:rsid w:val="00D535D5"/>
    <w:rsid w:val="00D56C9D"/>
    <w:rsid w:val="00D77A86"/>
    <w:rsid w:val="00D85B58"/>
    <w:rsid w:val="00D91D8A"/>
    <w:rsid w:val="00DB4984"/>
    <w:rsid w:val="00DC7136"/>
    <w:rsid w:val="00DD4494"/>
    <w:rsid w:val="00E01CD6"/>
    <w:rsid w:val="00E202AA"/>
    <w:rsid w:val="00E27D26"/>
    <w:rsid w:val="00E32973"/>
    <w:rsid w:val="00E424AF"/>
    <w:rsid w:val="00E6214C"/>
    <w:rsid w:val="00E66029"/>
    <w:rsid w:val="00E95C7E"/>
    <w:rsid w:val="00EB033D"/>
    <w:rsid w:val="00EB0981"/>
    <w:rsid w:val="00EC2E51"/>
    <w:rsid w:val="00ED130A"/>
    <w:rsid w:val="00EF2503"/>
    <w:rsid w:val="00F00095"/>
    <w:rsid w:val="00F01AAE"/>
    <w:rsid w:val="00F45483"/>
    <w:rsid w:val="00F53785"/>
    <w:rsid w:val="00F8307B"/>
    <w:rsid w:val="00F845BC"/>
    <w:rsid w:val="00F91383"/>
    <w:rsid w:val="00F92ABD"/>
    <w:rsid w:val="00F97071"/>
    <w:rsid w:val="00FA4877"/>
    <w:rsid w:val="00FB5ACE"/>
    <w:rsid w:val="00FC66C7"/>
    <w:rsid w:val="00FD604B"/>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2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4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37FB"/>
    <w:rPr>
      <w:rFonts w:ascii="Times New Roman" w:cs="Times New Roman"/>
      <w:sz w:val="2"/>
    </w:rPr>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semiHidden/>
    <w:rsid w:val="00627679"/>
    <w:rPr>
      <w:rFonts w:cs="Times New Roman"/>
      <w:color w:val="0000FF"/>
      <w:u w:val="single"/>
    </w:rPr>
  </w:style>
  <w:style w:type="paragraph" w:styleId="FootnoteText">
    <w:name w:val="footnote text"/>
    <w:basedOn w:val="Normal"/>
    <w:link w:val="FootnoteTextChar"/>
    <w:uiPriority w:val="99"/>
    <w:semiHidden/>
    <w:rsid w:val="006E187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E187A"/>
    <w:rPr>
      <w:rFonts w:ascii="Calibri" w:cs="Times New Roman"/>
      <w:lang w:val="pl-PL" w:eastAsia="pl-PL" w:bidi="ar-SA"/>
    </w:rPr>
  </w:style>
  <w:style w:type="character" w:styleId="FootnoteReference">
    <w:name w:val="footnote reference"/>
    <w:basedOn w:val="DefaultParagraphFont"/>
    <w:uiPriority w:val="99"/>
    <w:semiHidden/>
    <w:rsid w:val="006E187A"/>
    <w:rPr>
      <w:rFonts w:cs="Times New Roman"/>
      <w:vertAlign w:val="superscript"/>
    </w:rPr>
  </w:style>
  <w:style w:type="paragraph" w:styleId="ListParagraph">
    <w:name w:val="List Paragraph"/>
    <w:basedOn w:val="Normal"/>
    <w:uiPriority w:val="99"/>
    <w:qFormat/>
    <w:rsid w:val="006E187A"/>
    <w:pPr>
      <w:ind w:left="720"/>
      <w:contextualSpacing/>
    </w:pPr>
  </w:style>
  <w:style w:type="paragraph" w:styleId="BodyTextIndent3">
    <w:name w:val="Body Text Indent 3"/>
    <w:basedOn w:val="Normal"/>
    <w:link w:val="BodyTextIndent3Char"/>
    <w:uiPriority w:val="99"/>
    <w:rsid w:val="006E187A"/>
    <w:pPr>
      <w:suppressAutoHyphens/>
      <w:spacing w:after="120" w:line="240" w:lineRule="auto"/>
      <w:ind w:left="283"/>
    </w:pPr>
    <w:rPr>
      <w:rFonts w:ascii="Times New Roman"/>
      <w:sz w:val="16"/>
      <w:szCs w:val="16"/>
      <w:lang w:eastAsia="ar-SA"/>
    </w:rPr>
  </w:style>
  <w:style w:type="character" w:customStyle="1" w:styleId="BodyTextIndent3Char">
    <w:name w:val="Body Text Indent 3 Char"/>
    <w:basedOn w:val="DefaultParagraphFont"/>
    <w:link w:val="BodyTextIndent3"/>
    <w:uiPriority w:val="99"/>
    <w:locked/>
    <w:rsid w:val="006E187A"/>
    <w:rPr>
      <w:rFonts w:eastAsia="Times New Roman" w:cs="Times New Roman"/>
      <w:sz w:val="16"/>
      <w:szCs w:val="16"/>
      <w:lang w:val="pl-PL"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wer.gov.pl/strony/o-programie/promocja/zasady-promocji-i-oznakowania-projektow-w-programie/zasady-promocji-i-oznakowania-projektow-w-programie-umowy-podpisane-od-1-stycznia-2018-roku/%20" TargetMode="External"/><Relationship Id="rId3" Type="http://schemas.openxmlformats.org/officeDocument/2006/relationships/settings" Target="settings.xml"/><Relationship Id="rId7" Type="http://schemas.openxmlformats.org/officeDocument/2006/relationships/hyperlink" Target="https://www.funduszeeuropejskie.gov.pl/media/27633/Wytyczne_w_zakresie_kwalifikowalnosc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17</Pages>
  <Words>7455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KZ-272-</dc:title>
  <dc:subject/>
  <dc:creator>Jarek Szczurek</dc:creator>
  <cp:keywords/>
  <dc:description/>
  <cp:lastModifiedBy>bielatoh</cp:lastModifiedBy>
  <cp:revision>11</cp:revision>
  <cp:lastPrinted>2019-10-31T14:15:00Z</cp:lastPrinted>
  <dcterms:created xsi:type="dcterms:W3CDTF">2020-03-13T11:27:00Z</dcterms:created>
  <dcterms:modified xsi:type="dcterms:W3CDTF">2020-03-13T14:07:00Z</dcterms:modified>
</cp:coreProperties>
</file>