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E51" w:rsidRPr="005029EE" w:rsidRDefault="000C6E51" w:rsidP="00DC5FFA">
      <w:pPr>
        <w:spacing w:line="24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K</w:t>
      </w:r>
      <w:r>
        <w:rPr>
          <w:rFonts w:ascii="Tahoma" w:hAnsi="Tahoma" w:cs="Tahoma"/>
          <w:b/>
          <w:sz w:val="16"/>
          <w:szCs w:val="16"/>
        </w:rPr>
        <w:t>Z-272-4/20</w:t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>Załącznik nr 1</w:t>
      </w:r>
    </w:p>
    <w:p w:rsidR="000C6E51" w:rsidRPr="005029EE" w:rsidRDefault="000C6E51" w:rsidP="00DC5FFA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Zamawiający:</w:t>
      </w:r>
    </w:p>
    <w:p w:rsidR="000C6E51" w:rsidRPr="005029EE" w:rsidRDefault="000C6E51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0C6E51" w:rsidRPr="005029EE" w:rsidRDefault="000C6E51" w:rsidP="00DC5FFA">
      <w:pPr>
        <w:spacing w:line="240" w:lineRule="auto"/>
        <w:ind w:left="4538" w:firstLine="708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ul. Rakowicka 27, 31-510 Kraków</w:t>
      </w:r>
    </w:p>
    <w:p w:rsidR="000C6E51" w:rsidRPr="005029EE" w:rsidRDefault="000C6E51" w:rsidP="00DC5FFA">
      <w:pPr>
        <w:spacing w:line="240" w:lineRule="auto"/>
        <w:ind w:left="5954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0C6E51" w:rsidRPr="005029EE" w:rsidRDefault="000C6E51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Wykonawca:</w:t>
      </w:r>
    </w:p>
    <w:p w:rsidR="000C6E51" w:rsidRPr="005029EE" w:rsidRDefault="000C6E51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5029EE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0C6E51" w:rsidRPr="005029EE" w:rsidRDefault="000C6E51" w:rsidP="0019671E">
      <w:pPr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0C6E51" w:rsidRPr="005029EE" w:rsidRDefault="000C6E51" w:rsidP="0019671E">
      <w:pPr>
        <w:ind w:right="5954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0C6E51" w:rsidRPr="005029EE" w:rsidRDefault="000C6E51" w:rsidP="0019671E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5029EE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0C6E51" w:rsidRPr="005029EE" w:rsidRDefault="000C6E51" w:rsidP="0019671E">
      <w:pPr>
        <w:rPr>
          <w:rFonts w:ascii="Tahoma" w:hAnsi="Tahoma" w:cs="Tahoma"/>
          <w:b/>
          <w:sz w:val="16"/>
          <w:szCs w:val="16"/>
          <w:u w:val="single"/>
        </w:rPr>
      </w:pPr>
      <w:r w:rsidRPr="002F00C2">
        <w:rPr>
          <w:rFonts w:ascii="Tahoma" w:hAnsi="Tahoma" w:cs="Tahoma"/>
          <w:b/>
          <w:sz w:val="16"/>
          <w:szCs w:val="16"/>
          <w:u w:val="single"/>
        </w:rPr>
        <w:t>reprezentowany</w:t>
      </w: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 przez:</w:t>
      </w:r>
    </w:p>
    <w:p w:rsidR="000C6E51" w:rsidRPr="0010655A" w:rsidRDefault="000C6E51" w:rsidP="0019671E">
      <w:pPr>
        <w:ind w:right="5954"/>
        <w:rPr>
          <w:rFonts w:ascii="Tahoma" w:hAnsi="Tahoma" w:cs="Tahoma"/>
          <w:sz w:val="16"/>
          <w:szCs w:val="16"/>
        </w:rPr>
      </w:pPr>
      <w:r w:rsidRPr="0010655A">
        <w:rPr>
          <w:rFonts w:ascii="Tahoma" w:hAnsi="Tahoma" w:cs="Tahoma"/>
          <w:sz w:val="16"/>
          <w:szCs w:val="16"/>
        </w:rPr>
        <w:t>………………………………………………</w:t>
      </w:r>
    </w:p>
    <w:p w:rsidR="000C6E51" w:rsidRPr="0010655A" w:rsidRDefault="000C6E51" w:rsidP="0019671E">
      <w:pPr>
        <w:ind w:right="5953"/>
        <w:rPr>
          <w:rFonts w:ascii="Tahoma" w:hAnsi="Tahoma" w:cs="Tahoma"/>
          <w:i/>
          <w:sz w:val="16"/>
          <w:szCs w:val="16"/>
        </w:rPr>
      </w:pPr>
      <w:r w:rsidRPr="0010655A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0C6E51" w:rsidRPr="005029EE" w:rsidRDefault="000C6E51" w:rsidP="0019671E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0C6E51" w:rsidRPr="00FE6682" w:rsidRDefault="000C6E51">
      <w:pPr>
        <w:spacing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FE6682">
        <w:rPr>
          <w:rFonts w:ascii="Tahoma" w:hAnsi="Tahoma" w:cs="Tahoma"/>
          <w:b/>
          <w:sz w:val="16"/>
          <w:szCs w:val="16"/>
        </w:rPr>
        <w:t xml:space="preserve">składane na podstawie Rozdziału VI ust. 1 pkt 3) Ogłoszenia o zamówieniu, </w:t>
      </w:r>
    </w:p>
    <w:p w:rsidR="000C6E51" w:rsidRPr="005029EE" w:rsidRDefault="000C6E51" w:rsidP="0019671E">
      <w:pPr>
        <w:spacing w:before="120" w:line="24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5029EE">
        <w:rPr>
          <w:rFonts w:ascii="Tahoma" w:hAnsi="Tahoma" w:cs="Tahoma"/>
          <w:b/>
          <w:sz w:val="16"/>
          <w:szCs w:val="16"/>
          <w:u w:val="single"/>
        </w:rPr>
        <w:t>DOTYCZĄCE PRZESŁANEK WYKLUCZENIA Z POSTĘPOWANIA</w:t>
      </w:r>
    </w:p>
    <w:p w:rsidR="000C6E51" w:rsidRPr="0011739E" w:rsidRDefault="000C6E51" w:rsidP="0019671E">
      <w:pPr>
        <w:autoSpaceDE w:val="0"/>
        <w:autoSpaceDN w:val="0"/>
        <w:adjustRightInd w:val="0"/>
        <w:spacing w:before="120" w:after="120" w:line="240" w:lineRule="auto"/>
        <w:ind w:right="-2"/>
        <w:contextualSpacing/>
        <w:jc w:val="both"/>
        <w:rPr>
          <w:rFonts w:ascii="Tahoma" w:hAnsi="Tahoma" w:cs="Tahoma"/>
          <w:sz w:val="20"/>
          <w:szCs w:val="20"/>
        </w:rPr>
      </w:pPr>
      <w:r w:rsidRPr="00BC6699">
        <w:rPr>
          <w:rFonts w:ascii="Tahoma" w:hAnsi="Tahoma" w:cs="Tahoma"/>
          <w:sz w:val="18"/>
          <w:szCs w:val="18"/>
        </w:rPr>
        <w:t>Na potrzeby postępowania o udzielenie zamówienia publicznego pn.:</w:t>
      </w:r>
      <w:r w:rsidRPr="0019671E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C31980">
        <w:rPr>
          <w:rFonts w:ascii="Tahoma" w:hAnsi="Tahoma" w:cs="Tahoma"/>
          <w:b/>
          <w:bCs/>
          <w:spacing w:val="-3"/>
          <w:sz w:val="20"/>
          <w:szCs w:val="20"/>
        </w:rPr>
        <w:t xml:space="preserve">„Realizacja szkoleń podnoszących kompetencje kadry naukowej, dydaktycznej i administracyjnej Uniwersytetu Ekonomicznego w Krakowie pn.: </w:t>
      </w:r>
      <w:r w:rsidRPr="00C31980">
        <w:rPr>
          <w:rFonts w:ascii="Tahoma" w:hAnsi="Tahoma" w:cs="Tahoma"/>
          <w:b/>
          <w:bCs/>
          <w:i/>
          <w:spacing w:val="-3"/>
          <w:sz w:val="20"/>
          <w:szCs w:val="20"/>
        </w:rPr>
        <w:t>Szkolenia z języka angielskiego i języka rosyjskiego dla pracowników naukowych, dydaktycznych i administracyjnych</w:t>
      </w:r>
      <w:r w:rsidRPr="00C31980">
        <w:rPr>
          <w:rFonts w:ascii="Tahoma" w:hAnsi="Tahoma" w:cs="Tahoma"/>
          <w:b/>
          <w:bCs/>
          <w:spacing w:val="-3"/>
          <w:sz w:val="20"/>
          <w:szCs w:val="20"/>
        </w:rPr>
        <w:t>”</w:t>
      </w:r>
      <w:r>
        <w:rPr>
          <w:rFonts w:ascii="Tahoma" w:hAnsi="Tahoma" w:cs="Tahoma"/>
          <w:b/>
          <w:bCs/>
          <w:spacing w:val="-3"/>
          <w:sz w:val="20"/>
          <w:szCs w:val="20"/>
        </w:rPr>
        <w:t xml:space="preserve"> – 3 zadania</w:t>
      </w:r>
      <w:r>
        <w:rPr>
          <w:rFonts w:ascii="Tahoma" w:hAnsi="Tahoma" w:cs="Tahoma"/>
          <w:sz w:val="20"/>
          <w:szCs w:val="20"/>
        </w:rPr>
        <w:t xml:space="preserve"> </w:t>
      </w:r>
      <w:r w:rsidRPr="00BC6699">
        <w:rPr>
          <w:rFonts w:ascii="Tahoma" w:hAnsi="Tahoma" w:cs="Tahoma"/>
          <w:sz w:val="18"/>
          <w:szCs w:val="18"/>
        </w:rPr>
        <w:t>realizowane w ramach projektu  POWER 3.5 Zintegrowany Program Rozwoju Uniwersytetu Ekonomicznego w Krakowie, rekomendowanego do dofinansowania przez Narodowe Centrum Badań i Rozwoju – Instytucję Pośredniczącą w ramach konkursu nr WND-POWR.03.05.00-00-Z217/18 w ramach Programu Operacyjnego Wiedza Edukacja Rozwój na lata 2014</w:t>
      </w:r>
      <w:ins w:id="0" w:author="Bartłomiej Kuraś" w:date="2020-02-24T21:24:00Z">
        <w:r>
          <w:rPr>
            <w:rFonts w:ascii="Tahoma" w:hAnsi="Tahoma" w:cs="Tahoma"/>
            <w:sz w:val="18"/>
            <w:szCs w:val="18"/>
          </w:rPr>
          <w:t xml:space="preserve"> </w:t>
        </w:r>
      </w:ins>
      <w:r w:rsidRPr="00BC6699">
        <w:rPr>
          <w:rFonts w:ascii="Tahoma" w:hAnsi="Tahoma" w:cs="Tahoma"/>
          <w:sz w:val="18"/>
          <w:szCs w:val="18"/>
        </w:rPr>
        <w:t xml:space="preserve">– 2020, </w:t>
      </w:r>
      <w:bookmarkStart w:id="1" w:name="_GoBack"/>
      <w:r w:rsidRPr="00BC6699">
        <w:rPr>
          <w:rFonts w:ascii="Tahoma" w:hAnsi="Tahoma" w:cs="Tahoma"/>
          <w:sz w:val="18"/>
          <w:szCs w:val="18"/>
        </w:rPr>
        <w:t xml:space="preserve">współfinansowanego ze środków Unii Europejskiej w ramach Europejskiego </w:t>
      </w:r>
      <w:bookmarkEnd w:id="1"/>
      <w:r w:rsidRPr="00BC6699">
        <w:rPr>
          <w:rFonts w:ascii="Tahoma" w:hAnsi="Tahoma" w:cs="Tahoma"/>
          <w:sz w:val="18"/>
          <w:szCs w:val="18"/>
        </w:rPr>
        <w:t>Funduszu Społecznego, Oś priorytetowa III Szkolnictwo wyższe dla gospodarki i rozwoju , Działanie 3.5. Kompleksowe programy szkół wyższych, na podstawie umowy o numerze POWR.03.</w:t>
      </w:r>
      <w:r>
        <w:rPr>
          <w:rFonts w:ascii="Tahoma" w:hAnsi="Tahoma" w:cs="Tahoma"/>
          <w:sz w:val="18"/>
          <w:szCs w:val="18"/>
        </w:rPr>
        <w:t>05.00-00-Z217/18, (nr: KZ-272-4</w:t>
      </w:r>
      <w:r w:rsidRPr="00BC6699">
        <w:rPr>
          <w:rFonts w:ascii="Tahoma" w:hAnsi="Tahoma" w:cs="Tahoma"/>
          <w:sz w:val="18"/>
          <w:szCs w:val="18"/>
        </w:rPr>
        <w:t>/20), prowadzonego przez Uniwersytet Ekonomiczny w Krakowie, oświadczam, co następuje:</w:t>
      </w:r>
    </w:p>
    <w:p w:rsidR="000C6E51" w:rsidRPr="005029EE" w:rsidRDefault="000C6E51" w:rsidP="0019671E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0C6E51" w:rsidRPr="00A65A67" w:rsidRDefault="000C6E51" w:rsidP="0011739E">
      <w:pPr>
        <w:pStyle w:val="ListParagraph"/>
        <w:numPr>
          <w:ilvl w:val="0"/>
          <w:numId w:val="1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A65A67">
        <w:rPr>
          <w:rFonts w:ascii="Tahoma" w:hAnsi="Tahoma" w:cs="Tahoma"/>
        </w:rPr>
        <w:t>Oświadczam, że nie podlegam wykluczeniu z postępowania na podstawie art. 24 ust 1 pkt 12-23 ustawy Pzp.</w:t>
      </w:r>
    </w:p>
    <w:p w:rsidR="000C6E51" w:rsidRPr="005029EE" w:rsidRDefault="000C6E51" w:rsidP="0019671E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0C6E51" w:rsidRPr="005029EE" w:rsidRDefault="000C6E51" w:rsidP="0019671E">
      <w:pPr>
        <w:jc w:val="both"/>
        <w:rPr>
          <w:rFonts w:ascii="Tahoma" w:hAnsi="Tahoma" w:cs="Tahoma"/>
          <w:b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0C6E51" w:rsidRPr="005029EE" w:rsidRDefault="000C6E51" w:rsidP="0019671E">
      <w:pPr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</w:r>
      <w:r w:rsidRPr="005029EE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5029EE">
        <w:rPr>
          <w:rFonts w:ascii="Tahoma" w:hAnsi="Tahoma" w:cs="Tahoma"/>
          <w:sz w:val="16"/>
          <w:szCs w:val="16"/>
        </w:rPr>
        <w:t>(imię i nazwisko)</w:t>
      </w:r>
    </w:p>
    <w:p w:rsidR="000C6E51" w:rsidRPr="005029EE" w:rsidRDefault="000C6E51" w:rsidP="0019671E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5029EE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sectPr w:rsidR="000C6E51" w:rsidRPr="005029EE" w:rsidSect="00167625">
      <w:headerReference w:type="default" r:id="rId7"/>
      <w:footerReference w:type="default" r:id="rId8"/>
      <w:pgSz w:w="11906" w:h="16838" w:code="9"/>
      <w:pgMar w:top="2303" w:right="1417" w:bottom="1417" w:left="1417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E51" w:rsidRDefault="000C6E51" w:rsidP="00990B7E">
      <w:pPr>
        <w:spacing w:after="0" w:line="240" w:lineRule="auto"/>
      </w:pPr>
      <w:r>
        <w:separator/>
      </w:r>
    </w:p>
  </w:endnote>
  <w:endnote w:type="continuationSeparator" w:id="0">
    <w:p w:rsidR="000C6E51" w:rsidRDefault="000C6E51" w:rsidP="009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E51" w:rsidRDefault="000C6E51" w:rsidP="004D33D1">
    <w:pPr>
      <w:pStyle w:val="Footer"/>
      <w:tabs>
        <w:tab w:val="clear" w:pos="4536"/>
        <w:tab w:val="clear" w:pos="9072"/>
        <w:tab w:val="left" w:pos="4065"/>
      </w:tabs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2" type="#_x0000_t202" style="position:absolute;left:0;text-align:left;margin-left:-70.1pt;margin-top:77.7pt;width:594.95pt;height:19.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" filled="f" stroked="f" strokeweight=".5pt">
          <v:textbox>
            <w:txbxContent>
              <w:p w:rsidR="000C6E51" w:rsidRPr="002E01ED" w:rsidRDefault="000C6E51" w:rsidP="002769DE">
                <w:pPr>
                  <w:rPr>
                    <w:rFonts w:hAnsi="Calibri" w:cs="Calibri"/>
                    <w:w w:val="90"/>
                    <w:sz w:val="12"/>
                    <w:szCs w:val="12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     Projekt współfinansowany przez Unię Europejską z Europejskiego Funduszu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</w:rPr>
                  <w:t xml:space="preserve"> </w:t>
                </w:r>
                <w:r w:rsidRPr="002E01ED">
                  <w:rPr>
                    <w:rFonts w:hAnsi="Calibri" w:cs="Calibri"/>
                    <w:color w:val="333333"/>
                    <w:w w:val="90"/>
                    <w:sz w:val="12"/>
                    <w:szCs w:val="12"/>
                    <w:shd w:val="clear" w:color="auto" w:fill="FFFFFF"/>
                  </w:rPr>
                  <w:t xml:space="preserve">Społecznego w ramach Programu Operacyjnego Wiedza Edukacja i Rozwój na lata 2014-2020,  Działanie 3.5 Kompleksowe programy szkół wyższych, Wiedza Edukacja Rozwój. 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21" o:spid="_x0000_i1028" type="#_x0000_t75" style="width:463.5pt;height:89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E51" w:rsidRDefault="000C6E51" w:rsidP="00990B7E">
      <w:pPr>
        <w:spacing w:after="0" w:line="240" w:lineRule="auto"/>
      </w:pPr>
      <w:r>
        <w:separator/>
      </w:r>
    </w:p>
  </w:footnote>
  <w:footnote w:type="continuationSeparator" w:id="0">
    <w:p w:rsidR="000C6E51" w:rsidRDefault="000C6E51" w:rsidP="0099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E51" w:rsidRDefault="000C6E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41816519" o:spid="_x0000_s2049" type="#_x0000_t75" style="position:absolute;margin-left:358.5pt;margin-top:34.75pt;width:94.75pt;height:44.05pt;z-index:-251657216;visibility:visible;mso-position-vertical-relative:page">
          <v:imagedata r:id="rId1" o:title="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0" type="#_x0000_t202" style="position:absolute;margin-left:154.15pt;margin-top:-2.4pt;width:198pt;height:60.05pt;z-index:-251658240;visibility:visible" filled="f" stroked="f" strokeweight=".5pt">
          <v:textbox>
            <w:txbxContent>
              <w:p w:rsidR="000C6E51" w:rsidRPr="002E01ED" w:rsidRDefault="000C6E51" w:rsidP="00791627">
                <w:pPr>
                  <w:tabs>
                    <w:tab w:val="left" w:pos="0"/>
                  </w:tabs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Uniwersytet Ekonomiczny w Krakowie</w:t>
                </w:r>
              </w:p>
              <w:p w:rsidR="000C6E51" w:rsidRPr="002E01ED" w:rsidRDefault="000C6E51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</w:pPr>
                <w:r w:rsidRPr="002E01ED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</w:rPr>
                  <w:t>ul. Rakowicka 27, 31-510 Kraków</w:t>
                </w:r>
              </w:p>
              <w:p w:rsidR="000C6E51" w:rsidRPr="0019671E" w:rsidRDefault="000C6E51" w:rsidP="00627679">
                <w:pPr>
                  <w:spacing w:after="0"/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Tel. (012) 293-74-63, (012) 293-74-64, (012) 293-74-65</w:t>
                </w:r>
              </w:p>
              <w:p w:rsidR="000C6E51" w:rsidRPr="0019671E" w:rsidRDefault="000C6E51" w:rsidP="00627679">
                <w:pPr>
                  <w:spacing w:after="0"/>
                  <w:rPr>
                    <w:rFonts w:hAnsi="Calibri" w:cs="Calibri"/>
                    <w:w w:val="90"/>
                    <w:sz w:val="18"/>
                    <w:szCs w:val="18"/>
                    <w:lang w:val="en-US"/>
                  </w:rPr>
                </w:pPr>
                <w:r w:rsidRPr="0019671E">
                  <w:rPr>
                    <w:rFonts w:hAnsi="Calibri" w:cs="Calibri"/>
                    <w:color w:val="333333"/>
                    <w:w w:val="90"/>
                    <w:sz w:val="18"/>
                    <w:szCs w:val="18"/>
                    <w:shd w:val="clear" w:color="auto" w:fill="FFFFFF"/>
                    <w:lang w:val="en-US"/>
                  </w:rPr>
                  <w:t>www.power.uek.krakow.pl</w:t>
                </w:r>
              </w:p>
            </w:txbxContent>
          </v:textbox>
        </v:shape>
      </w:pict>
    </w:r>
    <w:r>
      <w:rPr>
        <w:noProof/>
      </w:rPr>
      <w:pict>
        <v:shape id="Obraz 541816520" o:spid="_x0000_i1026" type="#_x0000_t75" style="width:135pt;height:42.75pt;visibility:visible">
          <v:imagedata r:id="rId2" o:title=""/>
        </v:shape>
      </w:pict>
    </w:r>
    <w:r>
      <w:rPr>
        <w:noProof/>
      </w:rPr>
      <w:pict>
        <v:line id="Łącznik prosty 4" o:spid="_x0000_s2051" style="position:absolute;z-index:251657216;visibility:visible;mso-position-horizontal-relative:margin;mso-position-vertical-relative:text" from="-17.35pt,74.75pt" to="470.9pt,74.75pt" strokecolor="#4472c4" strokeweight=".5pt">
          <v:stroke joinstyle="miter"/>
          <o:lock v:ext="edit" shapetype="f"/>
          <w10:wrap anchorx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B7E"/>
    <w:rsid w:val="000132F9"/>
    <w:rsid w:val="0002136A"/>
    <w:rsid w:val="000C6E51"/>
    <w:rsid w:val="000F227C"/>
    <w:rsid w:val="00102F9E"/>
    <w:rsid w:val="0010655A"/>
    <w:rsid w:val="0011739E"/>
    <w:rsid w:val="00132108"/>
    <w:rsid w:val="00150CF7"/>
    <w:rsid w:val="00167625"/>
    <w:rsid w:val="0019671E"/>
    <w:rsid w:val="001E707D"/>
    <w:rsid w:val="001F21BC"/>
    <w:rsid w:val="00201889"/>
    <w:rsid w:val="002100D7"/>
    <w:rsid w:val="0022576E"/>
    <w:rsid w:val="00234D96"/>
    <w:rsid w:val="0024655D"/>
    <w:rsid w:val="00275433"/>
    <w:rsid w:val="002769DE"/>
    <w:rsid w:val="00276C18"/>
    <w:rsid w:val="002D6D8F"/>
    <w:rsid w:val="002E01ED"/>
    <w:rsid w:val="002F00C2"/>
    <w:rsid w:val="003236BF"/>
    <w:rsid w:val="00337630"/>
    <w:rsid w:val="00340FE5"/>
    <w:rsid w:val="00341A69"/>
    <w:rsid w:val="0036527F"/>
    <w:rsid w:val="003A0415"/>
    <w:rsid w:val="0040036A"/>
    <w:rsid w:val="00466CAA"/>
    <w:rsid w:val="004A09F8"/>
    <w:rsid w:val="004D33D1"/>
    <w:rsid w:val="004D4453"/>
    <w:rsid w:val="005029EE"/>
    <w:rsid w:val="005366A1"/>
    <w:rsid w:val="00556CBD"/>
    <w:rsid w:val="005B542F"/>
    <w:rsid w:val="00612324"/>
    <w:rsid w:val="00627679"/>
    <w:rsid w:val="006430BA"/>
    <w:rsid w:val="00646EE7"/>
    <w:rsid w:val="006520C8"/>
    <w:rsid w:val="00657172"/>
    <w:rsid w:val="006A5088"/>
    <w:rsid w:val="006B3985"/>
    <w:rsid w:val="00746C4B"/>
    <w:rsid w:val="007619A3"/>
    <w:rsid w:val="00774BA9"/>
    <w:rsid w:val="00781861"/>
    <w:rsid w:val="00791627"/>
    <w:rsid w:val="007B666D"/>
    <w:rsid w:val="008022CB"/>
    <w:rsid w:val="008616A5"/>
    <w:rsid w:val="008977A5"/>
    <w:rsid w:val="008C76F1"/>
    <w:rsid w:val="00905C57"/>
    <w:rsid w:val="00915B2C"/>
    <w:rsid w:val="0092591A"/>
    <w:rsid w:val="00930AAD"/>
    <w:rsid w:val="00947026"/>
    <w:rsid w:val="00990B7E"/>
    <w:rsid w:val="009910BB"/>
    <w:rsid w:val="009A2255"/>
    <w:rsid w:val="009C3981"/>
    <w:rsid w:val="009F7E45"/>
    <w:rsid w:val="00A374B1"/>
    <w:rsid w:val="00A42835"/>
    <w:rsid w:val="00A64CCC"/>
    <w:rsid w:val="00A65A67"/>
    <w:rsid w:val="00B64B99"/>
    <w:rsid w:val="00B73C71"/>
    <w:rsid w:val="00BB2EA3"/>
    <w:rsid w:val="00BC28C0"/>
    <w:rsid w:val="00BC6699"/>
    <w:rsid w:val="00BC67D3"/>
    <w:rsid w:val="00BD7F76"/>
    <w:rsid w:val="00BE58A6"/>
    <w:rsid w:val="00C04E50"/>
    <w:rsid w:val="00C16F25"/>
    <w:rsid w:val="00C24DA7"/>
    <w:rsid w:val="00C24FAC"/>
    <w:rsid w:val="00C31980"/>
    <w:rsid w:val="00C46012"/>
    <w:rsid w:val="00C55947"/>
    <w:rsid w:val="00C75178"/>
    <w:rsid w:val="00CE3CE8"/>
    <w:rsid w:val="00CF7D4B"/>
    <w:rsid w:val="00D020FC"/>
    <w:rsid w:val="00D46552"/>
    <w:rsid w:val="00D65D9E"/>
    <w:rsid w:val="00DC42FA"/>
    <w:rsid w:val="00DC5FFA"/>
    <w:rsid w:val="00E01CD6"/>
    <w:rsid w:val="00E27D26"/>
    <w:rsid w:val="00E32973"/>
    <w:rsid w:val="00E424AF"/>
    <w:rsid w:val="00E674CA"/>
    <w:rsid w:val="00EB0981"/>
    <w:rsid w:val="00ED130A"/>
    <w:rsid w:val="00EF2503"/>
    <w:rsid w:val="00F15CF4"/>
    <w:rsid w:val="00F8307B"/>
    <w:rsid w:val="00F85405"/>
    <w:rsid w:val="00FE6682"/>
    <w:rsid w:val="34B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25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3CE8"/>
    <w:rPr>
      <w:rFonts w:asci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B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B7E"/>
    <w:rPr>
      <w:rFonts w:cs="Times New Roman"/>
    </w:rPr>
  </w:style>
  <w:style w:type="character" w:customStyle="1" w:styleId="object">
    <w:name w:val="object"/>
    <w:basedOn w:val="DefaultParagraphFont"/>
    <w:uiPriority w:val="99"/>
    <w:rsid w:val="0062767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27679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99"/>
    <w:locked/>
    <w:rsid w:val="0019671E"/>
    <w:rPr>
      <w:b/>
    </w:rPr>
  </w:style>
  <w:style w:type="paragraph" w:styleId="ListParagraph">
    <w:name w:val="List Paragraph"/>
    <w:basedOn w:val="Normal"/>
    <w:link w:val="ListParagraphChar"/>
    <w:uiPriority w:val="99"/>
    <w:qFormat/>
    <w:rsid w:val="0019671E"/>
    <w:pPr>
      <w:spacing w:after="120" w:line="276" w:lineRule="auto"/>
      <w:ind w:left="340"/>
      <w:contextualSpacing/>
    </w:pPr>
    <w:rPr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273</Words>
  <Characters>1640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KZ-272-…/20</dc:title>
  <dc:subject/>
  <dc:creator>Jarek Szczurek</dc:creator>
  <cp:keywords/>
  <dc:description/>
  <cp:lastModifiedBy>bielatoh</cp:lastModifiedBy>
  <cp:revision>5</cp:revision>
  <cp:lastPrinted>2019-10-31T14:15:00Z</cp:lastPrinted>
  <dcterms:created xsi:type="dcterms:W3CDTF">2020-02-25T10:17:00Z</dcterms:created>
  <dcterms:modified xsi:type="dcterms:W3CDTF">2020-03-05T10:37:00Z</dcterms:modified>
</cp:coreProperties>
</file>