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A8" w:rsidRPr="003926DF" w:rsidRDefault="007D05A8" w:rsidP="00DA6FAF">
      <w:pPr>
        <w:rPr>
          <w:rFonts w:ascii="Tahoma" w:hAnsi="Tahoma" w:cs="Tahoma"/>
          <w:b/>
          <w:sz w:val="16"/>
          <w:szCs w:val="16"/>
        </w:rPr>
      </w:pPr>
      <w:r w:rsidRPr="003926DF">
        <w:rPr>
          <w:rFonts w:ascii="Tahoma" w:hAnsi="Tahoma" w:cs="Tahoma"/>
          <w:b/>
          <w:sz w:val="16"/>
          <w:szCs w:val="16"/>
        </w:rPr>
        <w:t>KZ-272-</w:t>
      </w:r>
      <w:r>
        <w:rPr>
          <w:rFonts w:ascii="Tahoma" w:hAnsi="Tahoma" w:cs="Tahoma"/>
          <w:b/>
          <w:sz w:val="16"/>
          <w:szCs w:val="16"/>
        </w:rPr>
        <w:t>10</w:t>
      </w:r>
      <w:r w:rsidRPr="003926DF">
        <w:rPr>
          <w:rFonts w:ascii="Tahoma" w:hAnsi="Tahoma" w:cs="Tahoma"/>
          <w:b/>
          <w:sz w:val="16"/>
          <w:szCs w:val="16"/>
        </w:rPr>
        <w:t>/</w:t>
      </w:r>
      <w:r>
        <w:rPr>
          <w:rFonts w:ascii="Tahoma" w:hAnsi="Tahoma" w:cs="Tahoma"/>
          <w:b/>
          <w:sz w:val="16"/>
          <w:szCs w:val="16"/>
        </w:rPr>
        <w:t>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7D05A8" w:rsidRPr="003926DF" w:rsidRDefault="007D05A8" w:rsidP="00167625">
      <w:pPr>
        <w:tabs>
          <w:tab w:val="left" w:pos="3315"/>
        </w:tabs>
        <w:rPr>
          <w:sz w:val="16"/>
          <w:szCs w:val="16"/>
        </w:rPr>
      </w:pPr>
    </w:p>
    <w:p w:rsidR="007D05A8" w:rsidRPr="003926DF" w:rsidRDefault="007D05A8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7D05A8" w:rsidRPr="003926DF" w:rsidRDefault="007D05A8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7D05A8" w:rsidRPr="006801BB" w:rsidRDefault="007D05A8" w:rsidP="00C91E16">
      <w:pPr>
        <w:jc w:val="center"/>
        <w:rPr>
          <w:rFonts w:ascii="Tahoma" w:hAnsi="Tahoma" w:cs="Tahoma"/>
          <w:b/>
          <w:sz w:val="20"/>
          <w:szCs w:val="20"/>
        </w:rPr>
      </w:pPr>
      <w:r w:rsidRPr="006801BB">
        <w:rPr>
          <w:rFonts w:ascii="Tahoma" w:hAnsi="Tahoma" w:cs="Tahoma"/>
          <w:b/>
          <w:sz w:val="20"/>
          <w:szCs w:val="20"/>
        </w:rPr>
        <w:t>WYKAZ KADRY TRENERSKIEJ</w:t>
      </w:r>
    </w:p>
    <w:p w:rsidR="007D05A8" w:rsidRPr="003926DF" w:rsidRDefault="007D05A8" w:rsidP="00461F0A">
      <w:pPr>
        <w:rPr>
          <w:rFonts w:ascii="Tahoma" w:hAnsi="Tahoma" w:cs="Tahoma"/>
          <w:b/>
          <w:sz w:val="16"/>
          <w:szCs w:val="16"/>
        </w:rPr>
      </w:pPr>
    </w:p>
    <w:p w:rsidR="007D05A8" w:rsidRPr="00002147" w:rsidRDefault="007D05A8" w:rsidP="004C03D6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Zadanie 1</w:t>
      </w:r>
    </w:p>
    <w:p w:rsidR="007D05A8" w:rsidRPr="00002147" w:rsidRDefault="007D05A8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7D05A8" w:rsidRPr="00002147" w:rsidRDefault="007D05A8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7D05A8" w:rsidRPr="00002147" w:rsidRDefault="007D05A8" w:rsidP="00A46EB0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Realizację szkoleń podnoszących kompetencje kadry naukowej, dydaktycznej i administracyjnej Uniwersytetu Ekonomicznego w Krakowie pn.: </w:t>
      </w:r>
      <w:r w:rsidRPr="00002147">
        <w:rPr>
          <w:rFonts w:ascii="Tahoma" w:hAnsi="Tahoma" w:cs="Tahoma"/>
          <w:b/>
          <w:sz w:val="18"/>
          <w:szCs w:val="18"/>
        </w:rPr>
        <w:t>„</w:t>
      </w:r>
      <w:r w:rsidRPr="00002147">
        <w:rPr>
          <w:rFonts w:ascii="Tahoma" w:hAnsi="Tahoma" w:cs="Tahoma"/>
          <w:b/>
          <w:bCs/>
          <w:i/>
          <w:spacing w:val="-3"/>
          <w:sz w:val="18"/>
          <w:szCs w:val="18"/>
        </w:rPr>
        <w:t xml:space="preserve">Szkolenia z </w:t>
      </w:r>
      <w:r>
        <w:rPr>
          <w:rFonts w:ascii="Tahoma" w:hAnsi="Tahoma" w:cs="Tahoma"/>
          <w:b/>
          <w:bCs/>
          <w:i/>
          <w:spacing w:val="-3"/>
          <w:sz w:val="18"/>
          <w:szCs w:val="18"/>
        </w:rPr>
        <w:t>zakresu tutoringu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” – </w:t>
      </w:r>
      <w:r>
        <w:rPr>
          <w:rFonts w:ascii="Tahoma" w:hAnsi="Tahoma" w:cs="Tahoma"/>
          <w:b/>
          <w:bCs/>
          <w:spacing w:val="-3"/>
          <w:sz w:val="18"/>
          <w:szCs w:val="18"/>
        </w:rPr>
        <w:t>1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 zadani</w:t>
      </w:r>
      <w:r>
        <w:rPr>
          <w:rFonts w:ascii="Tahoma" w:hAnsi="Tahoma" w:cs="Tahoma"/>
          <w:b/>
          <w:bCs/>
          <w:spacing w:val="-3"/>
          <w:sz w:val="18"/>
          <w:szCs w:val="18"/>
        </w:rPr>
        <w:t>e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7D05A8" w:rsidRPr="00002147" w:rsidRDefault="007D05A8" w:rsidP="00A46EB0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7D05A8" w:rsidRPr="00002147" w:rsidRDefault="007D05A8" w:rsidP="00A46EB0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7D05A8" w:rsidRPr="00002147" w:rsidRDefault="007D05A8" w:rsidP="007B7195">
      <w:pPr>
        <w:ind w:left="-360" w:right="-578" w:firstLine="360"/>
        <w:jc w:val="both"/>
        <w:rPr>
          <w:rStyle w:val="FontStyle20"/>
          <w:rFonts w:ascii="Tahoma" w:hAnsi="Tahoma" w:cs="Tahoma"/>
          <w:b/>
          <w:szCs w:val="18"/>
        </w:rPr>
      </w:pPr>
      <w:r w:rsidRPr="00002147">
        <w:rPr>
          <w:rFonts w:ascii="Tahoma" w:hAnsi="Tahoma" w:cs="Tahoma"/>
          <w:b/>
          <w:sz w:val="18"/>
          <w:szCs w:val="18"/>
        </w:rPr>
        <w:t xml:space="preserve">Usługa szkoleniowa dla pracowników Uniwersytetu Ekonomicznego w Krakowie z zakresu </w:t>
      </w:r>
      <w:r>
        <w:rPr>
          <w:rFonts w:ascii="Tahoma" w:hAnsi="Tahoma" w:cs="Tahoma"/>
          <w:b/>
          <w:sz w:val="18"/>
          <w:szCs w:val="18"/>
        </w:rPr>
        <w:t>tutoringu.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7D05A8" w:rsidRPr="003926DF" w:rsidTr="00AB7484">
        <w:trPr>
          <w:trHeight w:val="705"/>
        </w:trPr>
        <w:tc>
          <w:tcPr>
            <w:tcW w:w="2628" w:type="dxa"/>
          </w:tcPr>
          <w:p w:rsidR="007D05A8" w:rsidRPr="00002147" w:rsidRDefault="007D05A8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7D05A8" w:rsidRPr="00002147" w:rsidRDefault="007D05A8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 oraz kwalifikacje zawodowe i doświadczenie zawodowe </w:t>
            </w:r>
          </w:p>
        </w:tc>
        <w:tc>
          <w:tcPr>
            <w:tcW w:w="4140" w:type="dxa"/>
          </w:tcPr>
          <w:p w:rsidR="007D05A8" w:rsidRPr="00002147" w:rsidRDefault="007D05A8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7D05A8" w:rsidRPr="003926DF" w:rsidTr="00AB7484">
        <w:trPr>
          <w:trHeight w:val="71"/>
        </w:trPr>
        <w:tc>
          <w:tcPr>
            <w:tcW w:w="2628" w:type="dxa"/>
          </w:tcPr>
          <w:p w:rsidR="007D05A8" w:rsidRPr="00002147" w:rsidRDefault="007D05A8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7D05A8" w:rsidRPr="00002147" w:rsidRDefault="007D05A8" w:rsidP="00234747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7D05A8" w:rsidRPr="00002147" w:rsidRDefault="007D05A8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7D05A8" w:rsidRPr="00002147" w:rsidRDefault="007D05A8" w:rsidP="00DC17DD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7D05A8" w:rsidRPr="00BD794C" w:rsidRDefault="007D05A8" w:rsidP="00ED313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</w:t>
            </w:r>
            <w:ins w:id="0" w:author="H.B." w:date="2020-04-30T16:43:00Z">
              <w:r>
                <w:rPr>
                  <w:rFonts w:ascii="Tahoma" w:hAnsi="Tahoma" w:cs="Tahoma"/>
                  <w:sz w:val="18"/>
                  <w:szCs w:val="18"/>
                </w:rPr>
                <w:t xml:space="preserve"> </w:t>
              </w:r>
            </w:ins>
            <w:r>
              <w:rPr>
                <w:rFonts w:ascii="Tahoma" w:hAnsi="Tahoma" w:cs="Tahoma"/>
                <w:sz w:val="18"/>
                <w:szCs w:val="18"/>
                <w:lang w:eastAsia="en-US"/>
              </w:rPr>
              <w:t>z zakresu szkolenia tutoringu</w:t>
            </w:r>
            <w:r w:rsidRPr="00BD794C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w ilości [</w:t>
            </w:r>
            <w:r w:rsidRPr="00B77576">
              <w:rPr>
                <w:rFonts w:ascii="Tahoma" w:hAnsi="Tahoma" w:cs="Tahoma"/>
                <w:i/>
                <w:sz w:val="16"/>
                <w:szCs w:val="16"/>
              </w:rPr>
              <w:t>minimum 120 godzin</w:t>
            </w:r>
            <w:r w:rsidRPr="00B7757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 xml:space="preserve"> szkoleniowych</w:t>
            </w:r>
            <w:r w:rsidRPr="00BD794C">
              <w:rPr>
                <w:rFonts w:ascii="Tahoma" w:hAnsi="Tahoma" w:cs="Tahoma"/>
                <w:sz w:val="18"/>
                <w:szCs w:val="18"/>
              </w:rPr>
              <w:t>]: …………………* godzin szkoleniowych odpowiadających zakresowi przedmiotu zamówienia, w ciągu 3 lat przed upływem terminu składania ofert.</w:t>
            </w:r>
          </w:p>
          <w:p w:rsidR="007D05A8" w:rsidRPr="00002147" w:rsidRDefault="007D05A8" w:rsidP="00C80414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7D05A8" w:rsidRPr="00002147" w:rsidRDefault="007D05A8" w:rsidP="00AB7484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7D05A8" w:rsidRPr="003926DF" w:rsidTr="00AB7484">
        <w:trPr>
          <w:trHeight w:val="611"/>
        </w:trPr>
        <w:tc>
          <w:tcPr>
            <w:tcW w:w="2628" w:type="dxa"/>
          </w:tcPr>
          <w:p w:rsidR="007D05A8" w:rsidRPr="00002147" w:rsidRDefault="007D05A8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7D05A8" w:rsidRPr="00002147" w:rsidRDefault="007D05A8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7D05A8" w:rsidRPr="00002147" w:rsidRDefault="007D05A8" w:rsidP="0021055C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7D05A8" w:rsidRPr="00002147" w:rsidRDefault="007D05A8" w:rsidP="0021055C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doświadczenie zawodowe:</w:t>
            </w:r>
            <w:r w:rsidRPr="00002147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obejmujące prowadzenie szkoleń dla dorosłych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z zakresu szkolenia tutoringu</w:t>
            </w:r>
            <w:r w:rsidRPr="00002147">
              <w:rPr>
                <w:rFonts w:ascii="Tahoma" w:hAnsi="Tahoma" w:cs="Tahoma"/>
                <w:sz w:val="18"/>
                <w:szCs w:val="18"/>
                <w:lang w:eastAsia="en-US"/>
              </w:rPr>
              <w:t>, w ilości [</w:t>
            </w:r>
            <w:r w:rsidRPr="00B7757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minimum 120 godzin szkoleniowych</w:t>
            </w:r>
            <w:r w:rsidRPr="00002147">
              <w:rPr>
                <w:rFonts w:ascii="Tahoma" w:hAnsi="Tahoma" w:cs="Tahoma"/>
                <w:sz w:val="18"/>
                <w:szCs w:val="18"/>
                <w:lang w:eastAsia="en-US"/>
              </w:rPr>
              <w:t>]: …………………* godzin szkoleniowych, w ciągu 3 lat przed upływem terminu składania ofert.</w:t>
            </w:r>
          </w:p>
          <w:p w:rsidR="007D05A8" w:rsidRPr="00002147" w:rsidRDefault="007D05A8" w:rsidP="00C80414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7D05A8" w:rsidRPr="00002147" w:rsidRDefault="007D05A8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7D05A8" w:rsidRPr="00002147" w:rsidRDefault="007D05A8" w:rsidP="00AB748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7D05A8" w:rsidRPr="00C80414" w:rsidRDefault="007D05A8" w:rsidP="00C80414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D05A8" w:rsidRPr="00DC17DD" w:rsidRDefault="007D05A8" w:rsidP="00DA4470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7D05A8" w:rsidRDefault="007D05A8" w:rsidP="00F00A94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7D05A8" w:rsidRPr="002E5112" w:rsidRDefault="007D05A8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7D05A8" w:rsidRPr="00A842B2" w:rsidRDefault="007D05A8" w:rsidP="00364344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</w:t>
      </w:r>
      <w:r w:rsidRPr="00364344">
        <w:rPr>
          <w:rFonts w:ascii="Tahoma" w:hAnsi="Tahoma" w:cs="Tahoma"/>
          <w:sz w:val="18"/>
          <w:szCs w:val="18"/>
          <w:lang w:val="pl-PL"/>
        </w:rPr>
        <w:t>od</w:t>
      </w:r>
      <w:r w:rsidRPr="00A842B2">
        <w:rPr>
          <w:rFonts w:ascii="Tahoma" w:hAnsi="Tahoma" w:cs="Tahoma"/>
          <w:sz w:val="18"/>
          <w:szCs w:val="18"/>
        </w:rPr>
        <w:t xml:space="preserve">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7D05A8" w:rsidRPr="00720019" w:rsidRDefault="007D05A8" w:rsidP="00364344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D05A8" w:rsidRDefault="007D05A8" w:rsidP="0036434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D05A8" w:rsidRDefault="007D05A8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D05A8" w:rsidRDefault="007D05A8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7D05A8" w:rsidRPr="003D3DF0" w:rsidRDefault="007D05A8" w:rsidP="0000214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7D05A8" w:rsidRPr="003D3DF0" w:rsidRDefault="007D05A8" w:rsidP="00002147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7D05A8" w:rsidRPr="00C80414" w:rsidRDefault="007D05A8" w:rsidP="00F00A94">
      <w:pPr>
        <w:rPr>
          <w:rFonts w:ascii="Tahoma" w:hAnsi="Tahoma" w:cs="Tahoma"/>
          <w:b/>
          <w:sz w:val="16"/>
          <w:szCs w:val="16"/>
        </w:rPr>
      </w:pPr>
    </w:p>
    <w:p w:rsidR="007D05A8" w:rsidRPr="00704BBE" w:rsidRDefault="007D05A8" w:rsidP="00704BBE">
      <w:pPr>
        <w:tabs>
          <w:tab w:val="left" w:pos="3360"/>
        </w:tabs>
      </w:pPr>
      <w:r>
        <w:br w:type="page"/>
      </w:r>
      <w:r>
        <w:rPr>
          <w:rFonts w:ascii="Tahoma" w:hAnsi="Tahoma" w:cs="Tahoma"/>
          <w:b/>
          <w:sz w:val="18"/>
          <w:szCs w:val="18"/>
        </w:rPr>
        <w:t>KZ-272-10/20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załącznik nr 7</w:t>
      </w:r>
    </w:p>
    <w:p w:rsidR="007D05A8" w:rsidRDefault="007D05A8" w:rsidP="00704BBE">
      <w:pPr>
        <w:tabs>
          <w:tab w:val="left" w:pos="3315"/>
        </w:tabs>
      </w:pPr>
    </w:p>
    <w:p w:rsidR="007D05A8" w:rsidRDefault="007D05A8" w:rsidP="00704BBE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</w:t>
      </w:r>
    </w:p>
    <w:p w:rsidR="007D05A8" w:rsidRPr="00C11761" w:rsidRDefault="007D05A8" w:rsidP="00704BBE">
      <w:pPr>
        <w:rPr>
          <w:rFonts w:ascii="Tahoma" w:hAnsi="Tahoma" w:cs="Tahoma"/>
        </w:rPr>
      </w:pPr>
      <w:r w:rsidRPr="00611103">
        <w:rPr>
          <w:rFonts w:ascii="Tahoma" w:hAnsi="Tahoma" w:cs="Tahoma"/>
        </w:rPr>
        <w:t>Pieczęć Wykonawcy</w:t>
      </w:r>
    </w:p>
    <w:p w:rsidR="007D05A8" w:rsidRPr="00C11761" w:rsidRDefault="007D05A8" w:rsidP="00C11761">
      <w:pPr>
        <w:jc w:val="center"/>
        <w:rPr>
          <w:rFonts w:ascii="Tahoma" w:hAnsi="Tahoma" w:cs="Tahoma"/>
          <w:b/>
          <w:sz w:val="20"/>
          <w:szCs w:val="20"/>
        </w:rPr>
      </w:pPr>
      <w:r w:rsidRPr="006801BB">
        <w:rPr>
          <w:rFonts w:ascii="Tahoma" w:hAnsi="Tahoma" w:cs="Tahoma"/>
          <w:b/>
          <w:sz w:val="20"/>
          <w:szCs w:val="20"/>
        </w:rPr>
        <w:t>WYKAZ KADRY TRENERSKIEJ</w:t>
      </w:r>
    </w:p>
    <w:p w:rsidR="007D05A8" w:rsidRPr="00002147" w:rsidRDefault="007D05A8" w:rsidP="0019090A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2</w:t>
      </w:r>
    </w:p>
    <w:p w:rsidR="007D05A8" w:rsidRPr="00002147" w:rsidRDefault="007D05A8" w:rsidP="0019090A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7D05A8" w:rsidRPr="00002147" w:rsidRDefault="007D05A8" w:rsidP="0019090A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7D05A8" w:rsidRPr="00002147" w:rsidRDefault="007D05A8" w:rsidP="0019090A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Realizację szkoleń podnoszących kompetencje kadry naukowej, dydaktycznej i administracyjnej Uniwersytetu Ekonomicznego w Krakowie pn.: </w:t>
      </w:r>
      <w:r w:rsidRPr="00002147">
        <w:rPr>
          <w:rFonts w:ascii="Tahoma" w:hAnsi="Tahoma" w:cs="Tahoma"/>
          <w:b/>
          <w:sz w:val="18"/>
          <w:szCs w:val="18"/>
        </w:rPr>
        <w:t>„</w:t>
      </w:r>
      <w:r w:rsidRPr="00002147">
        <w:rPr>
          <w:rFonts w:ascii="Tahoma" w:hAnsi="Tahoma" w:cs="Tahoma"/>
          <w:b/>
          <w:bCs/>
          <w:i/>
          <w:spacing w:val="-3"/>
          <w:sz w:val="18"/>
          <w:szCs w:val="18"/>
        </w:rPr>
        <w:t xml:space="preserve">Szkolenia z </w:t>
      </w:r>
      <w:r>
        <w:rPr>
          <w:rFonts w:ascii="Tahoma" w:hAnsi="Tahoma" w:cs="Tahoma"/>
          <w:b/>
          <w:bCs/>
          <w:i/>
          <w:spacing w:val="-3"/>
          <w:sz w:val="18"/>
          <w:szCs w:val="18"/>
        </w:rPr>
        <w:t>zakresu tutoringu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” – </w:t>
      </w:r>
      <w:r>
        <w:rPr>
          <w:rFonts w:ascii="Tahoma" w:hAnsi="Tahoma" w:cs="Tahoma"/>
          <w:b/>
          <w:bCs/>
          <w:spacing w:val="-3"/>
          <w:sz w:val="18"/>
          <w:szCs w:val="18"/>
        </w:rPr>
        <w:t>2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 zadani</w:t>
      </w:r>
      <w:r>
        <w:rPr>
          <w:rFonts w:ascii="Tahoma" w:hAnsi="Tahoma" w:cs="Tahoma"/>
          <w:b/>
          <w:bCs/>
          <w:spacing w:val="-3"/>
          <w:sz w:val="18"/>
          <w:szCs w:val="18"/>
        </w:rPr>
        <w:t>e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7D05A8" w:rsidRPr="00002147" w:rsidRDefault="007D05A8" w:rsidP="0019090A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7D05A8" w:rsidRPr="00002147" w:rsidRDefault="007D05A8" w:rsidP="0019090A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7D05A8" w:rsidRPr="00002147" w:rsidRDefault="007D05A8" w:rsidP="0019090A">
      <w:pPr>
        <w:ind w:left="-360" w:right="-578"/>
        <w:jc w:val="both"/>
        <w:rPr>
          <w:rStyle w:val="FontStyle20"/>
          <w:rFonts w:ascii="Tahoma" w:hAnsi="Tahoma" w:cs="Tahoma"/>
          <w:b/>
          <w:szCs w:val="18"/>
        </w:rPr>
      </w:pPr>
      <w:r w:rsidRPr="00002147">
        <w:rPr>
          <w:rFonts w:ascii="Tahoma" w:hAnsi="Tahoma" w:cs="Tahoma"/>
          <w:b/>
          <w:sz w:val="18"/>
          <w:szCs w:val="18"/>
        </w:rPr>
        <w:t xml:space="preserve">Usługa szkoleniowa dla </w:t>
      </w:r>
      <w:r>
        <w:rPr>
          <w:rFonts w:ascii="Tahoma" w:hAnsi="Tahoma" w:cs="Tahoma"/>
          <w:b/>
          <w:sz w:val="18"/>
          <w:szCs w:val="18"/>
        </w:rPr>
        <w:t xml:space="preserve">1 </w:t>
      </w:r>
      <w:r w:rsidRPr="00002147">
        <w:rPr>
          <w:rFonts w:ascii="Tahoma" w:hAnsi="Tahoma" w:cs="Tahoma"/>
          <w:b/>
          <w:sz w:val="18"/>
          <w:szCs w:val="18"/>
        </w:rPr>
        <w:t>pracownik</w:t>
      </w:r>
      <w:r>
        <w:rPr>
          <w:rFonts w:ascii="Tahoma" w:hAnsi="Tahoma" w:cs="Tahoma"/>
          <w:b/>
          <w:sz w:val="18"/>
          <w:szCs w:val="18"/>
        </w:rPr>
        <w:t>a</w:t>
      </w:r>
      <w:r w:rsidRPr="00002147">
        <w:rPr>
          <w:rFonts w:ascii="Tahoma" w:hAnsi="Tahoma" w:cs="Tahoma"/>
          <w:b/>
          <w:sz w:val="18"/>
          <w:szCs w:val="18"/>
        </w:rPr>
        <w:t xml:space="preserve"> Uniwersytetu Ekonomicznego w Krakowie z zakresu </w:t>
      </w:r>
      <w:r>
        <w:rPr>
          <w:rFonts w:ascii="Tahoma" w:hAnsi="Tahoma" w:cs="Tahoma"/>
          <w:b/>
          <w:sz w:val="18"/>
          <w:szCs w:val="18"/>
        </w:rPr>
        <w:t xml:space="preserve">tutoringu II stopnia </w:t>
      </w:r>
      <w:r w:rsidRPr="002576FB">
        <w:rPr>
          <w:rFonts w:ascii="Tahoma" w:hAnsi="Tahoma" w:cs="Tahoma"/>
          <w:bCs/>
          <w:sz w:val="18"/>
          <w:szCs w:val="18"/>
          <w:lang w:eastAsia="en-US"/>
        </w:rPr>
        <w:t>(akredytacja tutorska</w:t>
      </w:r>
      <w:r>
        <w:rPr>
          <w:rFonts w:ascii="Tahoma" w:hAnsi="Tahoma" w:cs="Tahoma"/>
          <w:bCs/>
          <w:sz w:val="18"/>
          <w:szCs w:val="18"/>
          <w:lang w:eastAsia="en-US"/>
        </w:rPr>
        <w:t>)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7D05A8" w:rsidRPr="003926DF" w:rsidTr="00473DDA">
        <w:trPr>
          <w:trHeight w:val="705"/>
        </w:trPr>
        <w:tc>
          <w:tcPr>
            <w:tcW w:w="2628" w:type="dxa"/>
          </w:tcPr>
          <w:p w:rsidR="007D05A8" w:rsidRPr="00002147" w:rsidRDefault="007D05A8" w:rsidP="00473DD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7D05A8" w:rsidRPr="00002147" w:rsidRDefault="007D05A8" w:rsidP="00473DD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 oraz kwalifikacje zawodowe i doświadczenie zawodowe </w:t>
            </w:r>
          </w:p>
        </w:tc>
        <w:tc>
          <w:tcPr>
            <w:tcW w:w="4140" w:type="dxa"/>
          </w:tcPr>
          <w:p w:rsidR="007D05A8" w:rsidRPr="00002147" w:rsidRDefault="007D05A8" w:rsidP="00473DD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7D05A8" w:rsidRPr="003926DF" w:rsidTr="00473DDA">
        <w:trPr>
          <w:trHeight w:val="71"/>
        </w:trPr>
        <w:tc>
          <w:tcPr>
            <w:tcW w:w="2628" w:type="dxa"/>
          </w:tcPr>
          <w:p w:rsidR="007D05A8" w:rsidRPr="00002147" w:rsidRDefault="007D05A8" w:rsidP="00473D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7D05A8" w:rsidRPr="00002147" w:rsidRDefault="007D05A8" w:rsidP="00473DDA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7D05A8" w:rsidRPr="00002147" w:rsidRDefault="007D05A8" w:rsidP="00473DDA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7D05A8" w:rsidRPr="00C11761" w:rsidRDefault="007D05A8" w:rsidP="00473DDA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11761">
              <w:rPr>
                <w:rFonts w:ascii="Tahoma" w:hAnsi="Tahoma" w:cs="Tahoma"/>
                <w:sz w:val="16"/>
                <w:szCs w:val="16"/>
              </w:rPr>
              <w:t>Wskazana osoba posiada dyplom ukończenia studiów wyższych TAK/NIE **</w:t>
            </w:r>
          </w:p>
          <w:p w:rsidR="007D05A8" w:rsidRPr="00C11761" w:rsidRDefault="007D05A8" w:rsidP="00473DDA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11761">
              <w:rPr>
                <w:rFonts w:ascii="Tahoma" w:hAnsi="Tahoma" w:cs="Tahoma"/>
                <w:color w:val="000000"/>
                <w:sz w:val="16"/>
                <w:szCs w:val="16"/>
              </w:rPr>
              <w:t xml:space="preserve">Wskazana osoba posiada doświadczenie zawodowe: </w:t>
            </w:r>
            <w:r w:rsidRPr="00C11761">
              <w:rPr>
                <w:rFonts w:ascii="Tahoma" w:hAnsi="Tahoma" w:cs="Tahoma"/>
                <w:sz w:val="16"/>
                <w:szCs w:val="16"/>
              </w:rPr>
              <w:t>obejmujące prowadzenie szkoleń dla dorosłych z zakresu tutoringu II stopnia, w ilości [</w:t>
            </w:r>
            <w:r w:rsidRPr="00C11761">
              <w:rPr>
                <w:rFonts w:ascii="Tahoma" w:hAnsi="Tahoma" w:cs="Tahoma"/>
                <w:i/>
                <w:sz w:val="16"/>
                <w:szCs w:val="16"/>
              </w:rPr>
              <w:t>minimum 120 godzin szkoleniowych</w:t>
            </w:r>
            <w:r w:rsidRPr="00C11761">
              <w:rPr>
                <w:rFonts w:ascii="Tahoma" w:hAnsi="Tahoma" w:cs="Tahoma"/>
                <w:sz w:val="16"/>
                <w:szCs w:val="16"/>
              </w:rPr>
              <w:t>]: …………………* godzin szkoleniowych w zakresie tutoringu II stopnia</w:t>
            </w:r>
            <w:bookmarkStart w:id="1" w:name="_GoBack"/>
            <w:bookmarkEnd w:id="1"/>
            <w:r w:rsidRPr="00C11761">
              <w:rPr>
                <w:rFonts w:ascii="Tahoma" w:hAnsi="Tahoma" w:cs="Tahoma"/>
                <w:sz w:val="16"/>
                <w:szCs w:val="16"/>
              </w:rPr>
              <w:t>, w ciągu 3 lat przed upływem terminu składania ofert.</w:t>
            </w:r>
          </w:p>
          <w:p w:rsidR="007D05A8" w:rsidRPr="00002147" w:rsidRDefault="007D05A8" w:rsidP="00473DDA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1761">
              <w:rPr>
                <w:rFonts w:ascii="Tahoma" w:hAnsi="Tahoma" w:cs="Tahoma"/>
                <w:sz w:val="16"/>
                <w:szCs w:val="16"/>
              </w:rPr>
              <w:t>*(należy podać ilość godzin).</w:t>
            </w:r>
          </w:p>
        </w:tc>
        <w:tc>
          <w:tcPr>
            <w:tcW w:w="4140" w:type="dxa"/>
          </w:tcPr>
          <w:p w:rsidR="007D05A8" w:rsidRPr="00C11761" w:rsidRDefault="007D05A8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C11761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C11761">
              <w:rPr>
                <w:rFonts w:ascii="Tahoma" w:hAnsi="Tahoma" w:cs="Tahoma"/>
                <w:iCs/>
                <w:sz w:val="16"/>
                <w:szCs w:val="16"/>
              </w:rPr>
              <w:t xml:space="preserve"> Umowa o pracę </w:t>
            </w:r>
          </w:p>
          <w:p w:rsidR="007D05A8" w:rsidRPr="00C11761" w:rsidRDefault="007D05A8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C11761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C11761">
              <w:rPr>
                <w:rFonts w:ascii="Tahoma" w:hAnsi="Tahoma" w:cs="Tahoma"/>
                <w:iCs/>
                <w:sz w:val="16"/>
                <w:szCs w:val="16"/>
              </w:rPr>
              <w:t xml:space="preserve"> Umowa zlecenie </w:t>
            </w:r>
          </w:p>
          <w:p w:rsidR="007D05A8" w:rsidRPr="00C11761" w:rsidRDefault="007D05A8" w:rsidP="00473DDA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C11761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C11761">
              <w:rPr>
                <w:rFonts w:ascii="Tahoma" w:hAnsi="Tahoma" w:cs="Tahoma"/>
                <w:iCs/>
                <w:sz w:val="16"/>
                <w:szCs w:val="16"/>
              </w:rPr>
              <w:t xml:space="preserve"> osobiste świadczenie usługi przez Wykonawcę  </w:t>
            </w:r>
          </w:p>
          <w:p w:rsidR="007D05A8" w:rsidRDefault="007D05A8" w:rsidP="00C1176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C11761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C11761">
              <w:rPr>
                <w:rFonts w:ascii="Tahoma" w:hAnsi="Tahoma" w:cs="Tahoma"/>
                <w:iCs/>
                <w:sz w:val="16"/>
                <w:szCs w:val="16"/>
              </w:rPr>
              <w:t xml:space="preserve"> Osoba udostępniona przez inny podmiot , tj.</w:t>
            </w:r>
          </w:p>
          <w:p w:rsidR="007D05A8" w:rsidRPr="00C11761" w:rsidRDefault="007D05A8" w:rsidP="00C1176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…………………………………………..</w:t>
            </w:r>
          </w:p>
        </w:tc>
      </w:tr>
    </w:tbl>
    <w:p w:rsidR="007D05A8" w:rsidRPr="00C11761" w:rsidRDefault="007D05A8" w:rsidP="0019090A">
      <w:pPr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C11761">
        <w:rPr>
          <w:rFonts w:ascii="Tahoma" w:hAnsi="Tahoma" w:cs="Tahoma"/>
          <w:b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D05A8" w:rsidRPr="00C11761" w:rsidRDefault="007D05A8" w:rsidP="0019090A">
      <w:pPr>
        <w:pStyle w:val="FootnoteText"/>
        <w:rPr>
          <w:rFonts w:ascii="Tahoma" w:hAnsi="Tahoma" w:cs="Tahoma"/>
          <w:sz w:val="14"/>
          <w:szCs w:val="14"/>
        </w:rPr>
      </w:pPr>
      <w:r w:rsidRPr="00C11761">
        <w:rPr>
          <w:rFonts w:ascii="Tahoma" w:hAnsi="Tahoma" w:cs="Tahoma"/>
          <w:b/>
          <w:sz w:val="14"/>
          <w:szCs w:val="14"/>
        </w:rPr>
        <w:t>*Należy podać podstawę do dysponowania osobami</w:t>
      </w:r>
      <w:r w:rsidRPr="00C11761">
        <w:rPr>
          <w:rFonts w:ascii="Tahoma" w:hAnsi="Tahoma" w:cs="Tahoma"/>
          <w:sz w:val="14"/>
          <w:szCs w:val="14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C11761">
        <w:rPr>
          <w:rFonts w:ascii="Tahoma" w:hAnsi="Tahoma" w:cs="Tahoma"/>
          <w:sz w:val="14"/>
          <w:szCs w:val="14"/>
          <w:u w:val="single"/>
        </w:rPr>
        <w:t>przedstawić pisemne zobowiązanie tych podmiotów</w:t>
      </w:r>
      <w:r w:rsidRPr="00C11761">
        <w:rPr>
          <w:rFonts w:ascii="Tahoma" w:hAnsi="Tahoma" w:cs="Tahoma"/>
          <w:sz w:val="14"/>
          <w:szCs w:val="14"/>
        </w:rPr>
        <w:t xml:space="preserve"> lub inny dokument potwierdzający oddanie mu do dyspozycji niezbędnych zasobów na okres korzystania z nich przy wykonywaniu zamówienia.</w:t>
      </w:r>
    </w:p>
    <w:p w:rsidR="007D05A8" w:rsidRPr="00C11761" w:rsidRDefault="007D05A8" w:rsidP="0019090A">
      <w:pPr>
        <w:rPr>
          <w:rFonts w:ascii="Tahoma" w:hAnsi="Tahoma" w:cs="Tahoma"/>
          <w:b/>
          <w:sz w:val="14"/>
          <w:szCs w:val="14"/>
        </w:rPr>
      </w:pPr>
      <w:r w:rsidRPr="00C11761">
        <w:rPr>
          <w:rFonts w:ascii="Tahoma" w:hAnsi="Tahoma" w:cs="Tahoma"/>
          <w:b/>
          <w:sz w:val="14"/>
          <w:szCs w:val="14"/>
        </w:rPr>
        <w:t xml:space="preserve">** niepotrzebne skreślić </w:t>
      </w:r>
    </w:p>
    <w:p w:rsidR="007D05A8" w:rsidRPr="00C11761" w:rsidRDefault="007D05A8" w:rsidP="0019090A">
      <w:pPr>
        <w:spacing w:before="120"/>
        <w:jc w:val="both"/>
        <w:rPr>
          <w:rFonts w:ascii="Tahoma" w:hAnsi="Tahoma" w:cs="Tahoma"/>
          <w:b/>
          <w:sz w:val="14"/>
          <w:szCs w:val="14"/>
        </w:rPr>
      </w:pPr>
      <w:r w:rsidRPr="00C11761">
        <w:rPr>
          <w:rFonts w:ascii="Tahoma" w:hAnsi="Tahoma" w:cs="Tahoma"/>
          <w:b/>
          <w:sz w:val="14"/>
          <w:szCs w:val="14"/>
        </w:rPr>
        <w:t>W celu potwierdzenia kwalifikacji zawodowych trenerów Wykonawca, przed podpisaniem umowy, zobowiązany jest do przedłożenia kopii dyplomów lub świadectw, poświadczonych za zgodność z oryginałem przez Wykonawcę.</w:t>
      </w:r>
    </w:p>
    <w:p w:rsidR="007D05A8" w:rsidRPr="00C11761" w:rsidRDefault="007D05A8" w:rsidP="00364344">
      <w:pPr>
        <w:pStyle w:val="NoSpacing"/>
        <w:ind w:left="-105"/>
        <w:jc w:val="both"/>
        <w:rPr>
          <w:rFonts w:ascii="Tahoma" w:hAnsi="Tahoma" w:cs="Tahoma"/>
          <w:b/>
          <w:spacing w:val="2"/>
          <w:sz w:val="14"/>
          <w:szCs w:val="14"/>
        </w:rPr>
      </w:pPr>
      <w:r w:rsidRPr="00C11761">
        <w:rPr>
          <w:rFonts w:ascii="Tahoma" w:hAnsi="Tahoma" w:cs="Tahoma"/>
          <w:b/>
          <w:sz w:val="14"/>
          <w:szCs w:val="14"/>
        </w:rPr>
        <w:t>Oświadczam/-y</w:t>
      </w:r>
      <w:r w:rsidRPr="00C11761">
        <w:rPr>
          <w:rFonts w:ascii="Tahoma" w:hAnsi="Tahoma" w:cs="Tahoma"/>
          <w:sz w:val="14"/>
          <w:szCs w:val="14"/>
        </w:rPr>
        <w:t xml:space="preserve">, że </w:t>
      </w:r>
      <w:r w:rsidRPr="00C11761">
        <w:rPr>
          <w:rFonts w:ascii="Tahoma" w:hAnsi="Tahoma" w:cs="Tahoma"/>
          <w:sz w:val="14"/>
          <w:szCs w:val="14"/>
          <w:lang w:val="pl-PL"/>
        </w:rPr>
        <w:t>wypełniłem/wypełniliśmy</w:t>
      </w:r>
      <w:r w:rsidRPr="00C11761">
        <w:rPr>
          <w:rFonts w:ascii="Tahoma" w:hAnsi="Tahoma" w:cs="Tahoma"/>
          <w:sz w:val="14"/>
          <w:szCs w:val="14"/>
        </w:rPr>
        <w:t xml:space="preserve"> obowiązki informacyjne przewidziane w art. 13 lub art. 14 RODO</w:t>
      </w:r>
      <w:r w:rsidRPr="00C11761">
        <w:rPr>
          <w:rFonts w:ascii="Tahoma" w:hAnsi="Tahoma" w:cs="Tahoma"/>
          <w:sz w:val="14"/>
          <w:szCs w:val="14"/>
          <w:vertAlign w:val="superscript"/>
        </w:rPr>
        <w:t>1)</w:t>
      </w:r>
      <w:r w:rsidRPr="00C11761">
        <w:rPr>
          <w:rFonts w:ascii="Tahoma" w:hAnsi="Tahoma" w:cs="Tahoma"/>
          <w:sz w:val="14"/>
          <w:szCs w:val="14"/>
        </w:rPr>
        <w:t xml:space="preserve"> wobec osób fizycznych, od </w:t>
      </w:r>
      <w:r w:rsidRPr="00C11761">
        <w:rPr>
          <w:rFonts w:ascii="Tahoma" w:hAnsi="Tahoma" w:cs="Tahoma"/>
          <w:sz w:val="14"/>
          <w:szCs w:val="14"/>
          <w:lang w:val="pl-PL"/>
        </w:rPr>
        <w:t>których</w:t>
      </w:r>
      <w:r w:rsidRPr="00C11761">
        <w:rPr>
          <w:rFonts w:ascii="Tahoma" w:hAnsi="Tahoma" w:cs="Tahoma"/>
          <w:sz w:val="14"/>
          <w:szCs w:val="14"/>
        </w:rPr>
        <w:t xml:space="preserve"> dane osobowe </w:t>
      </w:r>
      <w:r w:rsidRPr="00C11761">
        <w:rPr>
          <w:rFonts w:ascii="Tahoma" w:hAnsi="Tahoma" w:cs="Tahoma"/>
          <w:sz w:val="14"/>
          <w:szCs w:val="14"/>
          <w:lang w:val="pl-PL"/>
        </w:rPr>
        <w:t>bezpośrednio</w:t>
      </w:r>
      <w:r w:rsidRPr="00C11761">
        <w:rPr>
          <w:rFonts w:ascii="Tahoma" w:hAnsi="Tahoma" w:cs="Tahoma"/>
          <w:sz w:val="14"/>
          <w:szCs w:val="14"/>
        </w:rPr>
        <w:t xml:space="preserve"> lub pośrednio pozyskałem/pozyskaliśmy w celu ubiegania się o udzielenie zamówienia publicznego w niniejszym postępowaniu.**</w:t>
      </w:r>
    </w:p>
    <w:p w:rsidR="007D05A8" w:rsidRPr="00C11761" w:rsidRDefault="007D05A8" w:rsidP="00364344">
      <w:pPr>
        <w:pStyle w:val="FootnoteText"/>
        <w:ind w:left="360"/>
        <w:jc w:val="both"/>
        <w:rPr>
          <w:rFonts w:ascii="Tahoma" w:hAnsi="Tahoma" w:cs="Tahoma"/>
          <w:sz w:val="14"/>
          <w:szCs w:val="14"/>
        </w:rPr>
      </w:pPr>
      <w:r w:rsidRPr="00C11761">
        <w:rPr>
          <w:rFonts w:ascii="Tahoma" w:hAnsi="Tahoma" w:cs="Tahoma"/>
          <w:color w:val="000000"/>
          <w:sz w:val="14"/>
          <w:szCs w:val="14"/>
          <w:vertAlign w:val="superscript"/>
        </w:rPr>
        <w:t xml:space="preserve">1) </w:t>
      </w:r>
      <w:r w:rsidRPr="00C11761">
        <w:rPr>
          <w:rFonts w:ascii="Tahoma" w:hAnsi="Tahom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D05A8" w:rsidRPr="00C11761" w:rsidRDefault="007D05A8" w:rsidP="00364344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</w:p>
    <w:p w:rsidR="007D05A8" w:rsidRPr="00C11761" w:rsidRDefault="007D05A8" w:rsidP="0019090A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</w:p>
    <w:p w:rsidR="007D05A8" w:rsidRPr="00C11761" w:rsidRDefault="007D05A8" w:rsidP="0019090A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</w:p>
    <w:p w:rsidR="007D05A8" w:rsidRPr="00C11761" w:rsidRDefault="007D05A8" w:rsidP="0019090A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C11761">
        <w:rPr>
          <w:rFonts w:ascii="Tahoma" w:hAnsi="Tahoma" w:cs="Tahoma"/>
          <w:sz w:val="14"/>
          <w:szCs w:val="14"/>
        </w:rPr>
        <w:t xml:space="preserve">………………… (miejscowość), dnia ………………… r. </w:t>
      </w:r>
      <w:r w:rsidRPr="00C11761">
        <w:rPr>
          <w:rFonts w:ascii="Tahoma" w:hAnsi="Tahoma" w:cs="Tahoma"/>
          <w:sz w:val="14"/>
          <w:szCs w:val="14"/>
        </w:rPr>
        <w:tab/>
      </w:r>
      <w:r w:rsidRPr="00C11761">
        <w:rPr>
          <w:rFonts w:ascii="Tahoma" w:hAnsi="Tahoma" w:cs="Tahoma"/>
          <w:sz w:val="14"/>
          <w:szCs w:val="14"/>
        </w:rPr>
        <w:tab/>
      </w:r>
      <w:r w:rsidRPr="00C11761">
        <w:rPr>
          <w:rFonts w:ascii="Tahoma" w:hAnsi="Tahoma" w:cs="Tahoma"/>
          <w:sz w:val="14"/>
          <w:szCs w:val="14"/>
        </w:rPr>
        <w:tab/>
      </w:r>
      <w:r w:rsidRPr="00C11761">
        <w:rPr>
          <w:rFonts w:ascii="Tahoma" w:hAnsi="Tahoma" w:cs="Tahoma"/>
          <w:sz w:val="14"/>
          <w:szCs w:val="14"/>
        </w:rPr>
        <w:tab/>
      </w:r>
      <w:r w:rsidRPr="00C11761">
        <w:rPr>
          <w:rFonts w:ascii="Tahoma" w:hAnsi="Tahoma" w:cs="Tahoma"/>
          <w:sz w:val="14"/>
          <w:szCs w:val="14"/>
        </w:rPr>
        <w:tab/>
      </w:r>
      <w:r w:rsidRPr="00C11761">
        <w:rPr>
          <w:rFonts w:ascii="Tahoma" w:hAnsi="Tahoma" w:cs="Tahoma"/>
          <w:sz w:val="14"/>
          <w:szCs w:val="14"/>
        </w:rPr>
        <w:tab/>
      </w:r>
      <w:r w:rsidRPr="00C11761">
        <w:rPr>
          <w:rFonts w:ascii="Tahoma" w:hAnsi="Tahoma" w:cs="Tahoma"/>
          <w:sz w:val="14"/>
          <w:szCs w:val="14"/>
        </w:rPr>
        <w:tab/>
      </w:r>
      <w:r w:rsidRPr="00C11761">
        <w:rPr>
          <w:rFonts w:ascii="Tahoma" w:hAnsi="Tahoma" w:cs="Tahoma"/>
          <w:sz w:val="14"/>
          <w:szCs w:val="14"/>
        </w:rPr>
        <w:tab/>
        <w:t>……………….………………………………………………………………</w:t>
      </w:r>
    </w:p>
    <w:p w:rsidR="007D05A8" w:rsidRPr="00C11761" w:rsidRDefault="007D05A8" w:rsidP="0019090A">
      <w:pPr>
        <w:spacing w:after="0" w:line="240" w:lineRule="auto"/>
        <w:ind w:left="9180"/>
        <w:jc w:val="both"/>
        <w:rPr>
          <w:rFonts w:ascii="Tahoma" w:hAnsi="Tahoma" w:cs="Tahoma"/>
          <w:sz w:val="14"/>
          <w:szCs w:val="14"/>
        </w:rPr>
      </w:pPr>
      <w:r w:rsidRPr="00C11761">
        <w:rPr>
          <w:rFonts w:ascii="Tahoma" w:hAnsi="Tahoma" w:cs="Tahoma"/>
          <w:sz w:val="14"/>
          <w:szCs w:val="14"/>
        </w:rPr>
        <w:t>Pieczęć firmowa/ (imię i nazwisko)</w:t>
      </w:r>
    </w:p>
    <w:p w:rsidR="007D05A8" w:rsidRPr="00C11761" w:rsidRDefault="007D05A8" w:rsidP="00C11761">
      <w:pPr>
        <w:ind w:left="9180"/>
        <w:jc w:val="both"/>
        <w:rPr>
          <w:rFonts w:ascii="Tahoma" w:hAnsi="Tahoma" w:cs="Tahoma"/>
          <w:sz w:val="14"/>
          <w:szCs w:val="14"/>
        </w:rPr>
      </w:pPr>
      <w:r w:rsidRPr="00C11761">
        <w:rPr>
          <w:rFonts w:ascii="Tahoma" w:hAnsi="Tahoma" w:cs="Tahoma"/>
          <w:sz w:val="14"/>
          <w:szCs w:val="14"/>
        </w:rPr>
        <w:t>podpis uprawnionego przedstawiciela Wykonawcy</w:t>
      </w:r>
    </w:p>
    <w:sectPr w:rsidR="007D05A8" w:rsidRPr="00C11761" w:rsidSect="00F00A94">
      <w:headerReference w:type="default" r:id="rId7"/>
      <w:footerReference w:type="default" r:id="rId8"/>
      <w:pgSz w:w="16838" w:h="11906" w:orient="landscape" w:code="9"/>
      <w:pgMar w:top="2410" w:right="1103" w:bottom="2268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5A8" w:rsidRDefault="007D05A8" w:rsidP="00990B7E">
      <w:pPr>
        <w:spacing w:after="0" w:line="240" w:lineRule="auto"/>
      </w:pPr>
      <w:r>
        <w:separator/>
      </w:r>
    </w:p>
  </w:endnote>
  <w:endnote w:type="continuationSeparator" w:id="0">
    <w:p w:rsidR="007D05A8" w:rsidRDefault="007D05A8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5A8" w:rsidRDefault="007D05A8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" filled="f" stroked="f" strokeweight=".5pt">
          <v:textbox>
            <w:txbxContent>
              <w:p w:rsidR="007D05A8" w:rsidRPr="0041678B" w:rsidRDefault="007D05A8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5A8" w:rsidRDefault="007D05A8" w:rsidP="00990B7E">
      <w:pPr>
        <w:spacing w:after="0" w:line="240" w:lineRule="auto"/>
      </w:pPr>
      <w:r>
        <w:separator/>
      </w:r>
    </w:p>
  </w:footnote>
  <w:footnote w:type="continuationSeparator" w:id="0">
    <w:p w:rsidR="007D05A8" w:rsidRDefault="007D05A8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5A8" w:rsidRDefault="007D05A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filled="f" stroked="f" strokeweight=".5pt">
          <v:textbox>
            <w:txbxContent>
              <w:p w:rsidR="007D05A8" w:rsidRPr="0041678B" w:rsidRDefault="007D05A8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7D05A8" w:rsidRPr="0041678B" w:rsidRDefault="007D05A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7D05A8" w:rsidRPr="00461F0A" w:rsidRDefault="007D05A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7D05A8" w:rsidRPr="00461F0A" w:rsidRDefault="007D05A8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46B38"/>
    <w:multiLevelType w:val="hybridMultilevel"/>
    <w:tmpl w:val="316ECC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D679CA"/>
    <w:multiLevelType w:val="hybridMultilevel"/>
    <w:tmpl w:val="E3283430"/>
    <w:lvl w:ilvl="0" w:tplc="73CA6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2147"/>
    <w:rsid w:val="0002136A"/>
    <w:rsid w:val="00046E66"/>
    <w:rsid w:val="00063E2D"/>
    <w:rsid w:val="000D3683"/>
    <w:rsid w:val="000F575A"/>
    <w:rsid w:val="00103A82"/>
    <w:rsid w:val="001172FF"/>
    <w:rsid w:val="00126638"/>
    <w:rsid w:val="001458D9"/>
    <w:rsid w:val="00147E75"/>
    <w:rsid w:val="00167625"/>
    <w:rsid w:val="00171459"/>
    <w:rsid w:val="00181690"/>
    <w:rsid w:val="00184286"/>
    <w:rsid w:val="0019090A"/>
    <w:rsid w:val="001E707D"/>
    <w:rsid w:val="001F4479"/>
    <w:rsid w:val="00201889"/>
    <w:rsid w:val="002100D7"/>
    <w:rsid w:val="0021055C"/>
    <w:rsid w:val="00233B48"/>
    <w:rsid w:val="00234747"/>
    <w:rsid w:val="00234D96"/>
    <w:rsid w:val="002576FB"/>
    <w:rsid w:val="00266643"/>
    <w:rsid w:val="00275433"/>
    <w:rsid w:val="002769DE"/>
    <w:rsid w:val="00276C18"/>
    <w:rsid w:val="00296F96"/>
    <w:rsid w:val="002E12DF"/>
    <w:rsid w:val="002E5112"/>
    <w:rsid w:val="002F029F"/>
    <w:rsid w:val="003236BF"/>
    <w:rsid w:val="00324207"/>
    <w:rsid w:val="00337630"/>
    <w:rsid w:val="00340FE5"/>
    <w:rsid w:val="00341A69"/>
    <w:rsid w:val="00350A99"/>
    <w:rsid w:val="00364344"/>
    <w:rsid w:val="0036627F"/>
    <w:rsid w:val="003926DF"/>
    <w:rsid w:val="0039533D"/>
    <w:rsid w:val="003A0415"/>
    <w:rsid w:val="003D3DF0"/>
    <w:rsid w:val="003E56BF"/>
    <w:rsid w:val="003F1E86"/>
    <w:rsid w:val="0040036A"/>
    <w:rsid w:val="0041678B"/>
    <w:rsid w:val="00416E30"/>
    <w:rsid w:val="00436ED3"/>
    <w:rsid w:val="00461F0A"/>
    <w:rsid w:val="00466CAA"/>
    <w:rsid w:val="00473DDA"/>
    <w:rsid w:val="00494F75"/>
    <w:rsid w:val="004A2B9D"/>
    <w:rsid w:val="004C03D6"/>
    <w:rsid w:val="004C5528"/>
    <w:rsid w:val="004D33D1"/>
    <w:rsid w:val="00523182"/>
    <w:rsid w:val="00544BEF"/>
    <w:rsid w:val="00556CBD"/>
    <w:rsid w:val="005B542F"/>
    <w:rsid w:val="005B5DD3"/>
    <w:rsid w:val="005D4B69"/>
    <w:rsid w:val="005E5BD7"/>
    <w:rsid w:val="005F3F59"/>
    <w:rsid w:val="0060446E"/>
    <w:rsid w:val="00611103"/>
    <w:rsid w:val="00612324"/>
    <w:rsid w:val="00613942"/>
    <w:rsid w:val="0061727C"/>
    <w:rsid w:val="00627679"/>
    <w:rsid w:val="006430BA"/>
    <w:rsid w:val="00646EE7"/>
    <w:rsid w:val="006520C8"/>
    <w:rsid w:val="00653804"/>
    <w:rsid w:val="00657172"/>
    <w:rsid w:val="0066592A"/>
    <w:rsid w:val="006801BB"/>
    <w:rsid w:val="00685FC1"/>
    <w:rsid w:val="006A137A"/>
    <w:rsid w:val="006A5088"/>
    <w:rsid w:val="006B03B6"/>
    <w:rsid w:val="006B3985"/>
    <w:rsid w:val="006F0D68"/>
    <w:rsid w:val="00704BBE"/>
    <w:rsid w:val="00707A19"/>
    <w:rsid w:val="00712908"/>
    <w:rsid w:val="00720019"/>
    <w:rsid w:val="0072736B"/>
    <w:rsid w:val="0073494B"/>
    <w:rsid w:val="00737684"/>
    <w:rsid w:val="00746C4B"/>
    <w:rsid w:val="00774BA9"/>
    <w:rsid w:val="00781861"/>
    <w:rsid w:val="00791627"/>
    <w:rsid w:val="007A6CBD"/>
    <w:rsid w:val="007B6198"/>
    <w:rsid w:val="007B7195"/>
    <w:rsid w:val="007C0773"/>
    <w:rsid w:val="007D05A8"/>
    <w:rsid w:val="008022CB"/>
    <w:rsid w:val="00825062"/>
    <w:rsid w:val="00827F1E"/>
    <w:rsid w:val="00833F89"/>
    <w:rsid w:val="008977A5"/>
    <w:rsid w:val="008C76F1"/>
    <w:rsid w:val="00905C57"/>
    <w:rsid w:val="0092591A"/>
    <w:rsid w:val="0092627C"/>
    <w:rsid w:val="009278E4"/>
    <w:rsid w:val="00930AAD"/>
    <w:rsid w:val="00947026"/>
    <w:rsid w:val="00990B7E"/>
    <w:rsid w:val="009910BB"/>
    <w:rsid w:val="00992F4F"/>
    <w:rsid w:val="009C3981"/>
    <w:rsid w:val="009E49F7"/>
    <w:rsid w:val="009F2F84"/>
    <w:rsid w:val="009F6D5A"/>
    <w:rsid w:val="009F7E45"/>
    <w:rsid w:val="00A038E7"/>
    <w:rsid w:val="00A2273A"/>
    <w:rsid w:val="00A374B1"/>
    <w:rsid w:val="00A42835"/>
    <w:rsid w:val="00A45854"/>
    <w:rsid w:val="00A46807"/>
    <w:rsid w:val="00A46EB0"/>
    <w:rsid w:val="00A52740"/>
    <w:rsid w:val="00A64CCC"/>
    <w:rsid w:val="00A842B2"/>
    <w:rsid w:val="00A95823"/>
    <w:rsid w:val="00AB7484"/>
    <w:rsid w:val="00AC5D9C"/>
    <w:rsid w:val="00AF18CF"/>
    <w:rsid w:val="00B030E9"/>
    <w:rsid w:val="00B25BE7"/>
    <w:rsid w:val="00B26035"/>
    <w:rsid w:val="00B64B99"/>
    <w:rsid w:val="00B7109F"/>
    <w:rsid w:val="00B73C71"/>
    <w:rsid w:val="00B77576"/>
    <w:rsid w:val="00BB3EE6"/>
    <w:rsid w:val="00BB5BFB"/>
    <w:rsid w:val="00BC101A"/>
    <w:rsid w:val="00BC2244"/>
    <w:rsid w:val="00BC28C0"/>
    <w:rsid w:val="00BC639F"/>
    <w:rsid w:val="00BC67D3"/>
    <w:rsid w:val="00BC733F"/>
    <w:rsid w:val="00BD794C"/>
    <w:rsid w:val="00BE58A6"/>
    <w:rsid w:val="00BE70CC"/>
    <w:rsid w:val="00BF2651"/>
    <w:rsid w:val="00C04E50"/>
    <w:rsid w:val="00C11761"/>
    <w:rsid w:val="00C3700A"/>
    <w:rsid w:val="00C423AA"/>
    <w:rsid w:val="00C46012"/>
    <w:rsid w:val="00C55947"/>
    <w:rsid w:val="00C65C8D"/>
    <w:rsid w:val="00C75178"/>
    <w:rsid w:val="00C80414"/>
    <w:rsid w:val="00C91E16"/>
    <w:rsid w:val="00D36E69"/>
    <w:rsid w:val="00D52502"/>
    <w:rsid w:val="00D65898"/>
    <w:rsid w:val="00D7397A"/>
    <w:rsid w:val="00D87F3E"/>
    <w:rsid w:val="00D93F92"/>
    <w:rsid w:val="00DA0A2B"/>
    <w:rsid w:val="00DA4470"/>
    <w:rsid w:val="00DA4AD8"/>
    <w:rsid w:val="00DA6FAF"/>
    <w:rsid w:val="00DA7B65"/>
    <w:rsid w:val="00DB52F3"/>
    <w:rsid w:val="00DC17DD"/>
    <w:rsid w:val="00DC3C4C"/>
    <w:rsid w:val="00DD60BA"/>
    <w:rsid w:val="00E01CD6"/>
    <w:rsid w:val="00E27D26"/>
    <w:rsid w:val="00E32973"/>
    <w:rsid w:val="00E369EE"/>
    <w:rsid w:val="00E424AF"/>
    <w:rsid w:val="00E45BA2"/>
    <w:rsid w:val="00E63A17"/>
    <w:rsid w:val="00EA5AF2"/>
    <w:rsid w:val="00EB0981"/>
    <w:rsid w:val="00EB53A6"/>
    <w:rsid w:val="00EC4D76"/>
    <w:rsid w:val="00ED130A"/>
    <w:rsid w:val="00ED3131"/>
    <w:rsid w:val="00EF2503"/>
    <w:rsid w:val="00F00A94"/>
    <w:rsid w:val="00F200D5"/>
    <w:rsid w:val="00F311B7"/>
    <w:rsid w:val="00F32D8E"/>
    <w:rsid w:val="00F73BD0"/>
    <w:rsid w:val="00F8307B"/>
    <w:rsid w:val="00FB7C3F"/>
    <w:rsid w:val="00FC6955"/>
    <w:rsid w:val="00FD2D62"/>
    <w:rsid w:val="00FF278A"/>
    <w:rsid w:val="00FF756E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FontStyle20">
    <w:name w:val="Font Style20"/>
    <w:uiPriority w:val="99"/>
    <w:rsid w:val="00461F0A"/>
    <w:rPr>
      <w:rFonts w:ascii="Arial" w:hAnsi="Arial"/>
      <w:color w:val="000000"/>
      <w:sz w:val="18"/>
    </w:rPr>
  </w:style>
  <w:style w:type="character" w:customStyle="1" w:styleId="apple-style-span">
    <w:name w:val="apple-style-span"/>
    <w:uiPriority w:val="99"/>
    <w:rsid w:val="00461F0A"/>
  </w:style>
  <w:style w:type="paragraph" w:customStyle="1" w:styleId="Style14">
    <w:name w:val="Style14"/>
    <w:basedOn w:val="Normal"/>
    <w:uiPriority w:val="99"/>
    <w:rsid w:val="00461F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 Unicode MS" w:eastAsia="Arial Unicode MS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rsid w:val="00DA44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84286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DA4470"/>
    <w:rPr>
      <w:rFonts w:cs="Times New Roman"/>
      <w:vertAlign w:val="superscript"/>
    </w:rPr>
  </w:style>
  <w:style w:type="character" w:customStyle="1" w:styleId="FootnoteTextChar1">
    <w:name w:val="Footnote Text Char1"/>
    <w:link w:val="FootnoteText"/>
    <w:uiPriority w:val="99"/>
    <w:semiHidden/>
    <w:locked/>
    <w:rsid w:val="00DA4470"/>
    <w:rPr>
      <w:rFonts w:ascii="Calibri"/>
      <w:lang w:val="pl-PL" w:eastAsia="pl-PL"/>
    </w:rPr>
  </w:style>
  <w:style w:type="character" w:customStyle="1" w:styleId="ListParagraphChar">
    <w:name w:val="List Paragraph Char"/>
    <w:link w:val="ListParagraph"/>
    <w:uiPriority w:val="99"/>
    <w:locked/>
    <w:rsid w:val="00FD2D62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FD2D62"/>
    <w:pPr>
      <w:spacing w:after="120" w:line="276" w:lineRule="auto"/>
      <w:ind w:left="340"/>
      <w:contextualSpacing/>
    </w:pPr>
    <w:rPr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5DD3"/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4286"/>
    <w:rPr>
      <w:rFonts w:ascii="Times New Roman" w:cs="Times New Roman"/>
      <w:sz w:val="2"/>
    </w:rPr>
  </w:style>
  <w:style w:type="paragraph" w:styleId="Revision">
    <w:name w:val="Revision"/>
    <w:hidden/>
    <w:uiPriority w:val="99"/>
    <w:semiHidden/>
    <w:rsid w:val="00B77576"/>
  </w:style>
  <w:style w:type="paragraph" w:styleId="NoSpacing">
    <w:name w:val="No Spacing"/>
    <w:link w:val="NoSpacingChar"/>
    <w:uiPriority w:val="99"/>
    <w:qFormat/>
    <w:rsid w:val="00364344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64344"/>
    <w:rPr>
      <w:rFonts w:ascii="Calibri" w:hAnsi="Calibri" w:cs="Times New Roman"/>
      <w:sz w:val="22"/>
      <w:szCs w:val="22"/>
      <w:lang w:val="de-A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1182</Words>
  <Characters>7095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</dc:title>
  <dc:subject/>
  <dc:creator>Jarek Szczurek</dc:creator>
  <cp:keywords/>
  <dc:description/>
  <cp:lastModifiedBy>bielatoh</cp:lastModifiedBy>
  <cp:revision>16</cp:revision>
  <cp:lastPrinted>2020-05-08T09:31:00Z</cp:lastPrinted>
  <dcterms:created xsi:type="dcterms:W3CDTF">2020-05-07T12:55:00Z</dcterms:created>
  <dcterms:modified xsi:type="dcterms:W3CDTF">2020-05-11T08:43:00Z</dcterms:modified>
</cp:coreProperties>
</file>